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0D323" w14:textId="358463B4" w:rsidR="00D20650" w:rsidRPr="002C5A1D" w:rsidRDefault="00D20650" w:rsidP="00821AF9">
      <w:pPr>
        <w:widowControl w:val="0"/>
        <w:contextualSpacing/>
        <w:rPr>
          <w:rFonts w:ascii="GHEA Grapalat" w:hAnsi="GHEA Grapalat" w:cs="Sylfaen"/>
          <w:i/>
          <w:u w:val="single"/>
        </w:rPr>
      </w:pPr>
      <w:r>
        <w:rPr>
          <w:rFonts w:ascii="GHEA Grapalat" w:hAnsi="GHEA Grapalat"/>
          <w:i/>
        </w:rPr>
        <w:t xml:space="preserve">      </w:t>
      </w:r>
    </w:p>
    <w:p w14:paraId="5920C28D" w14:textId="77777777" w:rsidR="00D20650" w:rsidRPr="009044F1" w:rsidRDefault="00D20650" w:rsidP="00DB4988">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58D47715" w14:textId="77777777" w:rsidR="00D20650" w:rsidRDefault="00D20650" w:rsidP="00DB4988">
      <w:pPr>
        <w:pStyle w:val="BodyTextIndent"/>
        <w:widowControl w:val="0"/>
        <w:spacing w:line="240" w:lineRule="auto"/>
        <w:ind w:firstLine="0"/>
        <w:jc w:val="center"/>
        <w:rPr>
          <w:rFonts w:ascii="GHEA Grapalat" w:hAnsi="GHEA Grapalat"/>
          <w:i w:val="0"/>
          <w:sz w:val="24"/>
          <w:szCs w:val="24"/>
          <w:lang w:val="hy-AM"/>
        </w:rPr>
      </w:pPr>
      <w:r w:rsidRPr="009044F1">
        <w:rPr>
          <w:rFonts w:ascii="GHEA Grapalat" w:hAnsi="GHEA Grapalat"/>
          <w:i w:val="0"/>
          <w:sz w:val="24"/>
          <w:szCs w:val="24"/>
        </w:rPr>
        <w:t>ОБ ОТКРЫТОМ КОНКУРСЕ</w:t>
      </w:r>
      <w:r>
        <w:rPr>
          <w:rStyle w:val="FootnoteReference"/>
          <w:rFonts w:ascii="GHEA Grapalat" w:hAnsi="GHEA Grapalat"/>
          <w:i w:val="0"/>
          <w:sz w:val="24"/>
          <w:szCs w:val="24"/>
        </w:rPr>
        <w:footnoteReference w:customMarkFollows="1" w:id="1"/>
        <w:t>*</w:t>
      </w:r>
    </w:p>
    <w:p w14:paraId="6C01DDA3" w14:textId="77777777" w:rsidR="000405A7" w:rsidRDefault="000405A7" w:rsidP="000405A7">
      <w:pPr>
        <w:pStyle w:val="BodyTextIndent"/>
        <w:widowControl w:val="0"/>
        <w:spacing w:line="240" w:lineRule="auto"/>
        <w:ind w:firstLine="0"/>
        <w:jc w:val="center"/>
        <w:rPr>
          <w:rFonts w:ascii="GHEA Grapalat" w:hAnsi="GHEA Grapalat"/>
          <w:i w:val="0"/>
          <w:sz w:val="24"/>
          <w:szCs w:val="24"/>
        </w:rPr>
      </w:pPr>
      <w:r w:rsidRPr="00AE7A29">
        <w:rPr>
          <w:rFonts w:ascii="GHEA Grapalat" w:hAnsi="GHEA Grapalat"/>
          <w:i w:val="0"/>
          <w:sz w:val="24"/>
          <w:szCs w:val="24"/>
        </w:rPr>
        <w:t xml:space="preserve">С применением пункта 2 части 6 статьи 15 Закона </w:t>
      </w:r>
      <w:r>
        <w:rPr>
          <w:rFonts w:ascii="GHEA Grapalat" w:hAnsi="GHEA Grapalat"/>
          <w:i w:val="0"/>
          <w:sz w:val="24"/>
          <w:szCs w:val="24"/>
        </w:rPr>
        <w:t>«</w:t>
      </w:r>
      <w:r w:rsidRPr="00AE7A29">
        <w:rPr>
          <w:rFonts w:ascii="GHEA Grapalat" w:hAnsi="GHEA Grapalat"/>
          <w:i w:val="0"/>
          <w:sz w:val="24"/>
          <w:szCs w:val="24"/>
        </w:rPr>
        <w:t>О закупках</w:t>
      </w:r>
      <w:r>
        <w:rPr>
          <w:rFonts w:ascii="GHEA Grapalat" w:hAnsi="GHEA Grapalat"/>
          <w:i w:val="0"/>
          <w:sz w:val="24"/>
          <w:szCs w:val="24"/>
        </w:rPr>
        <w:t>»</w:t>
      </w:r>
    </w:p>
    <w:p w14:paraId="69E954FE" w14:textId="77777777" w:rsidR="00D20650" w:rsidRPr="009044F1" w:rsidRDefault="00D20650" w:rsidP="00DB4988">
      <w:pPr>
        <w:pStyle w:val="BodyTextIndent"/>
        <w:widowControl w:val="0"/>
        <w:spacing w:line="240" w:lineRule="auto"/>
        <w:ind w:firstLine="0"/>
        <w:jc w:val="center"/>
        <w:rPr>
          <w:rFonts w:ascii="GHEA Grapalat" w:hAnsi="GHEA Grapalat"/>
          <w:i w:val="0"/>
          <w:sz w:val="24"/>
          <w:szCs w:val="24"/>
        </w:rPr>
      </w:pPr>
    </w:p>
    <w:p w14:paraId="376E717C" w14:textId="60C5046A" w:rsidR="00D20650" w:rsidRDefault="00D20650" w:rsidP="00DB4988">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064FF">
        <w:rPr>
          <w:rFonts w:ascii="GHEA Grapalat" w:hAnsi="GHEA Grapalat"/>
          <w:i w:val="0"/>
          <w:sz w:val="24"/>
          <w:szCs w:val="24"/>
          <w:lang w:val="hy-AM"/>
        </w:rPr>
        <w:t>11</w:t>
      </w:r>
      <w:r w:rsidRPr="009044F1">
        <w:rPr>
          <w:rFonts w:ascii="GHEA Grapalat" w:hAnsi="GHEA Grapalat"/>
          <w:i w:val="0"/>
          <w:sz w:val="24"/>
          <w:szCs w:val="24"/>
        </w:rPr>
        <w:t>" "</w:t>
      </w:r>
      <w:r w:rsidR="00E843E9">
        <w:rPr>
          <w:rFonts w:ascii="GHEA Grapalat" w:hAnsi="GHEA Grapalat"/>
          <w:i w:val="0"/>
          <w:sz w:val="24"/>
          <w:szCs w:val="24"/>
        </w:rPr>
        <w:t>февраля</w:t>
      </w:r>
      <w:r w:rsidRPr="009044F1">
        <w:rPr>
          <w:rFonts w:ascii="GHEA Grapalat" w:hAnsi="GHEA Grapalat"/>
          <w:i w:val="0"/>
          <w:sz w:val="24"/>
          <w:szCs w:val="24"/>
        </w:rPr>
        <w:t>" 20</w:t>
      </w:r>
      <w:r w:rsidR="00DB4988">
        <w:rPr>
          <w:rFonts w:ascii="GHEA Grapalat" w:hAnsi="GHEA Grapalat"/>
          <w:i w:val="0"/>
          <w:sz w:val="24"/>
          <w:szCs w:val="24"/>
        </w:rPr>
        <w:t>2</w:t>
      </w:r>
      <w:r w:rsidR="000405A7">
        <w:rPr>
          <w:rFonts w:ascii="GHEA Grapalat" w:hAnsi="GHEA Grapalat"/>
          <w:i w:val="0"/>
          <w:sz w:val="24"/>
          <w:szCs w:val="24"/>
          <w:lang w:val="hy-AM"/>
        </w:rPr>
        <w:t>6</w:t>
      </w:r>
      <w:r>
        <w:rPr>
          <w:rFonts w:ascii="GHEA Grapalat" w:hAnsi="GHEA Grapalat"/>
          <w:i w:val="0"/>
          <w:sz w:val="24"/>
          <w:szCs w:val="24"/>
        </w:rPr>
        <w:t xml:space="preserve"> </w:t>
      </w:r>
      <w:r w:rsidRPr="009044F1">
        <w:rPr>
          <w:rFonts w:ascii="GHEA Grapalat" w:hAnsi="GHEA Grapalat"/>
          <w:i w:val="0"/>
          <w:sz w:val="24"/>
          <w:szCs w:val="24"/>
        </w:rPr>
        <w:t>года "</w:t>
      </w:r>
      <w:r w:rsidR="00F3405D">
        <w:rPr>
          <w:rFonts w:ascii="GHEA Grapalat" w:hAnsi="GHEA Grapalat"/>
          <w:i w:val="0"/>
          <w:sz w:val="24"/>
          <w:szCs w:val="24"/>
          <w:lang w:val="hy-AM"/>
        </w:rPr>
        <w:t>3</w:t>
      </w:r>
      <w:r w:rsidRPr="009044F1">
        <w:rPr>
          <w:rFonts w:ascii="GHEA Grapalat" w:hAnsi="GHEA Grapalat"/>
          <w:i w:val="0"/>
          <w:sz w:val="24"/>
          <w:szCs w:val="24"/>
        </w:rPr>
        <w:t xml:space="preserve">" </w:t>
      </w:r>
    </w:p>
    <w:p w14:paraId="23047A64" w14:textId="11C431B7" w:rsidR="00D20650" w:rsidRPr="009044F1" w:rsidRDefault="00D20650" w:rsidP="00DB4988">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BA2ADE">
        <w:rPr>
          <w:rFonts w:ascii="GHEA Grapalat" w:hAnsi="GHEA Grapalat"/>
          <w:i w:val="0"/>
          <w:sz w:val="24"/>
          <w:szCs w:val="24"/>
        </w:rPr>
        <w:t>EQ-BMKHTSDZB-</w:t>
      </w:r>
      <w:r w:rsidR="00E843E9">
        <w:rPr>
          <w:rFonts w:ascii="GHEA Grapalat" w:hAnsi="GHEA Grapalat"/>
          <w:i w:val="0"/>
          <w:sz w:val="24"/>
          <w:szCs w:val="24"/>
        </w:rPr>
        <w:t>26/25</w:t>
      </w:r>
    </w:p>
    <w:p w14:paraId="7DD807B8" w14:textId="77777777" w:rsidR="00D20650" w:rsidRPr="009044F1" w:rsidRDefault="00D20650" w:rsidP="00DB4988">
      <w:pPr>
        <w:pStyle w:val="BodyTextIndent"/>
        <w:widowControl w:val="0"/>
        <w:spacing w:line="240" w:lineRule="auto"/>
        <w:rPr>
          <w:rFonts w:ascii="GHEA Grapalat" w:hAnsi="GHEA Grapalat"/>
          <w:i w:val="0"/>
          <w:sz w:val="24"/>
          <w:szCs w:val="24"/>
        </w:rPr>
      </w:pPr>
    </w:p>
    <w:p w14:paraId="67F90D6C" w14:textId="77777777" w:rsidR="00DB4988" w:rsidRPr="00DC0119" w:rsidRDefault="00DB4988" w:rsidP="00DB4988">
      <w:pPr>
        <w:pStyle w:val="BodyTextIndent"/>
        <w:widowControl w:val="0"/>
        <w:spacing w:line="240" w:lineRule="auto"/>
        <w:ind w:firstLine="567"/>
        <w:rPr>
          <w:rFonts w:ascii="GHEA Grapalat" w:hAnsi="GHEA Grapalat"/>
          <w:i w:val="0"/>
          <w:sz w:val="24"/>
          <w:szCs w:val="24"/>
        </w:rPr>
      </w:pPr>
      <w:r w:rsidRPr="00DC0119">
        <w:rPr>
          <w:rFonts w:ascii="GHEA Grapalat" w:hAnsi="GHEA Grapalat"/>
          <w:i w:val="0"/>
          <w:sz w:val="24"/>
          <w:szCs w:val="24"/>
        </w:rPr>
        <w:t xml:space="preserve">Заказчик мэрия г.Еревана находящийся по адресу: РА, г.Ереван, ул. Аргишти 1 объявляет </w:t>
      </w:r>
      <w:r>
        <w:rPr>
          <w:rFonts w:ascii="GHEA Grapalat" w:hAnsi="GHEA Grapalat"/>
          <w:i w:val="0"/>
          <w:sz w:val="24"/>
          <w:szCs w:val="24"/>
        </w:rPr>
        <w:t>открытого конкурса</w:t>
      </w:r>
      <w:r w:rsidRPr="00DC0119">
        <w:rPr>
          <w:rFonts w:ascii="GHEA Grapalat" w:hAnsi="GHEA Grapalat"/>
          <w:i w:val="0"/>
          <w:sz w:val="24"/>
          <w:szCs w:val="24"/>
        </w:rPr>
        <w:t>,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DC0119">
        <w:rPr>
          <w:rFonts w:ascii="GHEA Grapalat" w:hAnsi="GHEA Grapalat"/>
          <w:i w:val="0"/>
          <w:sz w:val="24"/>
          <w:szCs w:val="24"/>
          <w:u w:val="single"/>
        </w:rPr>
        <w:t>www.armeps.am</w:t>
      </w:r>
      <w:r>
        <w:fldChar w:fldCharType="end"/>
      </w:r>
      <w:r w:rsidRPr="00DC0119">
        <w:rPr>
          <w:rFonts w:ascii="GHEA Grapalat" w:hAnsi="GHEA Grapalat"/>
          <w:i w:val="0"/>
          <w:sz w:val="24"/>
          <w:szCs w:val="24"/>
        </w:rPr>
        <w:t>).</w:t>
      </w:r>
    </w:p>
    <w:p w14:paraId="5884E118" w14:textId="23561B6D" w:rsidR="00DB4988" w:rsidRPr="00DC0119" w:rsidRDefault="00DB4988" w:rsidP="00DB4988">
      <w:pPr>
        <w:jc w:val="both"/>
        <w:rPr>
          <w:rFonts w:ascii="GHEA Grapalat" w:hAnsi="GHEA Grapalat"/>
          <w:i/>
        </w:rPr>
      </w:pPr>
      <w:r>
        <w:rPr>
          <w:rFonts w:ascii="GHEA Grapalat" w:hAnsi="GHEA Grapalat"/>
          <w:lang w:val="hy-AM"/>
        </w:rPr>
        <w:t xml:space="preserve">      </w:t>
      </w:r>
      <w:r w:rsidRPr="00DF55D1">
        <w:rPr>
          <w:rFonts w:ascii="GHEA Grapalat" w:hAnsi="GHEA Grapalat"/>
          <w:lang w:val="hy-AM"/>
        </w:rPr>
        <w:t>Участнику, отобранному по итогам конкурса, в установленном</w:t>
      </w:r>
      <w:r w:rsidRPr="00DF55D1">
        <w:rPr>
          <w:rFonts w:ascii="Cambria" w:hAnsi="Cambria" w:cs="Cambria"/>
          <w:lang w:val="hy-AM"/>
        </w:rPr>
        <w:t> </w:t>
      </w:r>
      <w:r w:rsidRPr="00DF55D1">
        <w:rPr>
          <w:rFonts w:ascii="GHEA Grapalat" w:hAnsi="GHEA Grapalat"/>
          <w:lang w:val="hy-AM"/>
        </w:rPr>
        <w:t>порядке будет предложено заключить договор на оказание услуг</w:t>
      </w:r>
      <w:r>
        <w:rPr>
          <w:rFonts w:ascii="GHEA Grapalat" w:hAnsi="GHEA Grapalat"/>
          <w:lang w:val="hy-AM"/>
        </w:rPr>
        <w:t xml:space="preserve"> </w:t>
      </w:r>
      <w:r w:rsidRPr="00DF55D1">
        <w:rPr>
          <w:rFonts w:ascii="GHEA Grapalat" w:hAnsi="GHEA Grapalat"/>
          <w:lang w:val="hy-AM"/>
        </w:rPr>
        <w:t xml:space="preserve">по </w:t>
      </w:r>
      <w:r w:rsidR="00DF55D1" w:rsidRPr="00DF55D1">
        <w:rPr>
          <w:rFonts w:ascii="GHEA Grapalat" w:hAnsi="GHEA Grapalat"/>
          <w:lang w:val="hy-AM"/>
        </w:rPr>
        <w:t xml:space="preserve">приобретении </w:t>
      </w:r>
      <w:r w:rsidR="003D7790" w:rsidRPr="003D7790">
        <w:rPr>
          <w:rFonts w:ascii="GHEA Grapalat" w:hAnsi="GHEA Grapalat"/>
          <w:b/>
          <w:lang w:val="hy-AM"/>
        </w:rPr>
        <w:t>приобретени</w:t>
      </w:r>
      <w:r w:rsidR="009C2B43">
        <w:rPr>
          <w:rFonts w:ascii="GHEA Grapalat" w:hAnsi="GHEA Grapalat"/>
          <w:b/>
        </w:rPr>
        <w:t>ю</w:t>
      </w:r>
      <w:r w:rsidR="003D7790" w:rsidRPr="003D7790">
        <w:rPr>
          <w:rFonts w:ascii="GHEA Grapalat" w:hAnsi="GHEA Grapalat"/>
          <w:b/>
          <w:lang w:val="hy-AM"/>
        </w:rPr>
        <w:t xml:space="preserve"> </w:t>
      </w:r>
      <w:r w:rsidR="00B15729" w:rsidRPr="00B32198">
        <w:rPr>
          <w:rFonts w:ascii="GHEA Grapalat" w:hAnsi="GHEA Grapalat"/>
          <w:b/>
          <w:bCs/>
        </w:rPr>
        <w:t>консультационных услуг по разработке концептуального проекта и градостроительного плана новой наземной станции (условное название «Сурмалу») на участке между станциями «Зоравар Андраник» и «Сасунци Давид» Ереванского метрополитена</w:t>
      </w:r>
      <w:r w:rsidR="00DF55D1" w:rsidRPr="00DF55D1">
        <w:rPr>
          <w:rFonts w:ascii="GHEA Grapalat" w:hAnsi="GHEA Grapalat"/>
          <w:lang w:val="hy-AM"/>
        </w:rPr>
        <w:t xml:space="preserve"> </w:t>
      </w:r>
      <w:r w:rsidRPr="00DF55D1">
        <w:rPr>
          <w:rFonts w:ascii="GHEA Grapalat" w:hAnsi="GHEA Grapalat"/>
          <w:lang w:val="hy-AM"/>
        </w:rPr>
        <w:t>(далее — договор).</w:t>
      </w:r>
    </w:p>
    <w:p w14:paraId="2C738523" w14:textId="77777777" w:rsidR="00D20650" w:rsidRPr="009044F1" w:rsidRDefault="00D20650" w:rsidP="00DB498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66C76129" w14:textId="77777777" w:rsidR="00D20650" w:rsidRDefault="00D20650" w:rsidP="00DB4988">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09E74CBF" w14:textId="77777777" w:rsidR="00D20650" w:rsidRPr="003F762C" w:rsidRDefault="00D20650" w:rsidP="00DB4988">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593024AA" w14:textId="77777777" w:rsidR="00D20650" w:rsidRPr="00D5443D" w:rsidRDefault="00D20650" w:rsidP="00DB4988">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4B74EC28" w14:textId="50349E7E" w:rsidR="007F43CD" w:rsidRPr="007F43CD" w:rsidRDefault="007F43CD" w:rsidP="007F43CD">
      <w:pPr>
        <w:pStyle w:val="BodyTextIndent"/>
        <w:widowControl w:val="0"/>
        <w:spacing w:line="240" w:lineRule="auto"/>
        <w:ind w:firstLine="567"/>
        <w:rPr>
          <w:rFonts w:ascii="GHEA Grapalat" w:hAnsi="GHEA Grapalat"/>
          <w:i w:val="0"/>
          <w:iCs/>
          <w:sz w:val="24"/>
          <w:szCs w:val="24"/>
        </w:rPr>
      </w:pPr>
      <w:r w:rsidRPr="007F43CD">
        <w:rPr>
          <w:rFonts w:ascii="GHEA Grapalat" w:hAnsi="GHEA Grapalat"/>
          <w:i w:val="0"/>
          <w:iCs/>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w:instrText>
      </w:r>
      <w:r>
        <w:fldChar w:fldCharType="separate"/>
      </w:r>
      <w:r w:rsidRPr="007F43CD">
        <w:rPr>
          <w:rStyle w:val="Hyperlink"/>
          <w:rFonts w:ascii="GHEA Grapalat" w:hAnsi="GHEA Grapalat"/>
          <w:i w:val="0"/>
          <w:iCs/>
          <w:sz w:val="24"/>
          <w:szCs w:val="24"/>
          <w:u w:val="none"/>
        </w:rPr>
        <w:t>www.armeps.am</w:t>
      </w:r>
      <w:r>
        <w:fldChar w:fldCharType="end"/>
      </w:r>
      <w:r w:rsidRPr="007F43CD">
        <w:rPr>
          <w:rFonts w:ascii="GHEA Grapalat" w:hAnsi="GHEA Grapalat"/>
          <w:i w:val="0"/>
          <w:iCs/>
          <w:sz w:val="24"/>
          <w:szCs w:val="24"/>
        </w:rPr>
        <w:t xml:space="preserve">), до </w:t>
      </w:r>
      <w:r w:rsidR="00F3405D">
        <w:rPr>
          <w:rFonts w:ascii="GHEA Grapalat" w:hAnsi="GHEA Grapalat"/>
          <w:i w:val="0"/>
          <w:iCs/>
          <w:sz w:val="24"/>
          <w:szCs w:val="24"/>
        </w:rPr>
        <w:t>11:00</w:t>
      </w:r>
      <w:r w:rsidRPr="007F43CD">
        <w:rPr>
          <w:rFonts w:ascii="GHEA Grapalat" w:hAnsi="GHEA Grapalat"/>
          <w:i w:val="0"/>
          <w:iCs/>
          <w:sz w:val="24"/>
          <w:szCs w:val="24"/>
        </w:rPr>
        <w:t xml:space="preserve"> часов </w:t>
      </w:r>
      <w:r w:rsidR="00E064FF" w:rsidRPr="00E064FF">
        <w:rPr>
          <w:rFonts w:ascii="GHEA Grapalat" w:hAnsi="GHEA Grapalat"/>
          <w:b/>
          <w:bCs/>
          <w:i w:val="0"/>
          <w:iCs/>
          <w:sz w:val="24"/>
          <w:szCs w:val="24"/>
          <w:lang w:val="hy-AM"/>
        </w:rPr>
        <w:t>16</w:t>
      </w:r>
      <w:r w:rsidR="00483350" w:rsidRPr="00E064FF">
        <w:rPr>
          <w:rFonts w:ascii="GHEA Grapalat" w:hAnsi="GHEA Grapalat"/>
          <w:b/>
          <w:bCs/>
          <w:i w:val="0"/>
          <w:iCs/>
          <w:sz w:val="24"/>
          <w:szCs w:val="24"/>
          <w:lang w:val="hy-AM"/>
        </w:rPr>
        <w:t>.</w:t>
      </w:r>
      <w:r w:rsidR="00185E00">
        <w:rPr>
          <w:rFonts w:ascii="GHEA Grapalat" w:hAnsi="GHEA Grapalat"/>
          <w:b/>
          <w:bCs/>
          <w:i w:val="0"/>
          <w:iCs/>
          <w:sz w:val="24"/>
          <w:szCs w:val="24"/>
          <w:lang w:val="hy-AM"/>
        </w:rPr>
        <w:t>0</w:t>
      </w:r>
      <w:r w:rsidR="00B15729">
        <w:rPr>
          <w:rFonts w:ascii="GHEA Grapalat" w:hAnsi="GHEA Grapalat"/>
          <w:b/>
          <w:bCs/>
          <w:i w:val="0"/>
          <w:iCs/>
          <w:sz w:val="24"/>
          <w:szCs w:val="24"/>
        </w:rPr>
        <w:t>3</w:t>
      </w:r>
      <w:r w:rsidR="00483350" w:rsidRPr="00F3405D">
        <w:rPr>
          <w:rFonts w:ascii="GHEA Grapalat" w:hAnsi="GHEA Grapalat"/>
          <w:b/>
          <w:bCs/>
          <w:i w:val="0"/>
          <w:iCs/>
          <w:sz w:val="24"/>
          <w:szCs w:val="24"/>
          <w:lang w:val="hy-AM"/>
        </w:rPr>
        <w:t>.202</w:t>
      </w:r>
      <w:r w:rsidR="00185E00">
        <w:rPr>
          <w:rFonts w:ascii="GHEA Grapalat" w:hAnsi="GHEA Grapalat"/>
          <w:b/>
          <w:bCs/>
          <w:i w:val="0"/>
          <w:iCs/>
          <w:sz w:val="24"/>
          <w:szCs w:val="24"/>
          <w:lang w:val="hy-AM"/>
        </w:rPr>
        <w:t>6</w:t>
      </w:r>
      <w:r w:rsidRPr="00F3405D">
        <w:rPr>
          <w:rFonts w:ascii="GHEA Grapalat" w:hAnsi="GHEA Grapalat"/>
          <w:b/>
          <w:bCs/>
          <w:i w:val="0"/>
          <w:iCs/>
          <w:sz w:val="24"/>
          <w:szCs w:val="24"/>
        </w:rPr>
        <w:t>г</w:t>
      </w:r>
      <w:r w:rsidRPr="007F43CD">
        <w:rPr>
          <w:rFonts w:ascii="GHEA Grapalat" w:hAnsi="GHEA Grapalat"/>
          <w:i w:val="0"/>
          <w:iCs/>
          <w:sz w:val="24"/>
          <w:szCs w:val="24"/>
        </w:rPr>
        <w:t xml:space="preserve"> </w:t>
      </w:r>
      <w:r w:rsidRPr="007F43CD">
        <w:rPr>
          <w:rFonts w:ascii="GHEA Grapalat" w:hAnsi="GHEA Grapalat"/>
          <w:i w:val="0"/>
          <w:iCs/>
          <w:sz w:val="24"/>
          <w:szCs w:val="24"/>
          <w:lang w:val="hy-AM"/>
        </w:rPr>
        <w:t xml:space="preserve"> </w:t>
      </w:r>
      <w:r w:rsidRPr="007F43CD">
        <w:rPr>
          <w:rFonts w:ascii="GHEA Grapalat" w:hAnsi="GHEA Grapalat"/>
          <w:i w:val="0"/>
          <w:iCs/>
          <w:sz w:val="24"/>
          <w:szCs w:val="24"/>
        </w:rPr>
        <w:t>дня с даты опубликования настоящего объявления.Кроме армянского языка заявки могут быть поданы также на английском или русском языке.</w:t>
      </w:r>
    </w:p>
    <w:p w14:paraId="5F94A155" w14:textId="6DC3DF75" w:rsidR="007F43CD" w:rsidRPr="007F43CD" w:rsidRDefault="007F43CD" w:rsidP="007F43CD">
      <w:pPr>
        <w:pStyle w:val="BodyTextIndent"/>
        <w:widowControl w:val="0"/>
        <w:spacing w:line="240" w:lineRule="auto"/>
        <w:ind w:firstLine="567"/>
        <w:rPr>
          <w:rFonts w:ascii="GHEA Grapalat" w:hAnsi="GHEA Grapalat"/>
          <w:i w:val="0"/>
          <w:iCs/>
          <w:sz w:val="24"/>
          <w:szCs w:val="24"/>
        </w:rPr>
      </w:pPr>
      <w:r w:rsidRPr="007F43CD">
        <w:rPr>
          <w:rFonts w:ascii="GHEA Grapalat" w:hAnsi="GHEA Grapalat"/>
          <w:i w:val="0"/>
          <w:iCs/>
          <w:sz w:val="24"/>
          <w:szCs w:val="24"/>
        </w:rPr>
        <w:t xml:space="preserve">Вскрытие заявок будет проводиться в электронной форме, посредством системы электронных закупок Armeps, в </w:t>
      </w:r>
      <w:r w:rsidR="00F3405D">
        <w:rPr>
          <w:rFonts w:ascii="GHEA Grapalat" w:hAnsi="GHEA Grapalat"/>
          <w:b/>
          <w:i w:val="0"/>
          <w:iCs/>
          <w:sz w:val="24"/>
          <w:szCs w:val="24"/>
        </w:rPr>
        <w:t>11:00</w:t>
      </w:r>
      <w:r w:rsidRPr="00E5782E">
        <w:rPr>
          <w:rFonts w:ascii="GHEA Grapalat" w:hAnsi="GHEA Grapalat"/>
          <w:b/>
          <w:i w:val="0"/>
          <w:iCs/>
          <w:sz w:val="24"/>
          <w:szCs w:val="24"/>
        </w:rPr>
        <w:t xml:space="preserve"> часов </w:t>
      </w:r>
      <w:r w:rsidR="00E064FF">
        <w:rPr>
          <w:rFonts w:ascii="GHEA Grapalat" w:hAnsi="GHEA Grapalat"/>
          <w:b/>
          <w:i w:val="0"/>
          <w:iCs/>
          <w:sz w:val="24"/>
          <w:szCs w:val="24"/>
          <w:lang w:val="hy-AM"/>
        </w:rPr>
        <w:t>16</w:t>
      </w:r>
      <w:r w:rsidR="00185E00" w:rsidRPr="00F3405D">
        <w:rPr>
          <w:rFonts w:ascii="GHEA Grapalat" w:hAnsi="GHEA Grapalat"/>
          <w:b/>
          <w:bCs/>
          <w:i w:val="0"/>
          <w:iCs/>
          <w:sz w:val="24"/>
          <w:szCs w:val="24"/>
          <w:lang w:val="hy-AM"/>
        </w:rPr>
        <w:t>.</w:t>
      </w:r>
      <w:r w:rsidR="00185E00">
        <w:rPr>
          <w:rFonts w:ascii="GHEA Grapalat" w:hAnsi="GHEA Grapalat"/>
          <w:b/>
          <w:bCs/>
          <w:i w:val="0"/>
          <w:iCs/>
          <w:sz w:val="24"/>
          <w:szCs w:val="24"/>
          <w:lang w:val="hy-AM"/>
        </w:rPr>
        <w:t>0</w:t>
      </w:r>
      <w:r w:rsidR="00B15729">
        <w:rPr>
          <w:rFonts w:ascii="GHEA Grapalat" w:hAnsi="GHEA Grapalat"/>
          <w:b/>
          <w:bCs/>
          <w:i w:val="0"/>
          <w:iCs/>
          <w:sz w:val="24"/>
          <w:szCs w:val="24"/>
        </w:rPr>
        <w:t>3</w:t>
      </w:r>
      <w:r w:rsidR="00185E00" w:rsidRPr="00F3405D">
        <w:rPr>
          <w:rFonts w:ascii="GHEA Grapalat" w:hAnsi="GHEA Grapalat"/>
          <w:b/>
          <w:bCs/>
          <w:i w:val="0"/>
          <w:iCs/>
          <w:sz w:val="24"/>
          <w:szCs w:val="24"/>
          <w:lang w:val="hy-AM"/>
        </w:rPr>
        <w:t>.202</w:t>
      </w:r>
      <w:r w:rsidR="00185E00">
        <w:rPr>
          <w:rFonts w:ascii="GHEA Grapalat" w:hAnsi="GHEA Grapalat"/>
          <w:b/>
          <w:bCs/>
          <w:i w:val="0"/>
          <w:iCs/>
          <w:sz w:val="24"/>
          <w:szCs w:val="24"/>
          <w:lang w:val="hy-AM"/>
        </w:rPr>
        <w:t>6</w:t>
      </w:r>
      <w:r w:rsidR="00185E00" w:rsidRPr="00F3405D">
        <w:rPr>
          <w:rFonts w:ascii="GHEA Grapalat" w:hAnsi="GHEA Grapalat"/>
          <w:b/>
          <w:bCs/>
          <w:i w:val="0"/>
          <w:iCs/>
          <w:sz w:val="24"/>
          <w:szCs w:val="24"/>
        </w:rPr>
        <w:t>г</w:t>
      </w:r>
      <w:r w:rsidRPr="007F43CD">
        <w:rPr>
          <w:rFonts w:ascii="GHEA Grapalat" w:hAnsi="GHEA Grapalat"/>
          <w:b/>
          <w:i w:val="0"/>
          <w:iCs/>
          <w:sz w:val="24"/>
          <w:szCs w:val="24"/>
        </w:rPr>
        <w:t xml:space="preserve">. </w:t>
      </w:r>
      <w:r w:rsidRPr="007F43CD">
        <w:rPr>
          <w:rFonts w:ascii="GHEA Grapalat" w:hAnsi="GHEA Grapalat"/>
          <w:i w:val="0"/>
          <w:iCs/>
          <w:sz w:val="24"/>
          <w:szCs w:val="24"/>
        </w:rPr>
        <w:t>со дня опубликования настоящего объявления.</w:t>
      </w:r>
    </w:p>
    <w:p w14:paraId="63FE1BCF" w14:textId="77777777" w:rsidR="007F43CD" w:rsidRPr="007F43CD" w:rsidRDefault="007F43CD" w:rsidP="007F43CD">
      <w:pPr>
        <w:pStyle w:val="BodyTextIndent"/>
        <w:widowControl w:val="0"/>
        <w:spacing w:line="240" w:lineRule="auto"/>
        <w:ind w:firstLine="567"/>
        <w:rPr>
          <w:rFonts w:ascii="GHEA Grapalat" w:hAnsi="GHEA Grapalat"/>
          <w:i w:val="0"/>
          <w:iCs/>
          <w:sz w:val="24"/>
          <w:szCs w:val="24"/>
        </w:rPr>
      </w:pPr>
      <w:r w:rsidRPr="007F43CD">
        <w:rPr>
          <w:rFonts w:ascii="GHEA Grapalat" w:hAnsi="GHEA Grapalat"/>
          <w:i w:val="0"/>
          <w:iCs/>
          <w:sz w:val="24"/>
          <w:szCs w:val="24"/>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267DBD8D" w14:textId="59D3A8A9" w:rsidR="007F43CD" w:rsidRPr="007F43CD" w:rsidRDefault="007F43CD" w:rsidP="007F43CD">
      <w:pPr>
        <w:pStyle w:val="BodyTextIndent"/>
        <w:spacing w:line="240" w:lineRule="auto"/>
        <w:ind w:firstLine="567"/>
        <w:rPr>
          <w:rFonts w:ascii="GHEA Grapalat" w:hAnsi="GHEA Grapalat"/>
          <w:i w:val="0"/>
          <w:iCs/>
          <w:sz w:val="24"/>
          <w:szCs w:val="24"/>
        </w:rPr>
      </w:pPr>
      <w:r w:rsidRPr="007F43CD">
        <w:rPr>
          <w:rFonts w:ascii="GHEA Grapalat" w:hAnsi="GHEA Grapalat"/>
          <w:i w:val="0"/>
          <w:iCs/>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D8688C">
        <w:rPr>
          <w:rFonts w:ascii="GHEA Grapalat" w:hAnsi="GHEA Grapalat"/>
          <w:i w:val="0"/>
          <w:iCs/>
          <w:sz w:val="24"/>
          <w:szCs w:val="24"/>
        </w:rPr>
        <w:t>Г</w:t>
      </w:r>
      <w:r w:rsidR="00D86DB8">
        <w:rPr>
          <w:rFonts w:ascii="GHEA Grapalat" w:hAnsi="GHEA Grapalat"/>
          <w:i w:val="0"/>
          <w:iCs/>
          <w:sz w:val="24"/>
          <w:szCs w:val="24"/>
        </w:rPr>
        <w:t xml:space="preserve">. </w:t>
      </w:r>
      <w:r w:rsidR="00D8688C">
        <w:rPr>
          <w:rFonts w:ascii="GHEA Grapalat" w:hAnsi="GHEA Grapalat"/>
          <w:i w:val="0"/>
          <w:iCs/>
          <w:sz w:val="24"/>
          <w:szCs w:val="24"/>
        </w:rPr>
        <w:t>Мурад</w:t>
      </w:r>
      <w:r w:rsidR="00D86DB8">
        <w:rPr>
          <w:rFonts w:ascii="GHEA Grapalat" w:hAnsi="GHEA Grapalat"/>
          <w:i w:val="0"/>
          <w:iCs/>
          <w:sz w:val="24"/>
          <w:szCs w:val="24"/>
        </w:rPr>
        <w:t>ян</w:t>
      </w:r>
      <w:r w:rsidRPr="007F43CD">
        <w:rPr>
          <w:rFonts w:ascii="GHEA Grapalat" w:hAnsi="GHEA Grapalat"/>
          <w:i w:val="0"/>
          <w:iCs/>
          <w:sz w:val="24"/>
          <w:szCs w:val="24"/>
        </w:rPr>
        <w:t>.</w:t>
      </w:r>
    </w:p>
    <w:p w14:paraId="40DD8C89" w14:textId="0A3B37FE" w:rsidR="007F43CD" w:rsidRPr="007F43CD" w:rsidRDefault="007F43CD" w:rsidP="007F43CD">
      <w:pPr>
        <w:pStyle w:val="FootnoteText"/>
        <w:tabs>
          <w:tab w:val="left" w:pos="1350"/>
        </w:tabs>
        <w:ind w:firstLine="90"/>
        <w:jc w:val="both"/>
        <w:rPr>
          <w:rFonts w:ascii="GHEA Grapalat" w:hAnsi="GHEA Grapalat"/>
          <w:iCs/>
          <w:sz w:val="24"/>
          <w:szCs w:val="24"/>
        </w:rPr>
      </w:pPr>
      <w:r w:rsidRPr="007F43CD">
        <w:rPr>
          <w:rFonts w:ascii="GHEA Grapalat" w:hAnsi="GHEA Grapalat"/>
          <w:iCs/>
          <w:sz w:val="24"/>
          <w:szCs w:val="24"/>
        </w:rPr>
        <w:t xml:space="preserve">Телефон` </w:t>
      </w:r>
      <w:r w:rsidR="00EE4BCE">
        <w:rPr>
          <w:rFonts w:ascii="GHEA Grapalat" w:hAnsi="GHEA Grapalat"/>
          <w:iCs/>
          <w:sz w:val="24"/>
          <w:szCs w:val="24"/>
        </w:rPr>
        <w:t>01151437</w:t>
      </w:r>
      <w:r w:rsidR="00D8688C">
        <w:rPr>
          <w:rFonts w:ascii="GHEA Grapalat" w:hAnsi="GHEA Grapalat"/>
          <w:iCs/>
          <w:sz w:val="24"/>
          <w:szCs w:val="24"/>
        </w:rPr>
        <w:t>3</w:t>
      </w:r>
    </w:p>
    <w:p w14:paraId="0E653419" w14:textId="1F9FC552" w:rsidR="007F43CD" w:rsidRPr="007F43CD" w:rsidRDefault="007F43CD" w:rsidP="007F43CD">
      <w:pPr>
        <w:pStyle w:val="FootnoteText"/>
        <w:tabs>
          <w:tab w:val="left" w:pos="1350"/>
        </w:tabs>
        <w:ind w:firstLine="90"/>
        <w:jc w:val="both"/>
        <w:rPr>
          <w:rFonts w:ascii="GHEA Grapalat" w:hAnsi="GHEA Grapalat"/>
          <w:iCs/>
          <w:sz w:val="24"/>
          <w:szCs w:val="24"/>
        </w:rPr>
      </w:pPr>
      <w:r w:rsidRPr="007F43CD">
        <w:rPr>
          <w:rFonts w:ascii="GHEA Grapalat" w:hAnsi="GHEA Grapalat"/>
          <w:iCs/>
          <w:sz w:val="24"/>
          <w:szCs w:val="24"/>
        </w:rPr>
        <w:t xml:space="preserve">Электронная почта` </w:t>
      </w:r>
      <w:proofErr w:type="spellStart"/>
      <w:r w:rsidR="00D8688C">
        <w:rPr>
          <w:rFonts w:ascii="GHEA Grapalat" w:hAnsi="GHEA Grapalat"/>
          <w:iCs/>
          <w:sz w:val="24"/>
          <w:szCs w:val="24"/>
          <w:lang w:val="en-US"/>
        </w:rPr>
        <w:t>gor</w:t>
      </w:r>
      <w:proofErr w:type="spellEnd"/>
      <w:r w:rsidR="00D8688C" w:rsidRPr="00D8688C">
        <w:rPr>
          <w:rFonts w:ascii="GHEA Grapalat" w:hAnsi="GHEA Grapalat"/>
          <w:iCs/>
          <w:sz w:val="24"/>
          <w:szCs w:val="24"/>
        </w:rPr>
        <w:t>.</w:t>
      </w:r>
      <w:proofErr w:type="spellStart"/>
      <w:r w:rsidR="00D8688C">
        <w:rPr>
          <w:rFonts w:ascii="GHEA Grapalat" w:hAnsi="GHEA Grapalat"/>
          <w:iCs/>
          <w:sz w:val="24"/>
          <w:szCs w:val="24"/>
          <w:lang w:val="en-US"/>
        </w:rPr>
        <w:t>muradyan</w:t>
      </w:r>
      <w:proofErr w:type="spellEnd"/>
      <w:r w:rsidR="00D8688C" w:rsidRPr="00D8688C">
        <w:rPr>
          <w:rFonts w:ascii="GHEA Grapalat" w:hAnsi="GHEA Grapalat"/>
          <w:iCs/>
          <w:sz w:val="24"/>
          <w:szCs w:val="24"/>
        </w:rPr>
        <w:t>@</w:t>
      </w:r>
      <w:proofErr w:type="spellStart"/>
      <w:r w:rsidR="00D8688C">
        <w:rPr>
          <w:rFonts w:ascii="GHEA Grapalat" w:hAnsi="GHEA Grapalat"/>
          <w:iCs/>
          <w:sz w:val="24"/>
          <w:szCs w:val="24"/>
          <w:lang w:val="en-US"/>
        </w:rPr>
        <w:t>yerevan</w:t>
      </w:r>
      <w:proofErr w:type="spellEnd"/>
      <w:r w:rsidR="00D8688C" w:rsidRPr="00D8688C">
        <w:rPr>
          <w:rFonts w:ascii="GHEA Grapalat" w:hAnsi="GHEA Grapalat"/>
          <w:iCs/>
          <w:sz w:val="24"/>
          <w:szCs w:val="24"/>
        </w:rPr>
        <w:t>.</w:t>
      </w:r>
      <w:r w:rsidR="00D8688C">
        <w:rPr>
          <w:rFonts w:ascii="GHEA Grapalat" w:hAnsi="GHEA Grapalat"/>
          <w:iCs/>
          <w:sz w:val="24"/>
          <w:szCs w:val="24"/>
          <w:lang w:val="en-US"/>
        </w:rPr>
        <w:t>am</w:t>
      </w:r>
    </w:p>
    <w:p w14:paraId="734B35ED" w14:textId="33C36391" w:rsidR="00D20650" w:rsidRPr="007F43CD" w:rsidRDefault="007F43CD" w:rsidP="007F43CD">
      <w:pPr>
        <w:pStyle w:val="BodyTextIndent"/>
        <w:widowControl w:val="0"/>
        <w:spacing w:line="240" w:lineRule="auto"/>
        <w:ind w:firstLine="0"/>
        <w:jc w:val="left"/>
        <w:rPr>
          <w:rFonts w:ascii="GHEA Grapalat" w:hAnsi="GHEA Grapalat"/>
          <w:i w:val="0"/>
          <w:iCs/>
          <w:sz w:val="24"/>
          <w:szCs w:val="24"/>
        </w:rPr>
      </w:pPr>
      <w:r w:rsidRPr="007F43CD">
        <w:rPr>
          <w:rFonts w:ascii="GHEA Grapalat" w:hAnsi="GHEA Grapalat"/>
          <w:i w:val="0"/>
          <w:iCs/>
          <w:sz w:val="24"/>
          <w:szCs w:val="24"/>
        </w:rPr>
        <w:t xml:space="preserve"> </w:t>
      </w:r>
      <w:r w:rsidR="00D20650" w:rsidRPr="007F43CD">
        <w:rPr>
          <w:rFonts w:ascii="GHEA Grapalat" w:hAnsi="GHEA Grapalat"/>
          <w:i w:val="0"/>
          <w:iCs/>
          <w:sz w:val="24"/>
          <w:szCs w:val="24"/>
        </w:rPr>
        <w:t xml:space="preserve">Заказчик </w:t>
      </w:r>
      <w:r w:rsidRPr="007F43CD">
        <w:rPr>
          <w:rFonts w:ascii="GHEA Grapalat" w:hAnsi="GHEA Grapalat"/>
          <w:i w:val="0"/>
          <w:iCs/>
          <w:sz w:val="24"/>
          <w:szCs w:val="24"/>
        </w:rPr>
        <w:t>мерия г. Ереван.</w:t>
      </w:r>
    </w:p>
    <w:p w14:paraId="2760C6CD" w14:textId="447B9731" w:rsidR="00D20650" w:rsidRPr="00D5443D" w:rsidRDefault="00D20650" w:rsidP="00DB4988">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639DFFBB" w14:textId="77777777" w:rsidR="00E064FF" w:rsidRDefault="00E064FF" w:rsidP="00061514">
      <w:pPr>
        <w:pStyle w:val="BodyText"/>
        <w:widowControl w:val="0"/>
        <w:spacing w:after="160"/>
        <w:ind w:firstLine="567"/>
        <w:jc w:val="right"/>
        <w:rPr>
          <w:rFonts w:ascii="GHEA Grapalat" w:hAnsi="GHEA Grapalat"/>
          <w:i/>
          <w:lang w:val="hy-AM"/>
        </w:rPr>
      </w:pPr>
    </w:p>
    <w:p w14:paraId="01D19A13" w14:textId="18BE9D1C" w:rsidR="00061514" w:rsidRPr="009044F1" w:rsidRDefault="00061514" w:rsidP="00061514">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61107B9B" w14:textId="35ABBEAC" w:rsidR="00061514" w:rsidRPr="009044F1" w:rsidRDefault="00061514" w:rsidP="00061514">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Pr>
          <w:rFonts w:ascii="GHEA Grapalat" w:hAnsi="GHEA Grapalat"/>
        </w:rPr>
        <w:t>открытый конкурс</w:t>
      </w:r>
      <w:r w:rsidRPr="001B32D9">
        <w:rPr>
          <w:rFonts w:ascii="GHEA Grapalat" w:hAnsi="GHEA Grapalat" w:cs="Sylfaen"/>
          <w:i/>
        </w:rPr>
        <w:br/>
      </w:r>
      <w:r w:rsidRPr="009044F1">
        <w:rPr>
          <w:rFonts w:ascii="GHEA Grapalat" w:hAnsi="GHEA Grapalat"/>
          <w:i/>
        </w:rPr>
        <w:t xml:space="preserve">под кодом </w:t>
      </w:r>
      <w:r w:rsidRPr="00A04A19">
        <w:rPr>
          <w:rFonts w:ascii="GHEA Grapalat" w:hAnsi="GHEA Grapalat"/>
          <w:i/>
        </w:rPr>
        <w:t xml:space="preserve"> </w:t>
      </w:r>
      <w:r w:rsidR="00BA2ADE">
        <w:rPr>
          <w:rFonts w:ascii="GHEA Grapalat" w:hAnsi="GHEA Grapalat"/>
          <w:i/>
          <w:lang w:val="en-US"/>
        </w:rPr>
        <w:t>EQ</w:t>
      </w:r>
      <w:r w:rsidR="00BA2ADE" w:rsidRPr="00BA2ADE">
        <w:rPr>
          <w:rFonts w:ascii="GHEA Grapalat" w:hAnsi="GHEA Grapalat"/>
          <w:i/>
        </w:rPr>
        <w:t>-</w:t>
      </w:r>
      <w:r w:rsidR="00BA2ADE">
        <w:rPr>
          <w:rFonts w:ascii="GHEA Grapalat" w:hAnsi="GHEA Grapalat"/>
          <w:i/>
          <w:lang w:val="en-US"/>
        </w:rPr>
        <w:t>BMKHTSDZB</w:t>
      </w:r>
      <w:r w:rsidR="00BA2ADE" w:rsidRPr="00BA2ADE">
        <w:rPr>
          <w:rFonts w:ascii="GHEA Grapalat" w:hAnsi="GHEA Grapalat"/>
          <w:i/>
        </w:rPr>
        <w:t>-</w:t>
      </w:r>
      <w:r w:rsidR="00E843E9">
        <w:rPr>
          <w:rFonts w:ascii="GHEA Grapalat" w:hAnsi="GHEA Grapalat"/>
          <w:i/>
        </w:rPr>
        <w:t>26/25</w:t>
      </w:r>
      <w:r w:rsidRPr="001B32D9">
        <w:rPr>
          <w:rFonts w:ascii="GHEA Grapalat" w:hAnsi="GHEA Grapalat" w:cs="Times Armenian"/>
          <w:i/>
        </w:rPr>
        <w:br/>
      </w:r>
      <w:r>
        <w:rPr>
          <w:rFonts w:ascii="GHEA Grapalat" w:hAnsi="GHEA Grapalat"/>
          <w:i/>
        </w:rPr>
        <w:t xml:space="preserve">№ </w:t>
      </w:r>
      <w:r w:rsidRPr="001F5C2F">
        <w:rPr>
          <w:rFonts w:ascii="GHEA Grapalat" w:hAnsi="GHEA Grapalat"/>
          <w:i/>
        </w:rPr>
        <w:t>3 от</w:t>
      </w:r>
      <w:r w:rsidR="00DD6FC0">
        <w:rPr>
          <w:rFonts w:ascii="GHEA Grapalat" w:hAnsi="GHEA Grapalat"/>
          <w:i/>
        </w:rPr>
        <w:t xml:space="preserve"> </w:t>
      </w:r>
      <w:r w:rsidR="00E064FF">
        <w:rPr>
          <w:rFonts w:ascii="GHEA Grapalat" w:hAnsi="GHEA Grapalat"/>
          <w:i/>
          <w:lang w:val="hy-AM"/>
        </w:rPr>
        <w:t>11</w:t>
      </w:r>
      <w:r>
        <w:rPr>
          <w:rFonts w:ascii="GHEA Grapalat" w:hAnsi="GHEA Grapalat"/>
          <w:i/>
          <w:lang w:val="hy-AM"/>
        </w:rPr>
        <w:t>.</w:t>
      </w:r>
      <w:r w:rsidR="00185E00">
        <w:rPr>
          <w:rFonts w:ascii="GHEA Grapalat" w:hAnsi="GHEA Grapalat"/>
          <w:i/>
          <w:lang w:val="hy-AM"/>
        </w:rPr>
        <w:t>0</w:t>
      </w:r>
      <w:r w:rsidR="00DD6FC0">
        <w:rPr>
          <w:rFonts w:ascii="GHEA Grapalat" w:hAnsi="GHEA Grapalat"/>
          <w:i/>
        </w:rPr>
        <w:t>2</w:t>
      </w:r>
      <w:r w:rsidRPr="001F5C2F">
        <w:rPr>
          <w:rFonts w:ascii="GHEA Grapalat" w:hAnsi="GHEA Grapalat"/>
          <w:i/>
        </w:rPr>
        <w:t>.</w:t>
      </w:r>
      <w:r w:rsidRPr="009044F1">
        <w:rPr>
          <w:rFonts w:ascii="GHEA Grapalat" w:hAnsi="GHEA Grapalat"/>
          <w:i/>
        </w:rPr>
        <w:t xml:space="preserve"> </w:t>
      </w:r>
      <w:r>
        <w:rPr>
          <w:rFonts w:ascii="GHEA Grapalat" w:hAnsi="GHEA Grapalat"/>
          <w:i/>
        </w:rPr>
        <w:t>202</w:t>
      </w:r>
      <w:r w:rsidR="00185E00">
        <w:rPr>
          <w:rFonts w:ascii="GHEA Grapalat" w:hAnsi="GHEA Grapalat"/>
          <w:i/>
          <w:lang w:val="hy-AM"/>
        </w:rPr>
        <w:t>6</w:t>
      </w:r>
      <w:r>
        <w:rPr>
          <w:rFonts w:ascii="GHEA Grapalat" w:hAnsi="GHEA Grapalat"/>
          <w:i/>
        </w:rPr>
        <w:t xml:space="preserve"> </w:t>
      </w:r>
      <w:r w:rsidRPr="009044F1">
        <w:rPr>
          <w:rFonts w:ascii="GHEA Grapalat" w:hAnsi="GHEA Grapalat"/>
          <w:i/>
        </w:rPr>
        <w:t>г.</w:t>
      </w:r>
    </w:p>
    <w:p w14:paraId="46B76A22" w14:textId="77777777" w:rsidR="00D20650" w:rsidRPr="009044F1" w:rsidRDefault="00D20650" w:rsidP="00DB4988">
      <w:pPr>
        <w:pStyle w:val="BodyText"/>
        <w:widowControl w:val="0"/>
        <w:spacing w:after="0"/>
        <w:ind w:right="-7" w:firstLine="567"/>
        <w:jc w:val="center"/>
        <w:rPr>
          <w:rFonts w:ascii="GHEA Grapalat" w:hAnsi="GHEA Grapalat"/>
        </w:rPr>
      </w:pPr>
    </w:p>
    <w:p w14:paraId="056F7505" w14:textId="77777777" w:rsidR="00D20650" w:rsidRPr="003A1EBB" w:rsidRDefault="00D20650" w:rsidP="00DB4988">
      <w:pPr>
        <w:pStyle w:val="BodyText"/>
        <w:widowControl w:val="0"/>
        <w:spacing w:after="0"/>
        <w:ind w:right="-7" w:firstLine="567"/>
        <w:jc w:val="center"/>
        <w:rPr>
          <w:rFonts w:ascii="GHEA Grapalat" w:hAnsi="GHEA Grapalat"/>
        </w:rPr>
      </w:pPr>
    </w:p>
    <w:p w14:paraId="1FE8EC0D" w14:textId="77777777" w:rsidR="00D20650" w:rsidRPr="003A1EBB" w:rsidRDefault="00D20650" w:rsidP="00DB4988">
      <w:pPr>
        <w:pStyle w:val="BodyText"/>
        <w:widowControl w:val="0"/>
        <w:spacing w:after="0"/>
        <w:ind w:right="-7" w:firstLine="567"/>
        <w:jc w:val="center"/>
        <w:rPr>
          <w:rFonts w:ascii="GHEA Grapalat" w:hAnsi="GHEA Grapalat"/>
        </w:rPr>
      </w:pPr>
    </w:p>
    <w:p w14:paraId="67AD9C6D" w14:textId="77777777" w:rsidR="00061514" w:rsidRDefault="00061514" w:rsidP="007F43CD">
      <w:pPr>
        <w:pStyle w:val="BodyText"/>
        <w:widowControl w:val="0"/>
        <w:spacing w:after="0"/>
        <w:ind w:right="-7" w:firstLine="567"/>
        <w:jc w:val="center"/>
        <w:rPr>
          <w:rFonts w:ascii="GHEA Grapalat" w:hAnsi="GHEA Grapalat"/>
          <w:caps/>
        </w:rPr>
      </w:pPr>
    </w:p>
    <w:p w14:paraId="0A56FB5C" w14:textId="77777777" w:rsidR="00061514" w:rsidRDefault="00061514" w:rsidP="007F43CD">
      <w:pPr>
        <w:pStyle w:val="BodyText"/>
        <w:widowControl w:val="0"/>
        <w:spacing w:after="0"/>
        <w:ind w:right="-7" w:firstLine="567"/>
        <w:jc w:val="center"/>
        <w:rPr>
          <w:rFonts w:ascii="GHEA Grapalat" w:hAnsi="GHEA Grapalat"/>
          <w:caps/>
        </w:rPr>
      </w:pPr>
    </w:p>
    <w:p w14:paraId="45F5B244" w14:textId="77777777" w:rsidR="00061514" w:rsidRDefault="00061514" w:rsidP="007F43CD">
      <w:pPr>
        <w:pStyle w:val="BodyText"/>
        <w:widowControl w:val="0"/>
        <w:spacing w:after="0"/>
        <w:ind w:right="-7" w:firstLine="567"/>
        <w:jc w:val="center"/>
        <w:rPr>
          <w:rFonts w:ascii="GHEA Grapalat" w:hAnsi="GHEA Grapalat"/>
          <w:caps/>
        </w:rPr>
      </w:pPr>
    </w:p>
    <w:p w14:paraId="7DC4BD3B" w14:textId="77777777" w:rsidR="00061514" w:rsidRDefault="00061514" w:rsidP="007F43CD">
      <w:pPr>
        <w:pStyle w:val="BodyText"/>
        <w:widowControl w:val="0"/>
        <w:spacing w:after="0"/>
        <w:ind w:right="-7" w:firstLine="567"/>
        <w:jc w:val="center"/>
        <w:rPr>
          <w:rFonts w:ascii="GHEA Grapalat" w:hAnsi="GHEA Grapalat"/>
          <w:caps/>
        </w:rPr>
      </w:pPr>
    </w:p>
    <w:p w14:paraId="7F9C7B2A" w14:textId="77777777" w:rsidR="00061514" w:rsidRDefault="00061514" w:rsidP="007F43CD">
      <w:pPr>
        <w:pStyle w:val="BodyText"/>
        <w:widowControl w:val="0"/>
        <w:spacing w:after="0"/>
        <w:ind w:right="-7" w:firstLine="567"/>
        <w:jc w:val="center"/>
        <w:rPr>
          <w:rFonts w:ascii="GHEA Grapalat" w:hAnsi="GHEA Grapalat"/>
          <w:caps/>
        </w:rPr>
      </w:pPr>
    </w:p>
    <w:p w14:paraId="3DD5A40B" w14:textId="77777777" w:rsidR="007F43CD" w:rsidRPr="00897024" w:rsidRDefault="007F43CD" w:rsidP="007F43CD">
      <w:pPr>
        <w:pStyle w:val="BodyText"/>
        <w:widowControl w:val="0"/>
        <w:spacing w:after="0"/>
        <w:ind w:right="-7" w:firstLine="567"/>
        <w:jc w:val="center"/>
        <w:rPr>
          <w:rFonts w:ascii="GHEA Grapalat" w:hAnsi="GHEA Grapalat"/>
          <w:caps/>
        </w:rPr>
      </w:pPr>
      <w:r w:rsidRPr="00897024">
        <w:rPr>
          <w:rFonts w:ascii="GHEA Grapalat" w:hAnsi="GHEA Grapalat"/>
          <w:caps/>
        </w:rPr>
        <w:t>мэрии г.Еревана</w:t>
      </w:r>
    </w:p>
    <w:p w14:paraId="480305C0" w14:textId="77777777" w:rsidR="007F43CD" w:rsidRPr="003A1EBB" w:rsidRDefault="007F43CD" w:rsidP="007F43CD">
      <w:pPr>
        <w:pStyle w:val="BodyText"/>
        <w:widowControl w:val="0"/>
        <w:spacing w:after="0"/>
        <w:ind w:right="-7" w:firstLine="567"/>
        <w:jc w:val="center"/>
        <w:rPr>
          <w:rFonts w:ascii="GHEA Grapalat" w:hAnsi="GHEA Grapalat"/>
        </w:rPr>
      </w:pPr>
    </w:p>
    <w:p w14:paraId="370062BA" w14:textId="77777777" w:rsidR="007F43CD" w:rsidRPr="003A1EBB" w:rsidRDefault="007F43CD" w:rsidP="007F43CD">
      <w:pPr>
        <w:pStyle w:val="BodyText"/>
        <w:widowControl w:val="0"/>
        <w:spacing w:after="0"/>
        <w:ind w:right="-7" w:firstLine="567"/>
        <w:jc w:val="center"/>
        <w:rPr>
          <w:rFonts w:ascii="GHEA Grapalat" w:hAnsi="GHEA Grapalat"/>
        </w:rPr>
      </w:pPr>
    </w:p>
    <w:p w14:paraId="24D85A74" w14:textId="77777777" w:rsidR="007F43CD" w:rsidRPr="009044F1" w:rsidRDefault="007F43CD" w:rsidP="007F43CD">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1B12E8AA" w14:textId="77777777" w:rsidR="007F43CD" w:rsidRPr="009044F1" w:rsidRDefault="007F43CD" w:rsidP="007F43CD">
      <w:pPr>
        <w:pStyle w:val="BodyText"/>
        <w:widowControl w:val="0"/>
        <w:spacing w:after="0"/>
        <w:ind w:right="-7" w:firstLine="567"/>
        <w:jc w:val="center"/>
        <w:rPr>
          <w:rFonts w:ascii="GHEA Grapalat" w:hAnsi="GHEA Grapalat" w:cs="Sylfaen"/>
        </w:rPr>
      </w:pPr>
    </w:p>
    <w:p w14:paraId="3F74710A" w14:textId="77777777" w:rsidR="007F43CD" w:rsidRPr="00300561" w:rsidRDefault="007F43CD" w:rsidP="007F43CD">
      <w:pPr>
        <w:pStyle w:val="BodyText"/>
        <w:widowControl w:val="0"/>
        <w:spacing w:after="0"/>
        <w:ind w:right="-7" w:firstLine="567"/>
        <w:jc w:val="center"/>
        <w:rPr>
          <w:rFonts w:ascii="GHEA Grapalat" w:hAnsi="GHEA Grapalat"/>
        </w:rPr>
      </w:pPr>
    </w:p>
    <w:p w14:paraId="0437B2E5" w14:textId="6B56E900" w:rsidR="00D20650" w:rsidRPr="009044F1" w:rsidRDefault="007F43CD" w:rsidP="00DD6FC0">
      <w:pPr>
        <w:pStyle w:val="BodyText"/>
        <w:widowControl w:val="0"/>
        <w:spacing w:after="0"/>
        <w:ind w:right="-7"/>
        <w:jc w:val="center"/>
        <w:rPr>
          <w:rFonts w:ascii="GHEA Grapalat" w:hAnsi="GHEA Grapalat"/>
        </w:rPr>
      </w:pPr>
      <w:r w:rsidRPr="00AD29CE">
        <w:rPr>
          <w:rFonts w:ascii="GHEA Grapalat" w:hAnsi="GHEA Grapalat"/>
        </w:rPr>
        <w:t>НА ОТКРЫТЫЙ КОНКУРС</w:t>
      </w:r>
      <w:r w:rsidRPr="009044F1">
        <w:rPr>
          <w:rFonts w:ascii="GHEA Grapalat" w:hAnsi="GHEA Grapalat"/>
        </w:rPr>
        <w:t xml:space="preserve">, ОБЪЯВЛЕННЫЙ С ЦЕЛЬЮ </w:t>
      </w:r>
      <w:r w:rsidR="003D7790" w:rsidRPr="003D7790">
        <w:rPr>
          <w:rFonts w:ascii="GHEA Grapalat" w:hAnsi="GHEA Grapalat"/>
          <w:lang w:val="hy-AM"/>
        </w:rPr>
        <w:t xml:space="preserve">приобретении </w:t>
      </w:r>
      <w:r w:rsidR="00DD6FC0" w:rsidRPr="00B32198">
        <w:rPr>
          <w:rFonts w:ascii="GHEA Grapalat" w:hAnsi="GHEA Grapalat"/>
          <w:b/>
          <w:bCs/>
        </w:rPr>
        <w:t>консультационных услуг по разработке концептуального проекта и градостроительного плана новой наземной станции (условное название «Сурмалу») на участке между станциями «Зоравар Андраник» и «Сасунци Давид» Ереванского метрополитена</w:t>
      </w:r>
    </w:p>
    <w:p w14:paraId="67D6C020" w14:textId="77777777" w:rsidR="00D20650" w:rsidRPr="009044F1" w:rsidRDefault="00D20650" w:rsidP="00DB4988">
      <w:pPr>
        <w:pStyle w:val="BodyText"/>
        <w:widowControl w:val="0"/>
        <w:spacing w:after="0"/>
        <w:ind w:right="-7" w:firstLine="567"/>
        <w:jc w:val="center"/>
        <w:rPr>
          <w:rFonts w:ascii="GHEA Grapalat" w:hAnsi="GHEA Grapalat"/>
        </w:rPr>
      </w:pPr>
    </w:p>
    <w:p w14:paraId="349569A9" w14:textId="77777777" w:rsidR="00D20650" w:rsidRDefault="00D20650" w:rsidP="00DB4988">
      <w:pPr>
        <w:rPr>
          <w:rFonts w:ascii="GHEA Grapalat" w:hAnsi="GHEA Grapalat"/>
        </w:rPr>
      </w:pPr>
      <w:r>
        <w:rPr>
          <w:rFonts w:ascii="GHEA Grapalat" w:hAnsi="GHEA Grapalat"/>
        </w:rPr>
        <w:br w:type="page"/>
      </w:r>
    </w:p>
    <w:p w14:paraId="630350A9" w14:textId="77777777" w:rsidR="00D20650" w:rsidRPr="009044F1" w:rsidRDefault="00D20650" w:rsidP="00DB4988">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13A3C30" w14:textId="77777777" w:rsidR="00D20650" w:rsidRPr="005F25EF" w:rsidRDefault="00D20650" w:rsidP="00DB498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223BA49" w14:textId="77777777" w:rsidR="00D20650" w:rsidRPr="00F40235" w:rsidRDefault="00D20650" w:rsidP="00DB498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2FAE2284" w14:textId="77777777" w:rsidR="00D20650" w:rsidRPr="00D3436F" w:rsidRDefault="00D20650" w:rsidP="00DB4988">
      <w:pPr>
        <w:widowControl w:val="0"/>
        <w:ind w:firstLine="567"/>
        <w:jc w:val="both"/>
        <w:rPr>
          <w:rFonts w:ascii="GHEA Grapalat" w:hAnsi="GHEA Grapalat"/>
          <w:i/>
          <w:lang w:val="hy-AM"/>
        </w:rPr>
      </w:pPr>
    </w:p>
    <w:p w14:paraId="466EEAF0" w14:textId="77777777" w:rsidR="00D20650" w:rsidRPr="009044F1" w:rsidRDefault="00D20650" w:rsidP="00DB4988">
      <w:pPr>
        <w:widowControl w:val="0"/>
        <w:ind w:firstLine="567"/>
        <w:jc w:val="both"/>
        <w:rPr>
          <w:rFonts w:ascii="GHEA Grapalat" w:hAnsi="GHEA Grapalat"/>
          <w:i/>
        </w:rPr>
      </w:pPr>
      <w:r w:rsidRPr="009044F1">
        <w:rPr>
          <w:rFonts w:ascii="GHEA Grapalat" w:hAnsi="GHEA Grapalat"/>
          <w:i/>
        </w:rPr>
        <w:t>Одновременно:</w:t>
      </w:r>
    </w:p>
    <w:p w14:paraId="2837C085" w14:textId="77777777" w:rsidR="00D20650" w:rsidRPr="00506832" w:rsidRDefault="00D20650" w:rsidP="00DB4988">
      <w:pPr>
        <w:jc w:val="both"/>
        <w:rPr>
          <w:rFonts w:ascii="GHEA Grapalat" w:hAnsi="GHEA Grapalat"/>
          <w:i/>
        </w:rPr>
      </w:pPr>
      <w:r w:rsidRPr="009044F1">
        <w:rPr>
          <w:rFonts w:ascii="GHEA Grapalat" w:hAnsi="GHEA Grapalat"/>
          <w:i/>
        </w:rPr>
        <w:t>-</w:t>
      </w:r>
      <w:r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Pr>
          <w:rFonts w:ascii="GHEA Grapalat" w:hAnsi="GHEA Grapalat"/>
          <w:i/>
        </w:rPr>
        <w:t xml:space="preserve">следовать  </w:t>
      </w:r>
      <w:hyperlink w:history="1">
        <w:r w:rsidRPr="00A4566B">
          <w:rPr>
            <w:rFonts w:ascii="GHEA Grapalat" w:hAnsi="GHEA Grapalat"/>
            <w:i/>
          </w:rPr>
          <w:t>руководству по закупкам, осуществляемым в электронной форме</w:t>
        </w:r>
      </w:hyperlink>
      <w:r w:rsidRPr="00192A1C">
        <w:rPr>
          <w:rFonts w:ascii="GHEA Grapalat" w:hAnsi="GHEA Grapalat"/>
          <w:i/>
        </w:rPr>
        <w:t xml:space="preserve"> подраздела «Руководящие указания, руководств</w:t>
      </w:r>
      <w:r w:rsidRPr="00D3436F">
        <w:rPr>
          <w:rFonts w:ascii="GHEA Grapalat" w:hAnsi="GHEA Grapalat"/>
          <w:i/>
        </w:rPr>
        <w:t>а</w:t>
      </w:r>
      <w:r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Pr="00506832">
        <w:rPr>
          <w:rStyle w:val="Hyperlink"/>
          <w:rFonts w:ascii="GHEA Grapalat" w:hAnsi="GHEA Grapalat"/>
          <w:i/>
        </w:rPr>
        <w:t>www.procurement.am</w:t>
      </w:r>
      <w:r>
        <w:fldChar w:fldCharType="end"/>
      </w:r>
      <w:r w:rsidRPr="00192A1C">
        <w:rPr>
          <w:rFonts w:ascii="GHEA Grapalat" w:hAnsi="GHEA Grapalat"/>
          <w:i/>
        </w:rPr>
        <w:t>.</w:t>
      </w:r>
    </w:p>
    <w:p w14:paraId="7DE18528" w14:textId="77777777" w:rsidR="00D20650" w:rsidRDefault="00D20650" w:rsidP="00DB498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4FBE3D60" w14:textId="77777777" w:rsidR="00D20650" w:rsidRDefault="00D20650" w:rsidP="00DB4988">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DB4A0A">
        <w:rPr>
          <w:rFonts w:ascii="GHEA Grapalat" w:hAnsi="GHEA Grapalat"/>
          <w:i/>
          <w:sz w:val="22"/>
          <w:szCs w:val="22"/>
          <w:lang w:val="af-ZA"/>
        </w:rPr>
        <w:t>800-600  (111)</w:t>
      </w:r>
      <w:r>
        <w:rPr>
          <w:rFonts w:ascii="GHEA Grapalat" w:hAnsi="GHEA Grapalat"/>
          <w:i/>
        </w:rPr>
        <w:t>):</w:t>
      </w:r>
    </w:p>
    <w:p w14:paraId="504570CE" w14:textId="77777777" w:rsidR="00D20650" w:rsidRPr="007B5333" w:rsidRDefault="00D20650" w:rsidP="00DB4988">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13055C04" w14:textId="77777777" w:rsidR="00D20650" w:rsidRPr="009044F1" w:rsidDel="00977C3F" w:rsidRDefault="00D20650" w:rsidP="00DB4988">
      <w:pPr>
        <w:widowControl w:val="0"/>
        <w:ind w:firstLine="567"/>
        <w:jc w:val="both"/>
        <w:rPr>
          <w:del w:id="0" w:author="Inesa Kocharyan" w:date="2025-03-19T19:44:00Z"/>
          <w:rFonts w:ascii="GHEA Grapalat" w:hAnsi="GHEA Grapalat"/>
          <w:i/>
        </w:rPr>
      </w:pPr>
    </w:p>
    <w:p w14:paraId="4FA7BC60" w14:textId="77777777" w:rsidR="00D20650" w:rsidRPr="009044F1" w:rsidRDefault="00D20650" w:rsidP="00DB4988">
      <w:pPr>
        <w:widowControl w:val="0"/>
        <w:ind w:firstLine="567"/>
        <w:jc w:val="center"/>
        <w:rPr>
          <w:rFonts w:ascii="GHEA Grapalat" w:hAnsi="GHEA Grapalat" w:cs="Sylfaen"/>
          <w:b/>
        </w:rPr>
      </w:pPr>
      <w:r w:rsidRPr="009044F1">
        <w:rPr>
          <w:rFonts w:ascii="GHEA Grapalat" w:hAnsi="GHEA Grapalat"/>
        </w:rPr>
        <w:br w:type="page"/>
      </w:r>
    </w:p>
    <w:p w14:paraId="70F28E2E" w14:textId="77777777" w:rsidR="00D20650" w:rsidRPr="009044F1" w:rsidRDefault="00D20650" w:rsidP="00DB4988">
      <w:pPr>
        <w:widowControl w:val="0"/>
        <w:jc w:val="center"/>
        <w:rPr>
          <w:rFonts w:ascii="GHEA Grapalat" w:hAnsi="GHEA Grapalat"/>
          <w:b/>
        </w:rPr>
      </w:pPr>
      <w:r w:rsidRPr="009044F1">
        <w:rPr>
          <w:rFonts w:ascii="GHEA Grapalat" w:hAnsi="GHEA Grapalat"/>
          <w:b/>
        </w:rPr>
        <w:lastRenderedPageBreak/>
        <w:t>СОДЕРЖАНИЕ</w:t>
      </w:r>
    </w:p>
    <w:p w14:paraId="24457CB7" w14:textId="77777777" w:rsidR="00D20650" w:rsidRPr="009044F1" w:rsidRDefault="00D20650" w:rsidP="00DB4988">
      <w:pPr>
        <w:widowControl w:val="0"/>
        <w:ind w:firstLine="567"/>
        <w:jc w:val="center"/>
        <w:rPr>
          <w:rFonts w:ascii="GHEA Grapalat" w:hAnsi="GHEA Grapalat"/>
          <w:i/>
        </w:rPr>
      </w:pPr>
    </w:p>
    <w:p w14:paraId="16224ECC" w14:textId="292CBAC2" w:rsidR="00D20650" w:rsidRPr="009044F1" w:rsidRDefault="00DD6FC0" w:rsidP="00FE67AE">
      <w:pPr>
        <w:widowControl w:val="0"/>
        <w:jc w:val="center"/>
        <w:rPr>
          <w:rFonts w:ascii="GHEA Grapalat" w:hAnsi="GHEA Grapalat"/>
          <w:i/>
        </w:rPr>
      </w:pPr>
      <w:r>
        <w:rPr>
          <w:rFonts w:ascii="GHEA Grapalat" w:hAnsi="GHEA Grapalat"/>
        </w:rPr>
        <w:t xml:space="preserve">Преобретение </w:t>
      </w:r>
      <w:r w:rsidRPr="00B32198">
        <w:rPr>
          <w:rFonts w:ascii="GHEA Grapalat" w:hAnsi="GHEA Grapalat"/>
          <w:b/>
          <w:bCs/>
        </w:rPr>
        <w:t>консультационных услуг по разработке концептуального проекта и градостроительного плана новой наземной станции (условное название «Сурмалу») на участке между станциями «Зоравар Андраник» и «Сасунци Давид» Ереванского метрополитена</w:t>
      </w:r>
      <w:r w:rsidR="00FE67AE">
        <w:rPr>
          <w:rFonts w:ascii="GHEA Grapalat" w:hAnsi="GHEA Grapalat"/>
        </w:rPr>
        <w:t xml:space="preserve"> </w:t>
      </w:r>
      <w:r w:rsidR="00FE67AE" w:rsidRPr="00897024">
        <w:rPr>
          <w:rFonts w:ascii="GHEA Grapalat" w:hAnsi="GHEA Grapalat"/>
          <w:b/>
        </w:rPr>
        <w:t xml:space="preserve">ДЛЯ НУЖД МЭРИИ ЕРЕВАНА, </w:t>
      </w:r>
      <w:r w:rsidR="00D20650" w:rsidRPr="009044F1">
        <w:rPr>
          <w:rFonts w:ascii="GHEA Grapalat" w:hAnsi="GHEA Grapalat"/>
          <w:b/>
        </w:rPr>
        <w:t xml:space="preserve">ПРИГЛАШЕНИЯ НА ОТКРЫТЫЙ КОНКУРС, </w:t>
      </w:r>
      <w:r w:rsidR="00D20650" w:rsidRPr="005C1BF7">
        <w:rPr>
          <w:rFonts w:ascii="GHEA Grapalat" w:hAnsi="GHEA Grapalat"/>
          <w:b/>
        </w:rPr>
        <w:br/>
      </w:r>
      <w:r w:rsidR="00D20650" w:rsidRPr="009044F1">
        <w:rPr>
          <w:rFonts w:ascii="GHEA Grapalat" w:hAnsi="GHEA Grapalat"/>
          <w:b/>
        </w:rPr>
        <w:t>ОБЪЯВЛЕННЫЙ С ЦЕЛЬЮ ПРИОБРЕТЕНИЯ</w:t>
      </w:r>
    </w:p>
    <w:p w14:paraId="3D35B4C3" w14:textId="77777777" w:rsidR="00D20650" w:rsidRPr="009044F1" w:rsidRDefault="00D20650" w:rsidP="00DB4988">
      <w:pPr>
        <w:widowControl w:val="0"/>
        <w:jc w:val="center"/>
        <w:rPr>
          <w:rFonts w:ascii="GHEA Grapalat" w:hAnsi="GHEA Grapalat" w:cs="Sylfaen"/>
          <w:b/>
        </w:rPr>
      </w:pPr>
    </w:p>
    <w:p w14:paraId="50646FB6" w14:textId="77777777" w:rsidR="00D20650" w:rsidRPr="008842CE" w:rsidRDefault="00D20650" w:rsidP="00DB4988">
      <w:pPr>
        <w:widowControl w:val="0"/>
        <w:jc w:val="center"/>
        <w:rPr>
          <w:rFonts w:ascii="GHEA Grapalat" w:hAnsi="GHEA Grapalat"/>
          <w:b/>
        </w:rPr>
      </w:pPr>
      <w:r w:rsidRPr="009044F1">
        <w:rPr>
          <w:rFonts w:ascii="GHEA Grapalat" w:hAnsi="GHEA Grapalat"/>
          <w:b/>
        </w:rPr>
        <w:t>ЧАСТЬ I.</w:t>
      </w:r>
    </w:p>
    <w:p w14:paraId="381E6EE9" w14:textId="77777777" w:rsidR="00D20650" w:rsidRPr="008842CE" w:rsidRDefault="00D20650" w:rsidP="00DB4988">
      <w:pPr>
        <w:widowControl w:val="0"/>
        <w:jc w:val="center"/>
        <w:rPr>
          <w:rFonts w:ascii="GHEA Grapalat" w:hAnsi="GHEA Grapalat"/>
        </w:rPr>
      </w:pPr>
    </w:p>
    <w:p w14:paraId="0291B9AA" w14:textId="77777777" w:rsidR="00D20650" w:rsidRPr="009044F1"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2B8C5A25" w14:textId="77777777" w:rsidR="00D20650" w:rsidRPr="00543BAE"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w:t>
      </w:r>
      <w:r w:rsidRPr="008C1FF8">
        <w:rPr>
          <w:rFonts w:ascii="GHEA Grapalat" w:hAnsi="GHEA Grapalat"/>
        </w:rPr>
        <w:t xml:space="preserve">квалификационные критерии и </w:t>
      </w:r>
      <w:r>
        <w:rPr>
          <w:rFonts w:ascii="GHEA Grapalat" w:hAnsi="GHEA Grapalat"/>
        </w:rPr>
        <w:t>порядок их оценки</w:t>
      </w: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426AF770" w14:textId="77777777" w:rsidR="00D20650" w:rsidRPr="009044F1" w:rsidRDefault="00D20650" w:rsidP="00DB4988">
      <w:pPr>
        <w:widowControl w:val="0"/>
        <w:tabs>
          <w:tab w:val="left" w:pos="1134"/>
        </w:tabs>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1CA364CC" w14:textId="77777777" w:rsidR="00D20650" w:rsidRPr="009044F1" w:rsidRDefault="00D20650" w:rsidP="00DB4988">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435EA92C" w14:textId="77777777" w:rsidR="00D20650" w:rsidRPr="009044F1"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218CC644" w14:textId="77777777" w:rsidR="00D20650" w:rsidRPr="009044F1"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14:paraId="309EEAE8" w14:textId="77777777" w:rsidR="00D20650" w:rsidRPr="008842CE" w:rsidRDefault="00D20650" w:rsidP="00DB4988">
      <w:pPr>
        <w:widowControl w:val="0"/>
        <w:tabs>
          <w:tab w:val="left" w:pos="1134"/>
        </w:tabs>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5BA695B4" w14:textId="77777777" w:rsidR="00D20650" w:rsidRPr="003A1EBB"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20CA08E9" w14:textId="77777777" w:rsidR="00D20650" w:rsidRPr="009044F1"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Обеспечение договора</w:t>
      </w:r>
      <w:r w:rsidRPr="009044F1">
        <w:rPr>
          <w:rFonts w:ascii="GHEA Grapalat" w:hAnsi="GHEA Grapalat"/>
        </w:rPr>
        <w:t xml:space="preserve"> </w:t>
      </w:r>
    </w:p>
    <w:p w14:paraId="01C4A96A" w14:textId="77777777" w:rsidR="00D20650" w:rsidRPr="003A1EBB"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70A40805" w14:textId="77777777" w:rsidR="00D20650" w:rsidRPr="00543BAE"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5FD490B7" w14:textId="77777777" w:rsidR="00D20650" w:rsidRDefault="00D20650" w:rsidP="00DB4988">
      <w:pPr>
        <w:widowControl w:val="0"/>
        <w:jc w:val="center"/>
        <w:rPr>
          <w:rFonts w:ascii="GHEA Grapalat" w:hAnsi="GHEA Grapalat"/>
          <w:b/>
        </w:rPr>
      </w:pPr>
    </w:p>
    <w:p w14:paraId="78C0B8C9" w14:textId="77777777" w:rsidR="00D20650" w:rsidRDefault="00D20650" w:rsidP="00DB4988">
      <w:pPr>
        <w:widowControl w:val="0"/>
        <w:jc w:val="center"/>
        <w:rPr>
          <w:rFonts w:ascii="GHEA Grapalat" w:hAnsi="GHEA Grapalat"/>
          <w:b/>
        </w:rPr>
      </w:pPr>
    </w:p>
    <w:p w14:paraId="147DDDF9" w14:textId="77777777" w:rsidR="00D20650" w:rsidRPr="00374F4A" w:rsidRDefault="00D20650" w:rsidP="00DB4988">
      <w:pPr>
        <w:widowControl w:val="0"/>
        <w:jc w:val="center"/>
        <w:rPr>
          <w:rFonts w:ascii="GHEA Grapalat" w:hAnsi="GHEA Grapalat"/>
          <w:b/>
        </w:rPr>
      </w:pPr>
      <w:r>
        <w:rPr>
          <w:rFonts w:ascii="GHEA Grapalat" w:hAnsi="GHEA Grapalat"/>
          <w:b/>
        </w:rPr>
        <w:t xml:space="preserve">ЧАСТЬ II. </w:t>
      </w:r>
    </w:p>
    <w:p w14:paraId="3BB9631D" w14:textId="77777777" w:rsidR="00D20650" w:rsidRPr="00374F4A" w:rsidRDefault="00D20650" w:rsidP="00DB4988">
      <w:pPr>
        <w:widowControl w:val="0"/>
        <w:jc w:val="center"/>
        <w:rPr>
          <w:rFonts w:ascii="GHEA Grapalat" w:hAnsi="GHEA Grapalat"/>
          <w:b/>
        </w:rPr>
      </w:pPr>
    </w:p>
    <w:p w14:paraId="521C1837" w14:textId="77777777" w:rsidR="00D20650" w:rsidRDefault="00D20650" w:rsidP="00DB4988">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14:paraId="1AD9D72A" w14:textId="77777777" w:rsidR="00D20650" w:rsidRPr="008842CE" w:rsidRDefault="00D20650" w:rsidP="00DB4988">
      <w:pPr>
        <w:widowControl w:val="0"/>
        <w:jc w:val="center"/>
        <w:rPr>
          <w:rFonts w:ascii="GHEA Grapalat" w:hAnsi="GHEA Grapalat"/>
          <w:b/>
        </w:rPr>
      </w:pPr>
    </w:p>
    <w:p w14:paraId="3220304A" w14:textId="77777777" w:rsidR="00D20650" w:rsidRPr="003A1EBB"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17E94C0B" w14:textId="77777777" w:rsidR="00D20650" w:rsidRPr="003A1EBB" w:rsidRDefault="00D20650" w:rsidP="00DB4988">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6C170E92" w14:textId="77777777" w:rsidR="00D20650" w:rsidRPr="00625529" w:rsidRDefault="00D20650" w:rsidP="00DB4988">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4B96E94E" w14:textId="77777777" w:rsidR="00D20650" w:rsidRDefault="00D20650" w:rsidP="00DB4988">
      <w:pPr>
        <w:rPr>
          <w:rFonts w:ascii="GHEA Grapalat" w:hAnsi="GHEA Grapalat"/>
          <w:spacing w:val="-6"/>
        </w:rPr>
      </w:pPr>
      <w:r>
        <w:rPr>
          <w:rFonts w:ascii="GHEA Grapalat" w:hAnsi="GHEA Grapalat"/>
          <w:spacing w:val="-6"/>
        </w:rPr>
        <w:br w:type="page"/>
      </w:r>
    </w:p>
    <w:p w14:paraId="77812F52" w14:textId="351E9603" w:rsidR="00D20650" w:rsidRPr="006D2DF7" w:rsidRDefault="00D20650" w:rsidP="00DB4988">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A2ADE">
        <w:rPr>
          <w:rFonts w:ascii="GHEA Grapalat" w:hAnsi="GHEA Grapalat"/>
          <w:spacing w:val="-6"/>
        </w:rPr>
        <w:t>EQ-BMKHTSDZB-</w:t>
      </w:r>
      <w:r w:rsidR="00E843E9">
        <w:rPr>
          <w:rFonts w:ascii="GHEA Grapalat" w:hAnsi="GHEA Grapalat"/>
          <w:spacing w:val="-6"/>
        </w:rPr>
        <w:t>26/25</w:t>
      </w:r>
      <w:r>
        <w:rPr>
          <w:rFonts w:ascii="GHEA Grapalat" w:hAnsi="GHEA Grapalat"/>
          <w:spacing w:val="-6"/>
        </w:rPr>
        <w:t xml:space="preserve"> </w:t>
      </w:r>
      <w:r w:rsidRPr="006D2DF7">
        <w:rPr>
          <w:rFonts w:ascii="GHEA Grapalat" w:hAnsi="GHEA Grapalat"/>
          <w:spacing w:val="-6"/>
        </w:rPr>
        <w:t>(далее — процедура).</w:t>
      </w:r>
    </w:p>
    <w:p w14:paraId="320162C3" w14:textId="77777777" w:rsidR="00D20650" w:rsidRPr="000B2CFA" w:rsidRDefault="00D20650" w:rsidP="00DB4988">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A36A3FC" w14:textId="77777777" w:rsidR="00D20650" w:rsidRPr="009044F1" w:rsidRDefault="00D20650" w:rsidP="00DB4988">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1D3DEFE3" w14:textId="77777777" w:rsidR="00D20650" w:rsidRPr="009044F1" w:rsidRDefault="00D20650" w:rsidP="00DB4988">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6C289C52" w14:textId="77777777" w:rsidR="00D20650" w:rsidRPr="009044F1" w:rsidRDefault="00D20650" w:rsidP="00DB4988">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D01F337" w14:textId="6DDD89E3" w:rsidR="00D20650" w:rsidRPr="009044F1"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proofErr w:type="spellStart"/>
      <w:r w:rsidR="00D8688C">
        <w:rPr>
          <w:rFonts w:ascii="GHEA Grapalat" w:hAnsi="GHEA Grapalat"/>
          <w:sz w:val="24"/>
          <w:szCs w:val="24"/>
          <w:lang w:val="en-US"/>
        </w:rPr>
        <w:t>gor</w:t>
      </w:r>
      <w:proofErr w:type="spellEnd"/>
      <w:r w:rsidR="00D8688C" w:rsidRPr="00D8688C">
        <w:rPr>
          <w:rFonts w:ascii="GHEA Grapalat" w:hAnsi="GHEA Grapalat"/>
          <w:sz w:val="24"/>
          <w:szCs w:val="24"/>
        </w:rPr>
        <w:t>.</w:t>
      </w:r>
      <w:proofErr w:type="spellStart"/>
      <w:r w:rsidR="00D8688C">
        <w:rPr>
          <w:rFonts w:ascii="GHEA Grapalat" w:hAnsi="GHEA Grapalat"/>
          <w:sz w:val="24"/>
          <w:szCs w:val="24"/>
          <w:lang w:val="en-US"/>
        </w:rPr>
        <w:t>muradyan</w:t>
      </w:r>
      <w:proofErr w:type="spellEnd"/>
      <w:r w:rsidR="00D8688C" w:rsidRPr="00D8688C">
        <w:rPr>
          <w:rFonts w:ascii="GHEA Grapalat" w:hAnsi="GHEA Grapalat"/>
          <w:sz w:val="24"/>
          <w:szCs w:val="24"/>
        </w:rPr>
        <w:t>@</w:t>
      </w:r>
      <w:proofErr w:type="spellStart"/>
      <w:r w:rsidR="00D8688C">
        <w:rPr>
          <w:rFonts w:ascii="GHEA Grapalat" w:hAnsi="GHEA Grapalat"/>
          <w:sz w:val="24"/>
          <w:szCs w:val="24"/>
          <w:lang w:val="en-US"/>
        </w:rPr>
        <w:t>yerevan</w:t>
      </w:r>
      <w:proofErr w:type="spellEnd"/>
      <w:r w:rsidR="00D8688C" w:rsidRPr="00D8688C">
        <w:rPr>
          <w:rFonts w:ascii="GHEA Grapalat" w:hAnsi="GHEA Grapalat"/>
          <w:sz w:val="24"/>
          <w:szCs w:val="24"/>
        </w:rPr>
        <w:t>.</w:t>
      </w:r>
      <w:r w:rsidR="00D8688C">
        <w:rPr>
          <w:rFonts w:ascii="GHEA Grapalat" w:hAnsi="GHEA Grapalat"/>
          <w:sz w:val="24"/>
          <w:szCs w:val="24"/>
          <w:lang w:val="en-US"/>
        </w:rPr>
        <w:t>am</w:t>
      </w:r>
      <w:r w:rsidRPr="009044F1">
        <w:rPr>
          <w:rFonts w:ascii="GHEA Grapalat" w:hAnsi="GHEA Grapalat"/>
          <w:sz w:val="24"/>
          <w:szCs w:val="24"/>
        </w:rPr>
        <w:t>".</w:t>
      </w:r>
    </w:p>
    <w:p w14:paraId="7EDC87E0" w14:textId="77777777" w:rsidR="00D20650" w:rsidRPr="009044F1" w:rsidRDefault="00D20650" w:rsidP="00DB4988">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6D55A92A" w14:textId="77777777" w:rsidR="00D20650" w:rsidRPr="009044F1" w:rsidRDefault="00D20650" w:rsidP="00DB4988">
      <w:pPr>
        <w:widowControl w:val="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0A4795CA" w14:textId="64AD3358" w:rsidR="00D20650" w:rsidRPr="009044F1" w:rsidRDefault="00D20650" w:rsidP="00EB3507">
      <w:pPr>
        <w:pStyle w:val="BodyText"/>
        <w:widowControl w:val="0"/>
        <w:spacing w:after="0"/>
        <w:ind w:right="-7"/>
        <w:jc w:val="both"/>
        <w:rPr>
          <w:rFonts w:ascii="GHEA Grapalat" w:hAnsi="GHEA Grapalat"/>
          <w:i/>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00EB3507">
        <w:rPr>
          <w:rFonts w:ascii="GHEA Grapalat" w:hAnsi="GHEA Grapalat"/>
        </w:rPr>
        <w:t>П</w:t>
      </w:r>
      <w:r w:rsidR="00EB3507" w:rsidRPr="009044F1">
        <w:rPr>
          <w:rFonts w:ascii="GHEA Grapalat" w:hAnsi="GHEA Grapalat"/>
        </w:rPr>
        <w:t>редметом закупки является приобретени</w:t>
      </w:r>
      <w:r w:rsidR="00EB3507">
        <w:rPr>
          <w:rFonts w:ascii="GHEA Grapalat" w:hAnsi="GHEA Grapalat"/>
        </w:rPr>
        <w:t>е</w:t>
      </w:r>
      <w:r w:rsidR="00EB3507" w:rsidRPr="009044F1">
        <w:rPr>
          <w:rFonts w:ascii="GHEA Grapalat" w:hAnsi="GHEA Grapalat"/>
        </w:rPr>
        <w:t xml:space="preserve"> </w:t>
      </w:r>
      <w:r w:rsidR="000064EE" w:rsidRPr="00D9306A">
        <w:rPr>
          <w:rFonts w:ascii="GHEA Grapalat" w:hAnsi="GHEA Grapalat"/>
        </w:rPr>
        <w:t>консультационных услуг по разработке концептуального проекта и градостроительного плана новой наземной станции (условное название «Сурмалу») на участке между станциями «Зоравар Андраник» и «Сасунци Давид» Ереванского метрополитена</w:t>
      </w:r>
      <w:r w:rsidR="00EB3507">
        <w:rPr>
          <w:rFonts w:ascii="GHEA Grapalat" w:hAnsi="GHEA Grapalat"/>
        </w:rPr>
        <w:t xml:space="preserve"> </w:t>
      </w:r>
      <w:r w:rsidR="00EB3507" w:rsidRPr="009044F1">
        <w:rPr>
          <w:rFonts w:ascii="GHEA Grapalat" w:hAnsi="GHEA Grapalat"/>
        </w:rPr>
        <w:t xml:space="preserve">(далее — также </w:t>
      </w:r>
      <w:r w:rsidR="00EB3507">
        <w:rPr>
          <w:rFonts w:ascii="GHEA Grapalat" w:hAnsi="GHEA Grapalat"/>
        </w:rPr>
        <w:t>услуга)</w:t>
      </w:r>
      <w:r w:rsidR="00EB3507" w:rsidRPr="009044F1">
        <w:rPr>
          <w:rFonts w:ascii="GHEA Grapalat" w:hAnsi="GHEA Grapalat"/>
        </w:rPr>
        <w:t xml:space="preserve"> </w:t>
      </w:r>
      <w:r w:rsidR="00EB3507" w:rsidRPr="00BF69B2">
        <w:rPr>
          <w:rFonts w:ascii="GHEA Grapalat" w:hAnsi="GHEA Grapalat"/>
        </w:rPr>
        <w:t xml:space="preserve">для нужд </w:t>
      </w:r>
      <w:r w:rsidR="00EB3507" w:rsidRPr="004D6B3A">
        <w:rPr>
          <w:rFonts w:ascii="GHEA Grapalat" w:hAnsi="GHEA Grapalat"/>
        </w:rPr>
        <w:t xml:space="preserve"> </w:t>
      </w:r>
      <w:r w:rsidR="00EB3507">
        <w:rPr>
          <w:rFonts w:ascii="GHEA Grapalat" w:hAnsi="GHEA Grapalat"/>
        </w:rPr>
        <w:t>мэрии г.</w:t>
      </w:r>
      <w:r w:rsidR="00EB3507">
        <w:rPr>
          <w:rFonts w:ascii="GHEA Grapalat" w:hAnsi="GHEA Grapalat"/>
          <w:lang w:val="en-US"/>
        </w:rPr>
        <w:t>E</w:t>
      </w:r>
      <w:r w:rsidR="00EB3507">
        <w:rPr>
          <w:rFonts w:ascii="GHEA Grapalat" w:hAnsi="GHEA Grapalat"/>
        </w:rPr>
        <w:t>ревана</w:t>
      </w:r>
      <w:r w:rsidR="00EB3507" w:rsidRPr="00EB3507">
        <w:rPr>
          <w:rFonts w:ascii="GHEA Grapalat" w:hAnsi="GHEA Grapalat"/>
        </w:rPr>
        <w:t xml:space="preserve"> </w:t>
      </w:r>
      <w:r w:rsidRPr="009044F1">
        <w:rPr>
          <w:rFonts w:ascii="GHEA Grapalat" w:hAnsi="GHEA Grapalat"/>
        </w:rPr>
        <w:t>которые сгруппированы в лоты "</w:t>
      </w:r>
      <w:r w:rsidR="00EB3507" w:rsidRPr="00EB3507">
        <w:rPr>
          <w:rFonts w:ascii="GHEA Grapalat" w:hAnsi="GHEA Grapalat"/>
        </w:rPr>
        <w:t>1</w:t>
      </w:r>
      <w:r w:rsidRPr="009044F1">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D20650" w:rsidRPr="009044F1" w14:paraId="024169B2" w14:textId="77777777" w:rsidTr="00821AF9">
        <w:trPr>
          <w:trHeight w:val="736"/>
          <w:jc w:val="center"/>
        </w:trPr>
        <w:tc>
          <w:tcPr>
            <w:tcW w:w="2917" w:type="dxa"/>
            <w:gridSpan w:val="2"/>
            <w:vAlign w:val="center"/>
          </w:tcPr>
          <w:p w14:paraId="774A1EA7" w14:textId="77777777" w:rsidR="00D20650" w:rsidRPr="001A6383" w:rsidRDefault="00D20650" w:rsidP="00DB4988">
            <w:pPr>
              <w:pStyle w:val="BodyTextIndent2"/>
              <w:widowControl w:val="0"/>
              <w:spacing w:line="240" w:lineRule="auto"/>
              <w:ind w:firstLine="0"/>
              <w:jc w:val="center"/>
              <w:rPr>
                <w:rFonts w:ascii="GHEA Grapalat" w:hAnsi="GHEA Grapalat"/>
                <w:b/>
                <w:i/>
              </w:rPr>
            </w:pPr>
          </w:p>
          <w:p w14:paraId="7186D650" w14:textId="77777777" w:rsidR="00D20650" w:rsidRPr="001A6383" w:rsidRDefault="00D20650" w:rsidP="00DB4988">
            <w:pPr>
              <w:pStyle w:val="BodyTextIndent2"/>
              <w:widowControl w:val="0"/>
              <w:spacing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14:paraId="5CD8BFC2" w14:textId="77777777" w:rsidR="00D20650" w:rsidRPr="009044F1" w:rsidRDefault="00D20650" w:rsidP="00DB4988">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20650" w:rsidRPr="009044F1" w14:paraId="09CA4104" w14:textId="77777777" w:rsidTr="00821AF9">
        <w:trPr>
          <w:jc w:val="center"/>
          <w:ins w:id="2" w:author="Vardan" w:date="2022-05-29T21:53:00Z"/>
        </w:trPr>
        <w:tc>
          <w:tcPr>
            <w:tcW w:w="1035" w:type="dxa"/>
            <w:vAlign w:val="center"/>
          </w:tcPr>
          <w:p w14:paraId="22807A94" w14:textId="77777777" w:rsidR="00D20650" w:rsidRPr="006E79F9" w:rsidRDefault="00D20650" w:rsidP="00DB4988">
            <w:pPr>
              <w:pStyle w:val="BodyTextIndent2"/>
              <w:widowControl w:val="0"/>
              <w:spacing w:line="240" w:lineRule="auto"/>
              <w:ind w:firstLine="0"/>
              <w:jc w:val="center"/>
              <w:rPr>
                <w:ins w:id="3" w:author="Vardan" w:date="2022-05-29T21:53:00Z"/>
                <w:rFonts w:ascii="GHEA Grapalat" w:hAnsi="GHEA Grapalat"/>
                <w:b/>
                <w:lang w:val="en-US"/>
              </w:rPr>
            </w:pPr>
            <w:r w:rsidRPr="001A6383">
              <w:rPr>
                <w:rFonts w:ascii="GHEA Grapalat" w:hAnsi="GHEA Grapalat"/>
                <w:b/>
                <w:i/>
              </w:rPr>
              <w:t>Номера</w:t>
            </w:r>
            <w:r>
              <w:rPr>
                <w:rFonts w:ascii="GHEA Grapalat" w:hAnsi="GHEA Grapalat"/>
                <w:b/>
                <w:i/>
                <w:lang w:val="en-US"/>
              </w:rPr>
              <w:t xml:space="preserve"> </w:t>
            </w:r>
          </w:p>
        </w:tc>
        <w:tc>
          <w:tcPr>
            <w:tcW w:w="1882" w:type="dxa"/>
            <w:vAlign w:val="center"/>
          </w:tcPr>
          <w:p w14:paraId="35EB39FD" w14:textId="77777777" w:rsidR="00D20650" w:rsidRPr="001A6383" w:rsidRDefault="00D20650" w:rsidP="00DB4988">
            <w:pPr>
              <w:pStyle w:val="BodyTextIndent2"/>
              <w:widowControl w:val="0"/>
              <w:spacing w:line="240" w:lineRule="auto"/>
              <w:ind w:firstLine="0"/>
              <w:jc w:val="center"/>
              <w:rPr>
                <w:ins w:id="4" w:author="Vardan" w:date="2022-05-29T21:53:00Z"/>
                <w:rFonts w:ascii="GHEA Grapalat" w:hAnsi="GHEA Grapalat"/>
                <w:b/>
              </w:rPr>
            </w:pPr>
            <w:r w:rsidRPr="001A6383">
              <w:rPr>
                <w:rFonts w:ascii="GHEA Grapalat" w:hAnsi="GHEA Grapalat"/>
                <w:b/>
                <w:i/>
              </w:rPr>
              <w:t>Цена закупки</w:t>
            </w:r>
          </w:p>
        </w:tc>
        <w:tc>
          <w:tcPr>
            <w:tcW w:w="6317" w:type="dxa"/>
            <w:vMerge/>
            <w:vAlign w:val="center"/>
          </w:tcPr>
          <w:p w14:paraId="1C1C6E90" w14:textId="77777777" w:rsidR="00D20650" w:rsidRPr="009044F1" w:rsidRDefault="00D20650" w:rsidP="00DB4988">
            <w:pPr>
              <w:pStyle w:val="BodyTextIndent2"/>
              <w:widowControl w:val="0"/>
              <w:spacing w:line="240" w:lineRule="auto"/>
              <w:ind w:firstLine="0"/>
              <w:rPr>
                <w:ins w:id="5" w:author="Vardan" w:date="2022-05-29T21:53:00Z"/>
                <w:rFonts w:ascii="GHEA Grapalat" w:hAnsi="GHEA Grapalat"/>
                <w:sz w:val="24"/>
                <w:szCs w:val="24"/>
                <w:u w:val="single"/>
              </w:rPr>
            </w:pPr>
          </w:p>
        </w:tc>
      </w:tr>
      <w:tr w:rsidR="00D20650" w:rsidRPr="009044F1" w14:paraId="2891337B" w14:textId="77777777" w:rsidTr="00821AF9">
        <w:trPr>
          <w:jc w:val="center"/>
        </w:trPr>
        <w:tc>
          <w:tcPr>
            <w:tcW w:w="1035" w:type="dxa"/>
            <w:vAlign w:val="center"/>
          </w:tcPr>
          <w:p w14:paraId="2F2CDA7F" w14:textId="77777777" w:rsidR="00D20650" w:rsidRPr="009044F1" w:rsidRDefault="00D20650" w:rsidP="00DB4988">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14:paraId="66C6FBC6" w14:textId="3FC9EDD8" w:rsidR="00D20650" w:rsidRPr="00EB3507" w:rsidRDefault="000064EE" w:rsidP="00DB4988">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2"/>
              </w:rPr>
              <w:t>6</w:t>
            </w:r>
            <w:r w:rsidR="00D405CE">
              <w:rPr>
                <w:rFonts w:ascii="GHEA Grapalat" w:hAnsi="GHEA Grapalat"/>
                <w:sz w:val="22"/>
              </w:rPr>
              <w:t>0</w:t>
            </w:r>
            <w:r w:rsidR="00E30BD7" w:rsidRPr="00E30BD7">
              <w:rPr>
                <w:rFonts w:ascii="GHEA Grapalat" w:hAnsi="GHEA Grapalat"/>
                <w:sz w:val="22"/>
              </w:rPr>
              <w:t>,000,000</w:t>
            </w:r>
          </w:p>
        </w:tc>
        <w:tc>
          <w:tcPr>
            <w:tcW w:w="6317" w:type="dxa"/>
            <w:vAlign w:val="center"/>
          </w:tcPr>
          <w:p w14:paraId="7AB5B943" w14:textId="4056C6E3" w:rsidR="00D20650" w:rsidRPr="000064EE" w:rsidRDefault="000064EE" w:rsidP="00DB4988">
            <w:pPr>
              <w:pStyle w:val="BodyTextIndent2"/>
              <w:widowControl w:val="0"/>
              <w:spacing w:line="240" w:lineRule="auto"/>
              <w:ind w:firstLine="0"/>
              <w:rPr>
                <w:rFonts w:ascii="GHEA Grapalat" w:hAnsi="GHEA Grapalat"/>
                <w:sz w:val="24"/>
                <w:szCs w:val="24"/>
                <w:u w:val="single"/>
                <w:vertAlign w:val="subscript"/>
              </w:rPr>
            </w:pPr>
            <w:r w:rsidRPr="000064EE">
              <w:rPr>
                <w:rFonts w:ascii="GHEA Grapalat" w:hAnsi="GHEA Grapalat"/>
              </w:rPr>
              <w:t>приобретение консультационных услуг по разработке концептуального проекта и градостроительного плана новой наземной станции (условное название «Сурмалу») на участке между станциями «Зоравар Андраник» и «Сасунци Давид» Ереванского метрополитена</w:t>
            </w:r>
          </w:p>
        </w:tc>
      </w:tr>
    </w:tbl>
    <w:p w14:paraId="347C169A" w14:textId="77777777" w:rsidR="00D20650" w:rsidRPr="009044F1"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14:paraId="468DBAD3" w14:textId="77777777" w:rsidR="00D20650" w:rsidRPr="00830700" w:rsidRDefault="00D20650" w:rsidP="00DB4988">
      <w:pPr>
        <w:widowControl w:val="0"/>
        <w:jc w:val="center"/>
        <w:rPr>
          <w:rFonts w:ascii="GHEA Grapalat" w:hAnsi="GHEA Grapalat"/>
          <w:b/>
        </w:rPr>
      </w:pPr>
    </w:p>
    <w:p w14:paraId="46450FD0" w14:textId="77777777" w:rsidR="00D20650" w:rsidRPr="00716B81" w:rsidRDefault="00D20650" w:rsidP="00DB4988">
      <w:pPr>
        <w:widowControl w:val="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КВАЛИФИКАЦИОННЫЕ КРИТЕРИИ И ПОРЯДОК ИХ ОЦЕНКИ</w:t>
      </w:r>
    </w:p>
    <w:p w14:paraId="627C6C43" w14:textId="77777777" w:rsidR="00D20650" w:rsidRPr="009044F1" w:rsidRDefault="00D20650" w:rsidP="00DB4988">
      <w:pPr>
        <w:widowControl w:val="0"/>
        <w:tabs>
          <w:tab w:val="left" w:pos="1134"/>
        </w:tabs>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A522E0A"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DBD1E76" w14:textId="77777777" w:rsidR="00D20650" w:rsidRPr="003240F7" w:rsidRDefault="00D20650" w:rsidP="00DB4988">
      <w:pPr>
        <w:widowControl w:val="0"/>
        <w:tabs>
          <w:tab w:val="left" w:pos="1134"/>
        </w:tabs>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7B464CC3"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52FBC202"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1F4EB998"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E9ACA40" w14:textId="7FBABBAA" w:rsidR="00E30BD7" w:rsidRPr="00E30BD7" w:rsidRDefault="00E30BD7" w:rsidP="00DB4988">
      <w:pPr>
        <w:widowControl w:val="0"/>
        <w:tabs>
          <w:tab w:val="left" w:pos="1134"/>
        </w:tabs>
        <w:ind w:firstLine="567"/>
        <w:jc w:val="both"/>
        <w:rPr>
          <w:rFonts w:ascii="GHEA Grapalat" w:hAnsi="GHEA Grapalat"/>
          <w:lang w:val="hy-AM"/>
        </w:rPr>
      </w:pPr>
      <w:r w:rsidRPr="00E30BD7">
        <w:rPr>
          <w:rFonts w:ascii="GHEA Grapalat" w:hAnsi="GHEA Grapalat"/>
          <w:lang w:val="hy-AM"/>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734DD017" w14:textId="77777777" w:rsidR="00E30BD7" w:rsidRDefault="00E30BD7" w:rsidP="00DB4988">
      <w:pPr>
        <w:widowControl w:val="0"/>
        <w:tabs>
          <w:tab w:val="left" w:pos="1134"/>
        </w:tabs>
        <w:ind w:firstLine="567"/>
        <w:jc w:val="both"/>
        <w:rPr>
          <w:rFonts w:ascii="GHEA Grapalat" w:hAnsi="GHEA Grapalat"/>
        </w:rPr>
      </w:pPr>
    </w:p>
    <w:p w14:paraId="2A32C128" w14:textId="77777777" w:rsidR="00D20650" w:rsidRDefault="00D20650" w:rsidP="00DB4988">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828D333" w14:textId="77777777" w:rsidR="00D20650" w:rsidRPr="001A6383" w:rsidRDefault="00D20650" w:rsidP="00DB4988">
      <w:pPr>
        <w:widowControl w:val="0"/>
        <w:tabs>
          <w:tab w:val="left" w:pos="1134"/>
        </w:tabs>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13B4A28" w14:textId="77777777" w:rsidR="00D20650" w:rsidRPr="001A6383" w:rsidRDefault="00D20650" w:rsidP="002B2DFE">
      <w:pPr>
        <w:pStyle w:val="ListParagraph"/>
        <w:widowControl w:val="0"/>
        <w:numPr>
          <w:ilvl w:val="0"/>
          <w:numId w:val="8"/>
        </w:numPr>
        <w:tabs>
          <w:tab w:val="left" w:pos="1134"/>
        </w:tabs>
        <w:ind w:left="426"/>
        <w:jc w:val="both"/>
        <w:rPr>
          <w:rFonts w:ascii="GHEA Grapalat" w:hAnsi="GHEA Grapalat" w:cs="Sylfaen"/>
        </w:rPr>
      </w:pPr>
      <w:r w:rsidRPr="001A638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w:t>
      </w:r>
      <w:r>
        <w:rPr>
          <w:rFonts w:ascii="GHEA Grapalat" w:hAnsi="GHEA Grapalat" w:cs="Sylfaen"/>
        </w:rPr>
        <w:t xml:space="preserve"> или </w:t>
      </w:r>
      <w:r w:rsidRPr="001A6383">
        <w:rPr>
          <w:rFonts w:ascii="GHEA Grapalat" w:hAnsi="GHEA Grapalat" w:cs="Sylfaen"/>
        </w:rPr>
        <w:t>договора;</w:t>
      </w:r>
    </w:p>
    <w:p w14:paraId="6A98B978" w14:textId="77777777" w:rsidR="00D20650" w:rsidRPr="001A6383" w:rsidRDefault="00D20650" w:rsidP="002B2DFE">
      <w:pPr>
        <w:pStyle w:val="ListParagraph"/>
        <w:widowControl w:val="0"/>
        <w:numPr>
          <w:ilvl w:val="0"/>
          <w:numId w:val="8"/>
        </w:numPr>
        <w:tabs>
          <w:tab w:val="left" w:pos="1134"/>
        </w:tabs>
        <w:ind w:left="426" w:hanging="284"/>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001021BD"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57C5507" w14:textId="7F347169" w:rsidR="00D20650" w:rsidRDefault="003464B1" w:rsidP="00DB4988">
      <w:pPr>
        <w:widowControl w:val="0"/>
        <w:tabs>
          <w:tab w:val="left" w:pos="1134"/>
        </w:tabs>
        <w:ind w:firstLine="567"/>
        <w:jc w:val="both"/>
        <w:rPr>
          <w:rFonts w:ascii="GHEA Grapalat" w:hAnsi="GHEA Grapalat"/>
          <w:lang w:val="hy-AM"/>
        </w:rPr>
      </w:pPr>
      <w:r w:rsidRPr="003464B1">
        <w:rPr>
          <w:rFonts w:ascii="GHEA Grapalat" w:hAnsi="GHEA Grapalat"/>
        </w:rPr>
        <w:t>2.3.Включение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2DD6A47C" w14:textId="77777777" w:rsidR="00D20650" w:rsidRPr="00716B81" w:rsidRDefault="00D20650" w:rsidP="00DB4988">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E71007E"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702C9446"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9412B9A"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4329B9F"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3488F329" w14:textId="77777777" w:rsidR="00D20650"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p>
    <w:p w14:paraId="04E541EB"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A1E7590"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9044F1">
        <w:rPr>
          <w:rFonts w:ascii="GHEA Grapalat" w:hAnsi="GHEA Grapalat"/>
          <w:color w:val="000000"/>
        </w:rPr>
        <w:lastRenderedPageBreak/>
        <w:t>осуществляющего функции исполнительного органа;</w:t>
      </w:r>
    </w:p>
    <w:p w14:paraId="2D910110"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EE27DEF" w14:textId="77777777" w:rsidR="00D20650" w:rsidRDefault="00D20650" w:rsidP="00DB4988">
      <w:pPr>
        <w:pStyle w:val="NormalWeb"/>
        <w:widowControl w:val="0"/>
        <w:tabs>
          <w:tab w:val="left" w:pos="1134"/>
        </w:tabs>
        <w:spacing w:before="0" w:beforeAutospacing="0" w:after="0" w:afterAutospacing="0"/>
        <w:ind w:firstLine="567"/>
        <w:jc w:val="both"/>
        <w:rPr>
          <w:rFonts w:ascii="GHEA Grapalat" w:hAnsi="GHEA Grapalat"/>
        </w:rPr>
      </w:pPr>
    </w:p>
    <w:p w14:paraId="4205F95D" w14:textId="77777777" w:rsidR="00D20650" w:rsidRPr="008842CE"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A3C3FD2"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74694FBA"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72476E7"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CF237CA"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352F8E2" w14:textId="77777777" w:rsidR="00D20650" w:rsidRDefault="00D20650" w:rsidP="00DB4988">
      <w:pPr>
        <w:widowControl w:val="0"/>
        <w:tabs>
          <w:tab w:val="left" w:pos="1134"/>
        </w:tabs>
        <w:ind w:firstLine="567"/>
        <w:jc w:val="both"/>
        <w:rPr>
          <w:ins w:id="6"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7122A7ED" w14:textId="77777777" w:rsidR="00D20650" w:rsidRPr="009044F1" w:rsidRDefault="00D20650" w:rsidP="00DB4988">
      <w:pPr>
        <w:widowControl w:val="0"/>
        <w:tabs>
          <w:tab w:val="left" w:pos="1134"/>
        </w:tabs>
        <w:ind w:firstLine="567"/>
        <w:jc w:val="both"/>
        <w:rPr>
          <w:rFonts w:ascii="GHEA Grapalat" w:hAnsi="GHEA Grapalat" w:cs="Arial"/>
        </w:rPr>
      </w:pPr>
      <w:r w:rsidRPr="004D1746">
        <w:rPr>
          <w:rFonts w:ascii="GHEA Grapalat" w:hAnsi="GHEA Grapalat"/>
        </w:rPr>
        <w:t>2.4.</w:t>
      </w:r>
      <w:r w:rsidRPr="000C124C">
        <w:rPr>
          <w:rFonts w:ascii="GHEA Grapalat" w:hAnsi="GHEA Grapalat"/>
          <w:vertAlign w:val="superscript"/>
        </w:rPr>
        <w:t>4</w:t>
      </w:r>
      <w:r w:rsidRPr="004D1746">
        <w:rPr>
          <w:rFonts w:ascii="GHEA Grapalat" w:hAnsi="GHEA Grapalat"/>
        </w:rPr>
        <w:tab/>
      </w:r>
      <w:r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59912748" w14:textId="77777777" w:rsidR="00D20650" w:rsidRPr="009044F1" w:rsidRDefault="00D20650" w:rsidP="00DB4988">
      <w:pPr>
        <w:widowControl w:val="0"/>
        <w:tabs>
          <w:tab w:val="left" w:pos="1134"/>
        </w:tabs>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A88CA69" w14:textId="77777777" w:rsidR="00D20650" w:rsidRDefault="00D20650" w:rsidP="00DB4988">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трудовые ресурсы.</w:t>
      </w:r>
    </w:p>
    <w:p w14:paraId="2CC9E314" w14:textId="77777777" w:rsidR="00D20650" w:rsidRPr="009044F1" w:rsidRDefault="00D20650" w:rsidP="00DB4988">
      <w:pPr>
        <w:widowControl w:val="0"/>
        <w:tabs>
          <w:tab w:val="left" w:pos="1134"/>
        </w:tabs>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r w:rsidRPr="008C1FF8">
        <w:rPr>
          <w:rFonts w:ascii="GHEA Grapalat" w:hAnsi="GHEA Grapalat"/>
          <w:vertAlign w:val="superscript"/>
        </w:rPr>
        <w:t>4.1</w:t>
      </w:r>
    </w:p>
    <w:p w14:paraId="5AA53219" w14:textId="77777777" w:rsidR="001836DD" w:rsidRDefault="001836DD" w:rsidP="00DB4988">
      <w:pPr>
        <w:widowControl w:val="0"/>
        <w:tabs>
          <w:tab w:val="left" w:pos="1134"/>
        </w:tabs>
        <w:ind w:firstLine="567"/>
        <w:jc w:val="both"/>
        <w:rPr>
          <w:rFonts w:ascii="GHEA Grapalat" w:hAnsi="GHEA Grapalat"/>
        </w:rPr>
      </w:pPr>
    </w:p>
    <w:p w14:paraId="1EBCA36E" w14:textId="77777777" w:rsidR="001836DD" w:rsidRPr="00AF1CE2" w:rsidRDefault="001836DD" w:rsidP="001836DD">
      <w:pPr>
        <w:pStyle w:val="NormalWeb"/>
        <w:ind w:firstLine="708"/>
        <w:rPr>
          <w:rFonts w:ascii="GHEA Grapalat" w:hAnsi="GHEA Grapalat"/>
          <w:bCs/>
          <w:sz w:val="22"/>
          <w:szCs w:val="22"/>
          <w:u w:val="single"/>
          <w:lang w:val="hy-AM"/>
        </w:rPr>
      </w:pPr>
      <w:r w:rsidRPr="00AF1CE2">
        <w:rPr>
          <w:rFonts w:ascii="GHEA Grapalat" w:hAnsi="GHEA Grapalat"/>
          <w:bCs/>
          <w:sz w:val="22"/>
          <w:szCs w:val="22"/>
          <w:lang w:val="hy-AM"/>
        </w:rPr>
        <w:t>Оценка заявки участника будет проводиться по следующим критериям и процедуре:</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7"/>
        <w:gridCol w:w="2578"/>
      </w:tblGrid>
      <w:tr w:rsidR="003464B1" w:rsidRPr="00CD5F06" w14:paraId="5A576BB7" w14:textId="77777777" w:rsidTr="009E4ADF">
        <w:trPr>
          <w:trHeight w:val="20"/>
          <w:jc w:val="center"/>
        </w:trPr>
        <w:tc>
          <w:tcPr>
            <w:tcW w:w="6637" w:type="dxa"/>
            <w:tcBorders>
              <w:top w:val="single" w:sz="4" w:space="0" w:color="auto"/>
              <w:left w:val="single" w:sz="4" w:space="0" w:color="auto"/>
              <w:right w:val="single" w:sz="4" w:space="0" w:color="auto"/>
            </w:tcBorders>
            <w:shd w:val="clear" w:color="auto" w:fill="DEEAF6"/>
            <w:vAlign w:val="center"/>
            <w:hideMark/>
          </w:tcPr>
          <w:p w14:paraId="217BC595" w14:textId="77777777" w:rsidR="003464B1" w:rsidRPr="00CD5F06" w:rsidRDefault="003464B1" w:rsidP="009E4ADF">
            <w:pPr>
              <w:pStyle w:val="NormalWeb"/>
              <w:ind w:firstLine="708"/>
              <w:jc w:val="center"/>
              <w:rPr>
                <w:rFonts w:ascii="GHEA Grapalat" w:hAnsi="GHEA Grapalat"/>
                <w:b/>
                <w:bCs/>
                <w:sz w:val="22"/>
                <w:szCs w:val="22"/>
              </w:rPr>
            </w:pPr>
            <w:r w:rsidRPr="00CD5F06">
              <w:rPr>
                <w:rFonts w:ascii="GHEA Grapalat" w:hAnsi="GHEA Grapalat"/>
                <w:b/>
                <w:bCs/>
                <w:sz w:val="22"/>
                <w:szCs w:val="22"/>
              </w:rPr>
              <w:t>Критерии оценки заявки участника</w:t>
            </w:r>
          </w:p>
        </w:tc>
        <w:tc>
          <w:tcPr>
            <w:tcW w:w="2578" w:type="dxa"/>
            <w:tcBorders>
              <w:top w:val="single" w:sz="4" w:space="0" w:color="auto"/>
              <w:left w:val="single" w:sz="4" w:space="0" w:color="auto"/>
              <w:right w:val="single" w:sz="4" w:space="0" w:color="auto"/>
            </w:tcBorders>
            <w:shd w:val="clear" w:color="auto" w:fill="DEEAF6"/>
            <w:vAlign w:val="center"/>
            <w:hideMark/>
          </w:tcPr>
          <w:p w14:paraId="2457BAC6" w14:textId="77777777" w:rsidR="003464B1" w:rsidRPr="00CD5F06" w:rsidRDefault="003464B1" w:rsidP="009E4ADF">
            <w:pPr>
              <w:pStyle w:val="NormalWeb"/>
              <w:jc w:val="center"/>
              <w:rPr>
                <w:rFonts w:ascii="GHEA Grapalat" w:hAnsi="GHEA Grapalat"/>
                <w:b/>
                <w:bCs/>
                <w:sz w:val="22"/>
                <w:szCs w:val="22"/>
              </w:rPr>
            </w:pPr>
            <w:r w:rsidRPr="00CD5F06">
              <w:rPr>
                <w:rFonts w:ascii="GHEA Grapalat" w:hAnsi="GHEA Grapalat"/>
                <w:b/>
                <w:bCs/>
                <w:sz w:val="22"/>
                <w:szCs w:val="22"/>
              </w:rPr>
              <w:t>Оценка</w:t>
            </w:r>
          </w:p>
          <w:p w14:paraId="54A50902" w14:textId="77777777" w:rsidR="003464B1" w:rsidRPr="00CD5F06" w:rsidRDefault="003464B1" w:rsidP="009E4ADF">
            <w:pPr>
              <w:pStyle w:val="NormalWeb"/>
              <w:jc w:val="center"/>
              <w:rPr>
                <w:rFonts w:ascii="GHEA Grapalat" w:hAnsi="GHEA Grapalat"/>
                <w:b/>
                <w:bCs/>
                <w:sz w:val="22"/>
                <w:szCs w:val="22"/>
              </w:rPr>
            </w:pPr>
            <w:r w:rsidRPr="00CD5F06">
              <w:rPr>
                <w:rFonts w:ascii="GHEA Grapalat" w:hAnsi="GHEA Grapalat"/>
                <w:b/>
                <w:bCs/>
                <w:sz w:val="22"/>
                <w:szCs w:val="22"/>
              </w:rPr>
              <w:t>Пропорциональность</w:t>
            </w:r>
          </w:p>
        </w:tc>
      </w:tr>
      <w:tr w:rsidR="003464B1" w:rsidRPr="00CD5F06" w14:paraId="6DDC25D0" w14:textId="77777777" w:rsidTr="009E4ADF">
        <w:trPr>
          <w:trHeight w:val="20"/>
          <w:jc w:val="center"/>
        </w:trPr>
        <w:tc>
          <w:tcPr>
            <w:tcW w:w="6637" w:type="dxa"/>
            <w:tcBorders>
              <w:top w:val="single" w:sz="4" w:space="0" w:color="auto"/>
              <w:left w:val="single" w:sz="4" w:space="0" w:color="auto"/>
              <w:bottom w:val="single" w:sz="4" w:space="0" w:color="auto"/>
              <w:right w:val="single" w:sz="4" w:space="0" w:color="auto"/>
            </w:tcBorders>
            <w:vAlign w:val="center"/>
            <w:hideMark/>
          </w:tcPr>
          <w:p w14:paraId="66CC2B16" w14:textId="77777777" w:rsidR="003464B1" w:rsidRPr="00CD5F06" w:rsidRDefault="003464B1" w:rsidP="009E4ADF">
            <w:pPr>
              <w:jc w:val="both"/>
              <w:outlineLvl w:val="2"/>
              <w:rPr>
                <w:rFonts w:ascii="GHEA Grapalat" w:hAnsi="GHEA Grapalat"/>
                <w:b/>
                <w:bCs/>
              </w:rPr>
            </w:pPr>
            <w:r w:rsidRPr="00CD5F06">
              <w:rPr>
                <w:rFonts w:ascii="GHEA Grapalat" w:hAnsi="GHEA Grapalat"/>
                <w:b/>
                <w:bCs/>
              </w:rPr>
              <w:t>ТЕХНИЧЕСКОЕ ПРЕДЛОЖЕНИЕ</w:t>
            </w:r>
            <w:r w:rsidRPr="00CD5F06">
              <w:rPr>
                <w:rFonts w:ascii="GHEA Grapalat" w:hAnsi="GHEA Grapalat"/>
                <w:b/>
                <w:bCs/>
                <w:lang w:val="hy-AM"/>
              </w:rPr>
              <w:t xml:space="preserve"> </w:t>
            </w:r>
            <w:r w:rsidRPr="00CD5F06">
              <w:rPr>
                <w:rFonts w:ascii="GHEA Grapalat" w:hAnsi="GHEA Grapalat"/>
                <w:b/>
                <w:bCs/>
              </w:rPr>
              <w:t>(ТП = ТП1 + ТП2)</w:t>
            </w:r>
          </w:p>
          <w:p w14:paraId="419DE281" w14:textId="77777777" w:rsidR="003464B1" w:rsidRPr="00CD5F06" w:rsidRDefault="003464B1" w:rsidP="009E4ADF">
            <w:pPr>
              <w:jc w:val="both"/>
              <w:outlineLvl w:val="2"/>
              <w:rPr>
                <w:rFonts w:ascii="GHEA Grapalat" w:hAnsi="GHEA Grapalat"/>
                <w:b/>
                <w:bCs/>
              </w:rPr>
            </w:pPr>
            <w:r w:rsidRPr="00CD5F06">
              <w:rPr>
                <w:rFonts w:ascii="GHEA Grapalat" w:hAnsi="GHEA Grapalat"/>
                <w:b/>
                <w:bCs/>
              </w:rPr>
              <w:t>/Профессиональный опыт (ТП1) и Трудовые ресурсы (ТП2)/</w:t>
            </w:r>
          </w:p>
        </w:tc>
        <w:tc>
          <w:tcPr>
            <w:tcW w:w="2578" w:type="dxa"/>
            <w:tcBorders>
              <w:top w:val="single" w:sz="4" w:space="0" w:color="auto"/>
              <w:left w:val="single" w:sz="4" w:space="0" w:color="auto"/>
              <w:bottom w:val="single" w:sz="4" w:space="0" w:color="auto"/>
              <w:right w:val="single" w:sz="4" w:space="0" w:color="auto"/>
            </w:tcBorders>
            <w:vAlign w:val="center"/>
            <w:hideMark/>
          </w:tcPr>
          <w:p w14:paraId="61073DD6" w14:textId="77777777" w:rsidR="003464B1" w:rsidRPr="00CD5F06" w:rsidRDefault="003464B1" w:rsidP="009E4ADF">
            <w:pPr>
              <w:pStyle w:val="NormalWeb"/>
              <w:jc w:val="center"/>
              <w:rPr>
                <w:rFonts w:ascii="GHEA Grapalat" w:hAnsi="GHEA Grapalat"/>
                <w:b/>
                <w:bCs/>
                <w:sz w:val="22"/>
                <w:szCs w:val="22"/>
              </w:rPr>
            </w:pPr>
            <w:r w:rsidRPr="00CD5F06">
              <w:rPr>
                <w:rFonts w:ascii="GHEA Grapalat" w:hAnsi="GHEA Grapalat"/>
                <w:b/>
                <w:bCs/>
                <w:sz w:val="22"/>
                <w:szCs w:val="22"/>
              </w:rPr>
              <w:t>70%</w:t>
            </w:r>
          </w:p>
        </w:tc>
      </w:tr>
      <w:tr w:rsidR="003464B1" w:rsidRPr="00CD5F06" w14:paraId="54ED1925" w14:textId="77777777" w:rsidTr="009E4ADF">
        <w:trPr>
          <w:trHeight w:val="20"/>
          <w:jc w:val="center"/>
        </w:trPr>
        <w:tc>
          <w:tcPr>
            <w:tcW w:w="6637" w:type="dxa"/>
            <w:tcBorders>
              <w:top w:val="single" w:sz="4" w:space="0" w:color="auto"/>
              <w:left w:val="single" w:sz="4" w:space="0" w:color="auto"/>
              <w:bottom w:val="single" w:sz="4" w:space="0" w:color="auto"/>
              <w:right w:val="single" w:sz="4" w:space="0" w:color="auto"/>
            </w:tcBorders>
            <w:vAlign w:val="center"/>
            <w:hideMark/>
          </w:tcPr>
          <w:p w14:paraId="31A38C0F" w14:textId="77777777" w:rsidR="003464B1" w:rsidRPr="00CD5F06" w:rsidRDefault="003464B1" w:rsidP="009E4ADF">
            <w:pPr>
              <w:pStyle w:val="NormalWeb"/>
              <w:jc w:val="both"/>
              <w:rPr>
                <w:rFonts w:ascii="GHEA Grapalat" w:hAnsi="GHEA Grapalat"/>
                <w:b/>
                <w:bCs/>
                <w:sz w:val="22"/>
                <w:szCs w:val="22"/>
              </w:rPr>
            </w:pPr>
            <w:r w:rsidRPr="00CD5F06">
              <w:rPr>
                <w:rFonts w:ascii="GHEA Grapalat" w:hAnsi="GHEA Grapalat"/>
                <w:b/>
                <w:bCs/>
                <w:sz w:val="22"/>
                <w:szCs w:val="22"/>
              </w:rPr>
              <w:t>ЦЕНОВОЕ ПРЕДЛОЖЕНИЕ (ЦП)</w:t>
            </w:r>
          </w:p>
        </w:tc>
        <w:tc>
          <w:tcPr>
            <w:tcW w:w="2578" w:type="dxa"/>
            <w:tcBorders>
              <w:top w:val="single" w:sz="4" w:space="0" w:color="auto"/>
              <w:left w:val="single" w:sz="4" w:space="0" w:color="auto"/>
              <w:bottom w:val="single" w:sz="4" w:space="0" w:color="auto"/>
              <w:right w:val="single" w:sz="4" w:space="0" w:color="auto"/>
            </w:tcBorders>
            <w:vAlign w:val="center"/>
            <w:hideMark/>
          </w:tcPr>
          <w:p w14:paraId="6A40D9B6" w14:textId="77777777" w:rsidR="003464B1" w:rsidRPr="00CD5F06" w:rsidRDefault="003464B1" w:rsidP="009E4ADF">
            <w:pPr>
              <w:pStyle w:val="NormalWeb"/>
              <w:jc w:val="center"/>
              <w:rPr>
                <w:rFonts w:ascii="GHEA Grapalat" w:hAnsi="GHEA Grapalat"/>
                <w:b/>
                <w:bCs/>
                <w:sz w:val="22"/>
                <w:szCs w:val="22"/>
              </w:rPr>
            </w:pPr>
            <w:r w:rsidRPr="00CD5F06">
              <w:rPr>
                <w:rFonts w:ascii="GHEA Grapalat" w:hAnsi="GHEA Grapalat"/>
                <w:b/>
                <w:bCs/>
                <w:sz w:val="22"/>
                <w:szCs w:val="22"/>
              </w:rPr>
              <w:t>30%</w:t>
            </w:r>
          </w:p>
        </w:tc>
      </w:tr>
    </w:tbl>
    <w:p w14:paraId="26EA8E37" w14:textId="77777777" w:rsidR="003464B1" w:rsidRPr="00FB74A1" w:rsidRDefault="003464B1" w:rsidP="003464B1">
      <w:pPr>
        <w:pStyle w:val="NormalWeb"/>
        <w:ind w:firstLine="708"/>
        <w:jc w:val="both"/>
        <w:rPr>
          <w:rFonts w:ascii="GHEA Grapalat" w:hAnsi="GHEA Grapalat"/>
          <w:color w:val="000000"/>
          <w:sz w:val="22"/>
          <w:szCs w:val="22"/>
          <w:lang w:val="hy-AM"/>
        </w:rPr>
      </w:pPr>
    </w:p>
    <w:p w14:paraId="0F5E8B6E" w14:textId="77777777" w:rsidR="003464B1" w:rsidRPr="00FB74A1" w:rsidRDefault="003464B1" w:rsidP="003464B1">
      <w:pPr>
        <w:pStyle w:val="NormalWeb"/>
        <w:ind w:firstLine="708"/>
        <w:jc w:val="both"/>
        <w:rPr>
          <w:rFonts w:ascii="GHEA Grapalat" w:hAnsi="GHEA Grapalat"/>
          <w:color w:val="000000"/>
          <w:sz w:val="22"/>
          <w:szCs w:val="22"/>
          <w:lang w:val="hy-AM"/>
        </w:rPr>
      </w:pPr>
      <w:r w:rsidRPr="00FB74A1">
        <w:rPr>
          <w:rFonts w:ascii="GHEA Grapalat" w:hAnsi="GHEA Grapalat"/>
          <w:color w:val="000000"/>
          <w:sz w:val="22"/>
          <w:szCs w:val="22"/>
          <w:lang w:val="hy-AM"/>
        </w:rPr>
        <w:lastRenderedPageBreak/>
        <w:t>2.4.1 Участнику предоставляется:</w:t>
      </w:r>
    </w:p>
    <w:p w14:paraId="5EED34F1" w14:textId="2FCC4AEF" w:rsidR="003464B1" w:rsidRPr="00E92797" w:rsidRDefault="003464B1" w:rsidP="00E92797">
      <w:pPr>
        <w:pStyle w:val="NormalWeb"/>
        <w:ind w:firstLine="708"/>
        <w:jc w:val="both"/>
        <w:rPr>
          <w:rFonts w:ascii="GHEA Grapalat" w:hAnsi="GHEA Grapalat"/>
          <w:color w:val="000000"/>
          <w:sz w:val="22"/>
          <w:szCs w:val="22"/>
          <w:lang w:val="hy-AM"/>
        </w:rPr>
      </w:pPr>
      <w:r w:rsidRPr="00FB74A1">
        <w:rPr>
          <w:rFonts w:ascii="GHEA Grapalat" w:hAnsi="GHEA Grapalat"/>
          <w:color w:val="000000"/>
          <w:sz w:val="22"/>
          <w:szCs w:val="22"/>
          <w:lang w:val="hy-AM"/>
        </w:rPr>
        <w:t xml:space="preserve">1) «Профессиональный опыт» </w:t>
      </w:r>
      <w:r w:rsidRPr="00FB74A1">
        <w:rPr>
          <w:rFonts w:ascii="GHEA Grapalat" w:hAnsi="GHEA Grapalat"/>
          <w:color w:val="000000"/>
          <w:sz w:val="22"/>
          <w:szCs w:val="22"/>
        </w:rPr>
        <w:t>к</w:t>
      </w:r>
      <w:r w:rsidRPr="00FB74A1">
        <w:rPr>
          <w:rFonts w:ascii="GHEA Grapalat" w:hAnsi="GHEA Grapalat"/>
          <w:color w:val="000000"/>
          <w:sz w:val="22"/>
          <w:szCs w:val="22"/>
          <w:lang w:val="hy-AM"/>
        </w:rPr>
        <w:t>валификационный критерий определяется и оценивается следующим образом:</w:t>
      </w:r>
    </w:p>
    <w:tbl>
      <w:tblPr>
        <w:tblStyle w:val="TableGrid1"/>
        <w:tblW w:w="9535" w:type="dxa"/>
        <w:jc w:val="center"/>
        <w:tblLayout w:type="fixed"/>
        <w:tblLook w:val="04A0" w:firstRow="1" w:lastRow="0" w:firstColumn="1" w:lastColumn="0" w:noHBand="0" w:noVBand="1"/>
      </w:tblPr>
      <w:tblGrid>
        <w:gridCol w:w="476"/>
        <w:gridCol w:w="3748"/>
        <w:gridCol w:w="3193"/>
        <w:gridCol w:w="2118"/>
      </w:tblGrid>
      <w:tr w:rsidR="00E92797" w:rsidRPr="00CD5F06" w14:paraId="5F5C5FF8" w14:textId="77777777" w:rsidTr="00AB0FDD">
        <w:trPr>
          <w:jc w:val="center"/>
        </w:trPr>
        <w:tc>
          <w:tcPr>
            <w:tcW w:w="476" w:type="dxa"/>
            <w:vAlign w:val="center"/>
          </w:tcPr>
          <w:p w14:paraId="4CC41BB4" w14:textId="77777777" w:rsidR="00E92797" w:rsidRPr="00CD5F06" w:rsidRDefault="00E92797" w:rsidP="00AB0FDD">
            <w:pPr>
              <w:pStyle w:val="NormalWeb"/>
              <w:jc w:val="center"/>
              <w:rPr>
                <w:rFonts w:ascii="GHEA Grapalat" w:hAnsi="GHEA Grapalat"/>
                <w:b/>
                <w:sz w:val="22"/>
                <w:szCs w:val="22"/>
                <w:lang w:val="en-GB"/>
              </w:rPr>
            </w:pPr>
            <w:r w:rsidRPr="00CD5F06">
              <w:rPr>
                <w:rFonts w:ascii="GHEA Grapalat" w:hAnsi="GHEA Grapalat"/>
                <w:b/>
                <w:sz w:val="22"/>
                <w:szCs w:val="22"/>
                <w:lang w:val="en-GB"/>
              </w:rPr>
              <w:t>N</w:t>
            </w:r>
          </w:p>
        </w:tc>
        <w:tc>
          <w:tcPr>
            <w:tcW w:w="3748" w:type="dxa"/>
            <w:vAlign w:val="center"/>
          </w:tcPr>
          <w:p w14:paraId="1A67A2AF" w14:textId="77777777" w:rsidR="00E92797" w:rsidRPr="00CD5F06" w:rsidRDefault="00E92797" w:rsidP="00AB0FDD">
            <w:pPr>
              <w:pStyle w:val="NormalWeb"/>
              <w:jc w:val="center"/>
              <w:rPr>
                <w:rFonts w:ascii="GHEA Grapalat" w:hAnsi="GHEA Grapalat"/>
                <w:b/>
                <w:sz w:val="22"/>
                <w:szCs w:val="22"/>
              </w:rPr>
            </w:pPr>
            <w:r w:rsidRPr="00CD5F06">
              <w:rPr>
                <w:rFonts w:ascii="GHEA Grapalat" w:hAnsi="GHEA Grapalat"/>
                <w:b/>
                <w:sz w:val="22"/>
                <w:szCs w:val="22"/>
              </w:rPr>
              <w:t>Представленые условия к опыту</w:t>
            </w:r>
          </w:p>
        </w:tc>
        <w:tc>
          <w:tcPr>
            <w:tcW w:w="3193" w:type="dxa"/>
            <w:vAlign w:val="center"/>
          </w:tcPr>
          <w:p w14:paraId="14D8C255" w14:textId="77777777" w:rsidR="00E92797" w:rsidRPr="00CD5F06" w:rsidRDefault="00E92797" w:rsidP="00AB0FDD">
            <w:pPr>
              <w:pStyle w:val="NormalWeb"/>
              <w:jc w:val="center"/>
              <w:rPr>
                <w:rFonts w:ascii="GHEA Grapalat" w:hAnsi="GHEA Grapalat"/>
                <w:b/>
                <w:sz w:val="22"/>
                <w:szCs w:val="22"/>
              </w:rPr>
            </w:pPr>
            <w:r w:rsidRPr="00CD5F06">
              <w:rPr>
                <w:rFonts w:ascii="GHEA Grapalat" w:hAnsi="GHEA Grapalat"/>
                <w:b/>
                <w:sz w:val="22"/>
                <w:szCs w:val="22"/>
              </w:rPr>
              <w:t>Необходимые документы и условия их подачи</w:t>
            </w:r>
          </w:p>
        </w:tc>
        <w:tc>
          <w:tcPr>
            <w:tcW w:w="2118" w:type="dxa"/>
            <w:vAlign w:val="center"/>
          </w:tcPr>
          <w:p w14:paraId="5AA3F78A" w14:textId="77777777" w:rsidR="00E92797" w:rsidRPr="00CD5F06" w:rsidRDefault="00E92797" w:rsidP="00AB0FDD">
            <w:pPr>
              <w:pStyle w:val="NormalWeb"/>
              <w:jc w:val="center"/>
              <w:rPr>
                <w:rFonts w:ascii="GHEA Grapalat" w:hAnsi="GHEA Grapalat"/>
                <w:b/>
                <w:sz w:val="22"/>
                <w:szCs w:val="22"/>
              </w:rPr>
            </w:pPr>
            <w:r w:rsidRPr="00CD5F06">
              <w:rPr>
                <w:rFonts w:ascii="GHEA Grapalat" w:hAnsi="GHEA Grapalat"/>
                <w:b/>
                <w:sz w:val="22"/>
                <w:szCs w:val="22"/>
              </w:rPr>
              <w:t>Сходство</w:t>
            </w:r>
          </w:p>
        </w:tc>
      </w:tr>
      <w:tr w:rsidR="00C45C1D" w:rsidRPr="00CD5F06" w14:paraId="39FB5E56" w14:textId="77777777" w:rsidTr="00AB0FDD">
        <w:trPr>
          <w:jc w:val="center"/>
        </w:trPr>
        <w:tc>
          <w:tcPr>
            <w:tcW w:w="476" w:type="dxa"/>
            <w:vAlign w:val="center"/>
          </w:tcPr>
          <w:p w14:paraId="75DA8A14" w14:textId="77777777" w:rsidR="00C45C1D" w:rsidRPr="00CD5F06" w:rsidRDefault="00C45C1D" w:rsidP="00C45C1D">
            <w:pPr>
              <w:jc w:val="both"/>
              <w:rPr>
                <w:rFonts w:ascii="GHEA Grapalat" w:hAnsi="GHEA Grapalat" w:cs="Arial Armenian"/>
                <w:lang w:val="hy-AM"/>
              </w:rPr>
            </w:pPr>
            <w:r w:rsidRPr="00CD5F06">
              <w:rPr>
                <w:rFonts w:ascii="GHEA Grapalat" w:hAnsi="GHEA Grapalat" w:cs="Arial Armenian"/>
                <w:lang w:val="hy-AM"/>
              </w:rPr>
              <w:t>1</w:t>
            </w:r>
          </w:p>
        </w:tc>
        <w:tc>
          <w:tcPr>
            <w:tcW w:w="3748" w:type="dxa"/>
            <w:vAlign w:val="center"/>
          </w:tcPr>
          <w:p w14:paraId="353A5AAE" w14:textId="77777777" w:rsidR="00C45C1D" w:rsidRPr="00B32198" w:rsidRDefault="00C45C1D" w:rsidP="00C45C1D">
            <w:pPr>
              <w:rPr>
                <w:rFonts w:ascii="GHEA Grapalat" w:hAnsi="GHEA Grapalat" w:cs="Arial Armenian"/>
                <w:color w:val="000000" w:themeColor="text1"/>
                <w:lang w:val="hy-AM"/>
              </w:rPr>
            </w:pPr>
            <w:r w:rsidRPr="00B32198">
              <w:rPr>
                <w:rFonts w:ascii="GHEA Grapalat" w:hAnsi="GHEA Grapalat" w:cs="Arial Armenian"/>
                <w:color w:val="000000" w:themeColor="text1"/>
                <w:lang w:val="hy-AM"/>
              </w:rPr>
              <w:t>Участник должен в году подачи заявки и в течение 10 (десяти) лет, предшествующих этому году, надлежащим образом выполнить не менее 3 (трёх) аналогичных договоров.</w:t>
            </w:r>
          </w:p>
          <w:p w14:paraId="1AB58C8C" w14:textId="77777777" w:rsidR="00C45C1D" w:rsidRPr="00B32198" w:rsidRDefault="00C45C1D" w:rsidP="00C45C1D">
            <w:pPr>
              <w:rPr>
                <w:rFonts w:ascii="GHEA Grapalat" w:hAnsi="GHEA Grapalat" w:cs="Arial Armenian"/>
                <w:color w:val="000000" w:themeColor="text1"/>
                <w:lang w:val="hy-AM"/>
              </w:rPr>
            </w:pPr>
            <w:r w:rsidRPr="00B32198">
              <w:rPr>
                <w:rFonts w:ascii="GHEA Grapalat" w:hAnsi="GHEA Grapalat" w:cs="Arial Armenian"/>
                <w:color w:val="000000" w:themeColor="text1"/>
                <w:lang w:val="hy-AM"/>
              </w:rPr>
              <w:t xml:space="preserve">Ранее выполненный договор (или договоры) считается (считаются) аналогичным(и), если в его (их) рамках объём выполненных работ (или их совокупный объём) в стоимостном выражении не менее цены закупки и если указанные работы относились к объектам, определённым подпунктами 4 и 5 пункта 26 Приложения № 1 к Постановлению Правительства Республики Армения от 19 марта 2015 года № 596-Н «Об утверждении порядка предоставления разрешений и иных документов для целей застройки в Республике Армения и признании утратившими силу ряда решений Правительства Республики Армения», а именно </w:t>
            </w:r>
            <w:r w:rsidRPr="00B32198">
              <w:rPr>
                <w:rFonts w:ascii="GHEA Grapalat" w:hAnsi="GHEA Grapalat" w:cs="Arial Armenian"/>
                <w:color w:val="000000" w:themeColor="text1"/>
              </w:rPr>
              <w:t>-</w:t>
            </w:r>
            <w:r w:rsidRPr="00B32198">
              <w:rPr>
                <w:rFonts w:ascii="GHEA Grapalat" w:hAnsi="GHEA Grapalat" w:cs="Arial Armenian"/>
                <w:color w:val="000000" w:themeColor="text1"/>
                <w:lang w:val="hy-AM"/>
              </w:rPr>
              <w:t xml:space="preserve"> жилые, общественные и производственные сооружения</w:t>
            </w:r>
          </w:p>
          <w:p w14:paraId="5BF00B10" w14:textId="0B9FE066" w:rsidR="00C45C1D" w:rsidRPr="00CD5F06" w:rsidRDefault="00C45C1D" w:rsidP="00C45C1D">
            <w:pPr>
              <w:rPr>
                <w:rFonts w:ascii="GHEA Grapalat" w:hAnsi="GHEA Grapalat" w:cs="Arial Armenian"/>
                <w:highlight w:val="yellow"/>
                <w:lang w:val="hy-AM"/>
              </w:rPr>
            </w:pPr>
          </w:p>
        </w:tc>
        <w:tc>
          <w:tcPr>
            <w:tcW w:w="3193" w:type="dxa"/>
            <w:vAlign w:val="center"/>
          </w:tcPr>
          <w:p w14:paraId="525EBEC9" w14:textId="41DD8757" w:rsidR="00C45C1D" w:rsidRPr="00CD5F06" w:rsidRDefault="00C45C1D" w:rsidP="00C45C1D">
            <w:pPr>
              <w:pStyle w:val="ListParagraph"/>
              <w:numPr>
                <w:ilvl w:val="0"/>
                <w:numId w:val="12"/>
              </w:numPr>
              <w:ind w:left="226" w:hanging="226"/>
              <w:rPr>
                <w:rFonts w:ascii="GHEA Grapalat" w:hAnsi="GHEA Grapalat"/>
                <w:lang w:val="hy-AM"/>
              </w:rPr>
            </w:pPr>
            <w:r w:rsidRPr="00B32198">
              <w:rPr>
                <w:rFonts w:ascii="GHEA Grapalat" w:hAnsi="GHEA Grapalat" w:cs="Arial Armenian"/>
                <w:color w:val="000000" w:themeColor="text1"/>
              </w:rPr>
              <w:t>копии ранее выполненного договора (договоров, соглашений), а также копия акта, подтверждающего выполнение договора в установленный договором срок, утверждённого сторонами договора (акт приёма-передачи и т.п.), либо письменное подтверждение стороны, принявшей исполнение по данному договору.</w:t>
            </w:r>
          </w:p>
        </w:tc>
        <w:tc>
          <w:tcPr>
            <w:tcW w:w="2118" w:type="dxa"/>
            <w:vAlign w:val="center"/>
          </w:tcPr>
          <w:p w14:paraId="17C9F652" w14:textId="6A9DDC16" w:rsidR="00C45C1D" w:rsidRPr="00CD5F06" w:rsidRDefault="00C45C1D" w:rsidP="00C45C1D">
            <w:pPr>
              <w:rPr>
                <w:rFonts w:ascii="GHEA Grapalat" w:hAnsi="GHEA Grapalat" w:cs="Arial Armenian"/>
              </w:rPr>
            </w:pPr>
            <w:r w:rsidRPr="00B32198">
              <w:rPr>
                <w:rFonts w:ascii="GHEA Grapalat" w:hAnsi="GHEA Grapalat" w:cs="Arial Armenian"/>
                <w:color w:val="000000" w:themeColor="text1"/>
              </w:rPr>
              <w:t>Ранее выполненные договоры по приобретению консультационных услуг по проведению технико-экономического исследования</w:t>
            </w:r>
          </w:p>
        </w:tc>
      </w:tr>
    </w:tbl>
    <w:p w14:paraId="0693BD41" w14:textId="77777777" w:rsidR="00060A41" w:rsidRDefault="00060A41" w:rsidP="00DB4988">
      <w:pPr>
        <w:pStyle w:val="norm"/>
        <w:widowControl w:val="0"/>
        <w:tabs>
          <w:tab w:val="left" w:pos="1134"/>
        </w:tabs>
        <w:spacing w:line="240" w:lineRule="auto"/>
        <w:ind w:firstLine="567"/>
        <w:rPr>
          <w:rFonts w:ascii="GHEA Grapalat" w:hAnsi="GHEA Grapalat"/>
          <w:sz w:val="24"/>
          <w:szCs w:val="24"/>
          <w:lang w:val="hy-AM"/>
        </w:rPr>
      </w:pPr>
    </w:p>
    <w:p w14:paraId="62275F09" w14:textId="77777777" w:rsidR="00C45C1D" w:rsidRPr="00B32198" w:rsidRDefault="00C45C1D" w:rsidP="00C45C1D">
      <w:pPr>
        <w:pStyle w:val="ListParagraph"/>
        <w:widowControl w:val="0"/>
        <w:numPr>
          <w:ilvl w:val="0"/>
          <w:numId w:val="59"/>
        </w:numPr>
        <w:ind w:left="0" w:firstLine="1068"/>
        <w:jc w:val="both"/>
        <w:rPr>
          <w:rFonts w:ascii="GHEA Grapalat" w:hAnsi="GHEA Grapalat"/>
          <w:color w:val="000000" w:themeColor="text1"/>
        </w:rPr>
      </w:pPr>
      <w:r w:rsidRPr="00B32198">
        <w:rPr>
          <w:rFonts w:ascii="GHEA Grapalat" w:hAnsi="GHEA Grapalat"/>
          <w:color w:val="000000" w:themeColor="text1"/>
        </w:rPr>
        <w:t>Квалификационный критерий «Трудовые ресурсы» устанавливается и оценивается в следующем порядке:</w:t>
      </w:r>
    </w:p>
    <w:p w14:paraId="1B75BD28" w14:textId="77777777" w:rsidR="00C45C1D" w:rsidRPr="00B32198" w:rsidRDefault="00C45C1D" w:rsidP="00C45C1D">
      <w:pPr>
        <w:widowControl w:val="0"/>
        <w:rPr>
          <w:rFonts w:ascii="GHEA Grapalat" w:hAnsi="GHEA Grapalat"/>
          <w:color w:val="000000" w:themeColor="text1"/>
        </w:rPr>
      </w:pPr>
    </w:p>
    <w:p w14:paraId="0EE655B1" w14:textId="77777777" w:rsidR="00C45C1D" w:rsidRPr="00B32198" w:rsidRDefault="00C45C1D" w:rsidP="00C45C1D">
      <w:pPr>
        <w:pStyle w:val="ListParagraph"/>
        <w:widowControl w:val="0"/>
        <w:numPr>
          <w:ilvl w:val="0"/>
          <w:numId w:val="60"/>
        </w:numPr>
        <w:ind w:left="0" w:firstLine="360"/>
        <w:jc w:val="both"/>
        <w:rPr>
          <w:rFonts w:ascii="GHEA Grapalat" w:hAnsi="GHEA Grapalat"/>
          <w:color w:val="000000" w:themeColor="text1"/>
        </w:rPr>
      </w:pPr>
      <w:r w:rsidRPr="00B32198">
        <w:rPr>
          <w:rFonts w:ascii="GHEA Grapalat" w:hAnsi="GHEA Grapalat"/>
          <w:color w:val="000000" w:themeColor="text1"/>
        </w:rPr>
        <w:t>В составе персонала должны быть привлечены специалисты, специализирующиеся в области объектов повышенной или высокой степени риска, обладающие соответствующей квалификацией и опытом работы, в следующем составе:</w:t>
      </w:r>
    </w:p>
    <w:p w14:paraId="35721695" w14:textId="77777777" w:rsidR="00C45C1D" w:rsidRPr="00B32198" w:rsidRDefault="00C45C1D" w:rsidP="00C45C1D">
      <w:pPr>
        <w:widowControl w:val="0"/>
        <w:rPr>
          <w:rFonts w:ascii="GHEA Grapalat" w:hAnsi="GHEA Grapalat"/>
          <w:color w:val="000000" w:themeColor="text1"/>
        </w:rPr>
      </w:pPr>
    </w:p>
    <w:p w14:paraId="74D91D34" w14:textId="77777777" w:rsidR="00C45C1D" w:rsidRPr="00B32198" w:rsidRDefault="00C45C1D" w:rsidP="00C45C1D">
      <w:pPr>
        <w:pStyle w:val="ListParagraph"/>
        <w:widowControl w:val="0"/>
        <w:numPr>
          <w:ilvl w:val="0"/>
          <w:numId w:val="61"/>
        </w:numPr>
        <w:rPr>
          <w:rFonts w:ascii="GHEA Grapalat" w:hAnsi="GHEA Grapalat"/>
          <w:color w:val="000000" w:themeColor="text1"/>
        </w:rPr>
      </w:pPr>
      <w:r w:rsidRPr="00B32198">
        <w:rPr>
          <w:rFonts w:ascii="GHEA Grapalat" w:hAnsi="GHEA Grapalat"/>
          <w:b/>
          <w:bCs/>
          <w:color w:val="000000" w:themeColor="text1"/>
        </w:rPr>
        <w:t>Руководитель команды</w:t>
      </w:r>
    </w:p>
    <w:p w14:paraId="4842543E" w14:textId="77777777" w:rsidR="00C45C1D" w:rsidRPr="00B32198" w:rsidRDefault="00C45C1D" w:rsidP="00C45C1D">
      <w:pPr>
        <w:widowControl w:val="0"/>
        <w:rPr>
          <w:rFonts w:ascii="GHEA Grapalat" w:hAnsi="GHEA Grapalat"/>
          <w:b/>
          <w:bCs/>
          <w:color w:val="000000" w:themeColor="text1"/>
        </w:rPr>
      </w:pPr>
      <w:r w:rsidRPr="00B32198">
        <w:rPr>
          <w:rFonts w:ascii="GHEA Grapalat" w:hAnsi="GHEA Grapalat"/>
          <w:b/>
          <w:bCs/>
          <w:color w:val="000000" w:themeColor="text1"/>
        </w:rPr>
        <w:t>Общая квалификация:</w:t>
      </w:r>
    </w:p>
    <w:p w14:paraId="33A6AE35" w14:textId="77777777" w:rsidR="00C45C1D" w:rsidRPr="00B32198" w:rsidRDefault="00C45C1D" w:rsidP="00C45C1D">
      <w:pPr>
        <w:widowControl w:val="0"/>
        <w:numPr>
          <w:ilvl w:val="0"/>
          <w:numId w:val="62"/>
        </w:numPr>
        <w:rPr>
          <w:rFonts w:ascii="GHEA Grapalat" w:hAnsi="GHEA Grapalat"/>
          <w:color w:val="000000" w:themeColor="text1"/>
        </w:rPr>
      </w:pPr>
      <w:r w:rsidRPr="00B32198">
        <w:rPr>
          <w:rFonts w:ascii="GHEA Grapalat" w:hAnsi="GHEA Grapalat"/>
          <w:color w:val="000000" w:themeColor="text1"/>
        </w:rPr>
        <w:t>не менее 10 лет опыта в области разработки проектов территориального планирования и зонирования;</w:t>
      </w:r>
    </w:p>
    <w:p w14:paraId="1C75FF5F" w14:textId="77777777" w:rsidR="00C45C1D" w:rsidRPr="00B32198" w:rsidRDefault="00C45C1D" w:rsidP="00C45C1D">
      <w:pPr>
        <w:widowControl w:val="0"/>
        <w:numPr>
          <w:ilvl w:val="0"/>
          <w:numId w:val="62"/>
        </w:numPr>
        <w:rPr>
          <w:rFonts w:ascii="GHEA Grapalat" w:hAnsi="GHEA Grapalat"/>
          <w:color w:val="000000" w:themeColor="text1"/>
        </w:rPr>
      </w:pPr>
      <w:r w:rsidRPr="00B32198">
        <w:rPr>
          <w:rFonts w:ascii="GHEA Grapalat" w:hAnsi="GHEA Grapalat"/>
          <w:color w:val="000000" w:themeColor="text1"/>
        </w:rPr>
        <w:t>опыт управления реализацией не менее 3 проектов территориального планирования и зонирования;</w:t>
      </w:r>
    </w:p>
    <w:p w14:paraId="75D2AA5D" w14:textId="77777777" w:rsidR="00C45C1D" w:rsidRPr="00B32198" w:rsidRDefault="00C45C1D" w:rsidP="00C45C1D">
      <w:pPr>
        <w:widowControl w:val="0"/>
        <w:numPr>
          <w:ilvl w:val="0"/>
          <w:numId w:val="62"/>
        </w:numPr>
        <w:rPr>
          <w:rFonts w:ascii="GHEA Grapalat" w:hAnsi="GHEA Grapalat"/>
          <w:color w:val="000000" w:themeColor="text1"/>
        </w:rPr>
      </w:pPr>
      <w:r w:rsidRPr="00B32198">
        <w:rPr>
          <w:rFonts w:ascii="GHEA Grapalat" w:hAnsi="GHEA Grapalat"/>
          <w:color w:val="000000" w:themeColor="text1"/>
        </w:rPr>
        <w:t>наличие степени магистра в области инженерии;</w:t>
      </w:r>
    </w:p>
    <w:p w14:paraId="2DDE9D3C" w14:textId="77777777" w:rsidR="00C45C1D" w:rsidRPr="00B32198" w:rsidRDefault="00C45C1D" w:rsidP="00C45C1D">
      <w:pPr>
        <w:widowControl w:val="0"/>
        <w:numPr>
          <w:ilvl w:val="0"/>
          <w:numId w:val="62"/>
        </w:numPr>
        <w:rPr>
          <w:rFonts w:ascii="GHEA Grapalat" w:hAnsi="GHEA Grapalat"/>
          <w:color w:val="000000" w:themeColor="text1"/>
        </w:rPr>
      </w:pPr>
      <w:r w:rsidRPr="00B32198">
        <w:rPr>
          <w:rFonts w:ascii="GHEA Grapalat" w:hAnsi="GHEA Grapalat"/>
          <w:color w:val="000000" w:themeColor="text1"/>
        </w:rPr>
        <w:t>наличие соответствующих разрешений/лицензий;</w:t>
      </w:r>
    </w:p>
    <w:p w14:paraId="5042CC8E" w14:textId="77777777" w:rsidR="00C45C1D" w:rsidRPr="00B32198" w:rsidRDefault="00C45C1D" w:rsidP="00C45C1D">
      <w:pPr>
        <w:widowControl w:val="0"/>
        <w:numPr>
          <w:ilvl w:val="0"/>
          <w:numId w:val="62"/>
        </w:numPr>
        <w:rPr>
          <w:rFonts w:ascii="GHEA Grapalat" w:hAnsi="GHEA Grapalat"/>
          <w:color w:val="000000" w:themeColor="text1"/>
        </w:rPr>
      </w:pPr>
      <w:r w:rsidRPr="00B32198">
        <w:rPr>
          <w:rFonts w:ascii="GHEA Grapalat" w:hAnsi="GHEA Grapalat"/>
          <w:color w:val="000000" w:themeColor="text1"/>
        </w:rPr>
        <w:t>значительный опыт координации программ и управления контрактами.</w:t>
      </w:r>
      <w:r w:rsidRPr="00B32198">
        <w:rPr>
          <w:rFonts w:ascii="GHEA Grapalat" w:hAnsi="GHEA Grapalat"/>
          <w:color w:val="000000" w:themeColor="text1"/>
        </w:rPr>
        <w:br/>
      </w:r>
    </w:p>
    <w:p w14:paraId="2DAE418C" w14:textId="77777777" w:rsidR="00C45C1D" w:rsidRPr="00B32198" w:rsidRDefault="00C45C1D" w:rsidP="00C45C1D">
      <w:pPr>
        <w:pStyle w:val="ListParagraph"/>
        <w:widowControl w:val="0"/>
        <w:numPr>
          <w:ilvl w:val="0"/>
          <w:numId w:val="61"/>
        </w:numPr>
        <w:rPr>
          <w:rFonts w:ascii="GHEA Grapalat" w:hAnsi="GHEA Grapalat"/>
          <w:color w:val="000000" w:themeColor="text1"/>
        </w:rPr>
      </w:pPr>
      <w:r w:rsidRPr="00B32198">
        <w:rPr>
          <w:rFonts w:ascii="GHEA Grapalat" w:hAnsi="GHEA Grapalat"/>
          <w:b/>
          <w:bCs/>
          <w:color w:val="000000" w:themeColor="text1"/>
        </w:rPr>
        <w:t>Специалист / разработчик демонстрационных графических материалов</w:t>
      </w:r>
      <w:r w:rsidRPr="00B32198">
        <w:rPr>
          <w:rFonts w:ascii="GHEA Grapalat" w:hAnsi="GHEA Grapalat"/>
          <w:color w:val="000000" w:themeColor="text1"/>
        </w:rPr>
        <w:br/>
        <w:t>(планировочные и благоустроительные развертки, аксонометрии, перспективы, панорамы)</w:t>
      </w:r>
    </w:p>
    <w:p w14:paraId="11156929" w14:textId="77777777" w:rsidR="00C45C1D" w:rsidRPr="00B32198" w:rsidRDefault="00C45C1D" w:rsidP="00C45C1D">
      <w:pPr>
        <w:widowControl w:val="0"/>
        <w:rPr>
          <w:rFonts w:ascii="GHEA Grapalat" w:hAnsi="GHEA Grapalat"/>
          <w:color w:val="000000" w:themeColor="text1"/>
        </w:rPr>
      </w:pPr>
      <w:r w:rsidRPr="00B32198">
        <w:rPr>
          <w:rFonts w:ascii="GHEA Grapalat" w:hAnsi="GHEA Grapalat"/>
          <w:color w:val="000000" w:themeColor="text1"/>
        </w:rPr>
        <w:t>Общая квалификация:</w:t>
      </w:r>
    </w:p>
    <w:p w14:paraId="7D700070" w14:textId="77777777" w:rsidR="00C45C1D" w:rsidRPr="00B32198" w:rsidRDefault="00C45C1D" w:rsidP="00C45C1D">
      <w:pPr>
        <w:widowControl w:val="0"/>
        <w:numPr>
          <w:ilvl w:val="0"/>
          <w:numId w:val="63"/>
        </w:numPr>
        <w:rPr>
          <w:rFonts w:ascii="GHEA Grapalat" w:hAnsi="GHEA Grapalat"/>
          <w:color w:val="000000" w:themeColor="text1"/>
        </w:rPr>
      </w:pPr>
      <w:r w:rsidRPr="00B32198">
        <w:rPr>
          <w:rFonts w:ascii="GHEA Grapalat" w:hAnsi="GHEA Grapalat"/>
          <w:color w:val="000000" w:themeColor="text1"/>
        </w:rPr>
        <w:t>высокая профессиональная квалификация;</w:t>
      </w:r>
    </w:p>
    <w:p w14:paraId="4CCDD1E1" w14:textId="77777777" w:rsidR="00C45C1D" w:rsidRPr="00B32198" w:rsidRDefault="00C45C1D" w:rsidP="00C45C1D">
      <w:pPr>
        <w:widowControl w:val="0"/>
        <w:numPr>
          <w:ilvl w:val="0"/>
          <w:numId w:val="63"/>
        </w:numPr>
        <w:rPr>
          <w:rFonts w:ascii="GHEA Grapalat" w:hAnsi="GHEA Grapalat"/>
          <w:color w:val="000000" w:themeColor="text1"/>
        </w:rPr>
      </w:pPr>
      <w:r w:rsidRPr="00B32198">
        <w:rPr>
          <w:rFonts w:ascii="GHEA Grapalat" w:hAnsi="GHEA Grapalat"/>
          <w:color w:val="000000" w:themeColor="text1"/>
        </w:rPr>
        <w:t>участие не менее чем в 5 аналогичных проектах.</w:t>
      </w:r>
      <w:r w:rsidRPr="00B32198">
        <w:rPr>
          <w:rFonts w:ascii="GHEA Grapalat" w:hAnsi="GHEA Grapalat"/>
          <w:color w:val="000000" w:themeColor="text1"/>
        </w:rPr>
        <w:br/>
      </w:r>
    </w:p>
    <w:p w14:paraId="0EF9950F" w14:textId="77777777" w:rsidR="00C45C1D" w:rsidRPr="00B32198" w:rsidRDefault="00C45C1D" w:rsidP="00C45C1D">
      <w:pPr>
        <w:pStyle w:val="ListParagraph"/>
        <w:widowControl w:val="0"/>
        <w:numPr>
          <w:ilvl w:val="0"/>
          <w:numId w:val="61"/>
        </w:numPr>
        <w:rPr>
          <w:rFonts w:ascii="GHEA Grapalat" w:hAnsi="GHEA Grapalat"/>
          <w:color w:val="000000" w:themeColor="text1"/>
        </w:rPr>
      </w:pPr>
      <w:r w:rsidRPr="00B32198">
        <w:rPr>
          <w:rFonts w:ascii="GHEA Grapalat" w:hAnsi="GHEA Grapalat"/>
          <w:b/>
          <w:bCs/>
          <w:color w:val="000000" w:themeColor="text1"/>
        </w:rPr>
        <w:t>Инженер</w:t>
      </w:r>
    </w:p>
    <w:p w14:paraId="17D81EA4" w14:textId="77777777" w:rsidR="00C45C1D" w:rsidRPr="00B32198" w:rsidRDefault="00C45C1D" w:rsidP="00C45C1D">
      <w:pPr>
        <w:widowControl w:val="0"/>
        <w:rPr>
          <w:rFonts w:ascii="GHEA Grapalat" w:hAnsi="GHEA Grapalat"/>
          <w:color w:val="000000" w:themeColor="text1"/>
        </w:rPr>
      </w:pPr>
      <w:r w:rsidRPr="00B32198">
        <w:rPr>
          <w:rFonts w:ascii="GHEA Grapalat" w:hAnsi="GHEA Grapalat"/>
          <w:color w:val="000000" w:themeColor="text1"/>
        </w:rPr>
        <w:t>Общая квалификация:</w:t>
      </w:r>
    </w:p>
    <w:p w14:paraId="591C4A46" w14:textId="77777777" w:rsidR="00C45C1D" w:rsidRPr="00B32198" w:rsidRDefault="00C45C1D" w:rsidP="00C45C1D">
      <w:pPr>
        <w:widowControl w:val="0"/>
        <w:numPr>
          <w:ilvl w:val="0"/>
          <w:numId w:val="64"/>
        </w:numPr>
        <w:rPr>
          <w:rFonts w:ascii="GHEA Grapalat" w:hAnsi="GHEA Grapalat"/>
          <w:color w:val="000000" w:themeColor="text1"/>
        </w:rPr>
      </w:pPr>
      <w:r w:rsidRPr="00B32198">
        <w:rPr>
          <w:rFonts w:ascii="GHEA Grapalat" w:hAnsi="GHEA Grapalat"/>
          <w:color w:val="000000" w:themeColor="text1"/>
        </w:rPr>
        <w:t>высокая квалификация, специализация в области городских инженерных сетей — водоснабжения и водоотведения;</w:t>
      </w:r>
    </w:p>
    <w:p w14:paraId="2D5A5152" w14:textId="77777777" w:rsidR="00C45C1D" w:rsidRPr="00B32198" w:rsidRDefault="00C45C1D" w:rsidP="00C45C1D">
      <w:pPr>
        <w:widowControl w:val="0"/>
        <w:numPr>
          <w:ilvl w:val="0"/>
          <w:numId w:val="64"/>
        </w:numPr>
        <w:rPr>
          <w:rFonts w:ascii="GHEA Grapalat" w:hAnsi="GHEA Grapalat"/>
          <w:color w:val="000000" w:themeColor="text1"/>
        </w:rPr>
      </w:pPr>
      <w:r w:rsidRPr="00B32198">
        <w:rPr>
          <w:rFonts w:ascii="GHEA Grapalat" w:hAnsi="GHEA Grapalat"/>
          <w:color w:val="000000" w:themeColor="text1"/>
        </w:rPr>
        <w:t>не менее 5–10 лет опыта в сфере проектирования населённых пунктов, инженерных сетей/коммуникаций;</w:t>
      </w:r>
    </w:p>
    <w:p w14:paraId="7CEE9439" w14:textId="77777777" w:rsidR="00C45C1D" w:rsidRPr="00B32198" w:rsidRDefault="00C45C1D" w:rsidP="00C45C1D">
      <w:pPr>
        <w:widowControl w:val="0"/>
        <w:numPr>
          <w:ilvl w:val="0"/>
          <w:numId w:val="64"/>
        </w:numPr>
        <w:rPr>
          <w:rFonts w:ascii="GHEA Grapalat" w:hAnsi="GHEA Grapalat"/>
          <w:color w:val="000000" w:themeColor="text1"/>
        </w:rPr>
      </w:pPr>
      <w:r w:rsidRPr="00B32198">
        <w:rPr>
          <w:rFonts w:ascii="GHEA Grapalat" w:hAnsi="GHEA Grapalat"/>
          <w:color w:val="000000" w:themeColor="text1"/>
        </w:rPr>
        <w:t>наличие соответствующих разрешений/лицензий (лицензированный специалист — высшая категория, подкатегории «А», «Б»).</w:t>
      </w:r>
      <w:r w:rsidRPr="00B32198">
        <w:rPr>
          <w:rFonts w:ascii="GHEA Grapalat" w:hAnsi="GHEA Grapalat"/>
          <w:color w:val="000000" w:themeColor="text1"/>
        </w:rPr>
        <w:br/>
      </w:r>
    </w:p>
    <w:p w14:paraId="67B93BF3" w14:textId="77777777" w:rsidR="00C45C1D" w:rsidRPr="00B32198" w:rsidRDefault="00C45C1D" w:rsidP="00C45C1D">
      <w:pPr>
        <w:pStyle w:val="ListParagraph"/>
        <w:widowControl w:val="0"/>
        <w:numPr>
          <w:ilvl w:val="0"/>
          <w:numId w:val="61"/>
        </w:numPr>
        <w:rPr>
          <w:rFonts w:ascii="GHEA Grapalat" w:hAnsi="GHEA Grapalat"/>
          <w:color w:val="000000" w:themeColor="text1"/>
        </w:rPr>
      </w:pPr>
      <w:r w:rsidRPr="00B32198">
        <w:rPr>
          <w:rFonts w:ascii="GHEA Grapalat" w:hAnsi="GHEA Grapalat"/>
          <w:b/>
          <w:bCs/>
          <w:color w:val="000000" w:themeColor="text1"/>
        </w:rPr>
        <w:t>Инженер по электромеханическим и энергетическим системам</w:t>
      </w:r>
    </w:p>
    <w:p w14:paraId="483DD32F" w14:textId="77777777" w:rsidR="00C45C1D" w:rsidRPr="00B32198" w:rsidRDefault="00C45C1D" w:rsidP="00C45C1D">
      <w:pPr>
        <w:widowControl w:val="0"/>
        <w:rPr>
          <w:rFonts w:ascii="GHEA Grapalat" w:hAnsi="GHEA Grapalat"/>
          <w:color w:val="000000" w:themeColor="text1"/>
        </w:rPr>
      </w:pPr>
      <w:r w:rsidRPr="00B32198">
        <w:rPr>
          <w:rFonts w:ascii="GHEA Grapalat" w:hAnsi="GHEA Grapalat"/>
          <w:color w:val="000000" w:themeColor="text1"/>
        </w:rPr>
        <w:t>Общая квалификация:</w:t>
      </w:r>
    </w:p>
    <w:p w14:paraId="06DBA039" w14:textId="77777777" w:rsidR="00C45C1D" w:rsidRPr="00B32198" w:rsidRDefault="00C45C1D" w:rsidP="00C45C1D">
      <w:pPr>
        <w:pStyle w:val="ListParagraph"/>
        <w:widowControl w:val="0"/>
        <w:numPr>
          <w:ilvl w:val="0"/>
          <w:numId w:val="65"/>
        </w:numPr>
        <w:rPr>
          <w:rFonts w:ascii="GHEA Grapalat" w:hAnsi="GHEA Grapalat"/>
          <w:color w:val="000000" w:themeColor="text1"/>
        </w:rPr>
      </w:pPr>
      <w:r w:rsidRPr="00B32198">
        <w:rPr>
          <w:rFonts w:ascii="GHEA Grapalat" w:hAnsi="GHEA Grapalat"/>
          <w:color w:val="000000" w:themeColor="text1"/>
        </w:rPr>
        <w:t>высокая квалификация;</w:t>
      </w:r>
    </w:p>
    <w:p w14:paraId="329E5EA2" w14:textId="77777777" w:rsidR="00C45C1D" w:rsidRPr="00B32198" w:rsidRDefault="00C45C1D" w:rsidP="00C45C1D">
      <w:pPr>
        <w:pStyle w:val="ListParagraph"/>
        <w:widowControl w:val="0"/>
        <w:numPr>
          <w:ilvl w:val="0"/>
          <w:numId w:val="65"/>
        </w:numPr>
        <w:rPr>
          <w:rFonts w:ascii="GHEA Grapalat" w:hAnsi="GHEA Grapalat"/>
          <w:color w:val="000000" w:themeColor="text1"/>
        </w:rPr>
      </w:pPr>
      <w:r w:rsidRPr="00B32198">
        <w:rPr>
          <w:rFonts w:ascii="GHEA Grapalat" w:hAnsi="GHEA Grapalat"/>
          <w:color w:val="000000" w:themeColor="text1"/>
        </w:rPr>
        <w:t>не менее 5 лет опыта</w:t>
      </w:r>
      <w:r w:rsidRPr="00B32198">
        <w:rPr>
          <w:rFonts w:ascii="GHEA Grapalat" w:hAnsi="GHEA Grapalat"/>
          <w:b/>
          <w:bCs/>
          <w:color w:val="000000" w:themeColor="text1"/>
        </w:rPr>
        <w:t xml:space="preserve"> </w:t>
      </w:r>
      <w:r w:rsidRPr="00B32198">
        <w:rPr>
          <w:rFonts w:ascii="GHEA Grapalat" w:hAnsi="GHEA Grapalat"/>
          <w:color w:val="000000" w:themeColor="text1"/>
        </w:rPr>
        <w:t>работы в области проектирования энергосистем и разработки рабочих схем электромеханического оборудования, а также их обслуживания.</w:t>
      </w:r>
      <w:r w:rsidRPr="00B32198">
        <w:rPr>
          <w:rFonts w:ascii="GHEA Grapalat" w:hAnsi="GHEA Grapalat"/>
          <w:color w:val="000000" w:themeColor="text1"/>
        </w:rPr>
        <w:br/>
      </w:r>
    </w:p>
    <w:p w14:paraId="00A141F9" w14:textId="77777777" w:rsidR="00C45C1D" w:rsidRPr="00B32198" w:rsidRDefault="00C45C1D" w:rsidP="00C45C1D">
      <w:pPr>
        <w:pStyle w:val="ListParagraph"/>
        <w:widowControl w:val="0"/>
        <w:numPr>
          <w:ilvl w:val="0"/>
          <w:numId w:val="61"/>
        </w:numPr>
        <w:rPr>
          <w:rFonts w:ascii="GHEA Grapalat" w:hAnsi="GHEA Grapalat"/>
          <w:color w:val="000000" w:themeColor="text1"/>
        </w:rPr>
      </w:pPr>
      <w:r w:rsidRPr="00B32198">
        <w:rPr>
          <w:rFonts w:ascii="GHEA Grapalat" w:hAnsi="GHEA Grapalat"/>
          <w:b/>
          <w:bCs/>
          <w:color w:val="000000" w:themeColor="text1"/>
        </w:rPr>
        <w:t>Специалист по социальным и экологическим вопросам</w:t>
      </w:r>
    </w:p>
    <w:p w14:paraId="456CAE1F" w14:textId="77777777" w:rsidR="00C45C1D" w:rsidRPr="00B32198" w:rsidRDefault="00C45C1D" w:rsidP="00C45C1D">
      <w:pPr>
        <w:widowControl w:val="0"/>
        <w:rPr>
          <w:rFonts w:ascii="GHEA Grapalat" w:hAnsi="GHEA Grapalat"/>
          <w:color w:val="000000" w:themeColor="text1"/>
        </w:rPr>
      </w:pPr>
      <w:r w:rsidRPr="00B32198">
        <w:rPr>
          <w:rFonts w:ascii="GHEA Grapalat" w:hAnsi="GHEA Grapalat"/>
          <w:color w:val="000000" w:themeColor="text1"/>
        </w:rPr>
        <w:t>Общая квалификация:</w:t>
      </w:r>
    </w:p>
    <w:p w14:paraId="7560ABBC" w14:textId="77777777" w:rsidR="00C45C1D" w:rsidRPr="00B32198" w:rsidRDefault="00C45C1D" w:rsidP="00C45C1D">
      <w:pPr>
        <w:widowControl w:val="0"/>
        <w:numPr>
          <w:ilvl w:val="0"/>
          <w:numId w:val="66"/>
        </w:numPr>
        <w:rPr>
          <w:rFonts w:ascii="GHEA Grapalat" w:hAnsi="GHEA Grapalat"/>
          <w:color w:val="000000" w:themeColor="text1"/>
        </w:rPr>
      </w:pPr>
      <w:r w:rsidRPr="00B32198">
        <w:rPr>
          <w:rFonts w:ascii="GHEA Grapalat" w:hAnsi="GHEA Grapalat"/>
          <w:color w:val="000000" w:themeColor="text1"/>
        </w:rPr>
        <w:t>не менее 5 лет опыта в области оценки экологических и социальных воздействий инфраструктурных проектов;</w:t>
      </w:r>
    </w:p>
    <w:p w14:paraId="18A933C0" w14:textId="77777777" w:rsidR="00C45C1D" w:rsidRPr="00B32198" w:rsidRDefault="00C45C1D" w:rsidP="00C45C1D">
      <w:pPr>
        <w:widowControl w:val="0"/>
        <w:numPr>
          <w:ilvl w:val="0"/>
          <w:numId w:val="66"/>
        </w:numPr>
        <w:rPr>
          <w:rFonts w:ascii="GHEA Grapalat" w:hAnsi="GHEA Grapalat"/>
          <w:color w:val="000000" w:themeColor="text1"/>
        </w:rPr>
      </w:pPr>
      <w:r w:rsidRPr="00B32198">
        <w:rPr>
          <w:rFonts w:ascii="GHEA Grapalat" w:hAnsi="GHEA Grapalat"/>
          <w:color w:val="000000" w:themeColor="text1"/>
        </w:rPr>
        <w:t>навыки разработки стратегий по снижению негативного воздействия шума, загрязнения воздуха, а также вопросов изъятия земель и переселения.</w:t>
      </w:r>
      <w:r w:rsidRPr="00B32198">
        <w:rPr>
          <w:rFonts w:ascii="GHEA Grapalat" w:hAnsi="GHEA Grapalat"/>
          <w:color w:val="000000" w:themeColor="text1"/>
        </w:rPr>
        <w:br/>
      </w:r>
    </w:p>
    <w:p w14:paraId="2E330852" w14:textId="77777777" w:rsidR="00C45C1D" w:rsidRPr="00B32198" w:rsidRDefault="00C45C1D" w:rsidP="00C45C1D">
      <w:pPr>
        <w:pStyle w:val="ListParagraph"/>
        <w:widowControl w:val="0"/>
        <w:numPr>
          <w:ilvl w:val="0"/>
          <w:numId w:val="61"/>
        </w:numPr>
        <w:rPr>
          <w:rFonts w:ascii="GHEA Grapalat" w:hAnsi="GHEA Grapalat"/>
          <w:color w:val="000000" w:themeColor="text1"/>
        </w:rPr>
      </w:pPr>
      <w:r w:rsidRPr="00B32198">
        <w:rPr>
          <w:rFonts w:ascii="GHEA Grapalat" w:hAnsi="GHEA Grapalat"/>
          <w:b/>
          <w:bCs/>
          <w:color w:val="000000" w:themeColor="text1"/>
        </w:rPr>
        <w:t>Специалист по сметам и финансам</w:t>
      </w:r>
    </w:p>
    <w:p w14:paraId="76D2F4C6" w14:textId="77777777" w:rsidR="00C45C1D" w:rsidRPr="00B32198" w:rsidRDefault="00C45C1D" w:rsidP="00C45C1D">
      <w:pPr>
        <w:widowControl w:val="0"/>
        <w:rPr>
          <w:rFonts w:ascii="GHEA Grapalat" w:hAnsi="GHEA Grapalat"/>
          <w:color w:val="000000" w:themeColor="text1"/>
        </w:rPr>
      </w:pPr>
      <w:r w:rsidRPr="00B32198">
        <w:rPr>
          <w:rFonts w:ascii="GHEA Grapalat" w:hAnsi="GHEA Grapalat"/>
          <w:color w:val="000000" w:themeColor="text1"/>
        </w:rPr>
        <w:t>Общая квалификация:</w:t>
      </w:r>
    </w:p>
    <w:p w14:paraId="1605389B" w14:textId="77777777" w:rsidR="00C45C1D" w:rsidRPr="00B32198" w:rsidRDefault="00C45C1D" w:rsidP="00C45C1D">
      <w:pPr>
        <w:widowControl w:val="0"/>
        <w:numPr>
          <w:ilvl w:val="0"/>
          <w:numId w:val="67"/>
        </w:numPr>
        <w:rPr>
          <w:rFonts w:ascii="GHEA Grapalat" w:hAnsi="GHEA Grapalat"/>
          <w:color w:val="000000" w:themeColor="text1"/>
        </w:rPr>
      </w:pPr>
      <w:r w:rsidRPr="00B32198">
        <w:rPr>
          <w:rFonts w:ascii="GHEA Grapalat" w:hAnsi="GHEA Grapalat"/>
          <w:color w:val="000000" w:themeColor="text1"/>
        </w:rPr>
        <w:t>не менее 10 лет</w:t>
      </w:r>
      <w:r w:rsidRPr="00B32198">
        <w:rPr>
          <w:rFonts w:ascii="GHEA Grapalat" w:hAnsi="GHEA Grapalat"/>
          <w:b/>
          <w:bCs/>
          <w:color w:val="000000" w:themeColor="text1"/>
        </w:rPr>
        <w:t xml:space="preserve"> опыта</w:t>
      </w:r>
      <w:r w:rsidRPr="00B32198">
        <w:rPr>
          <w:rFonts w:ascii="GHEA Grapalat" w:hAnsi="GHEA Grapalat"/>
          <w:color w:val="000000" w:themeColor="text1"/>
        </w:rPr>
        <w:t xml:space="preserve"> в сфере оценки затрат инфраструктурных проектов, бюджетирования и финансового моделирования;</w:t>
      </w:r>
    </w:p>
    <w:p w14:paraId="615962B4" w14:textId="77777777" w:rsidR="00C45C1D" w:rsidRPr="00B32198" w:rsidRDefault="00C45C1D" w:rsidP="00C45C1D">
      <w:pPr>
        <w:widowControl w:val="0"/>
        <w:numPr>
          <w:ilvl w:val="0"/>
          <w:numId w:val="67"/>
        </w:numPr>
        <w:rPr>
          <w:rFonts w:ascii="GHEA Grapalat" w:hAnsi="GHEA Grapalat"/>
          <w:color w:val="000000" w:themeColor="text1"/>
        </w:rPr>
      </w:pPr>
      <w:r w:rsidRPr="00B32198">
        <w:rPr>
          <w:rFonts w:ascii="GHEA Grapalat" w:hAnsi="GHEA Grapalat"/>
          <w:color w:val="000000" w:themeColor="text1"/>
        </w:rPr>
        <w:t>значительный опыт в области тендерного ценообразования, стоимостного инжиниринга (Value Engineering) и составления ведомостей объёмов работ (BOQ).</w:t>
      </w:r>
      <w:r w:rsidRPr="00B32198">
        <w:rPr>
          <w:rFonts w:ascii="GHEA Grapalat" w:hAnsi="GHEA Grapalat"/>
          <w:color w:val="000000" w:themeColor="text1"/>
        </w:rPr>
        <w:br/>
      </w:r>
    </w:p>
    <w:p w14:paraId="3D2C8FC6" w14:textId="77777777" w:rsidR="00C45C1D" w:rsidRPr="00B32198" w:rsidRDefault="00C45C1D" w:rsidP="00C45C1D">
      <w:pPr>
        <w:pStyle w:val="ListParagraph"/>
        <w:widowControl w:val="0"/>
        <w:numPr>
          <w:ilvl w:val="0"/>
          <w:numId w:val="61"/>
        </w:numPr>
        <w:rPr>
          <w:rFonts w:ascii="GHEA Grapalat" w:hAnsi="GHEA Grapalat"/>
          <w:color w:val="000000" w:themeColor="text1"/>
        </w:rPr>
      </w:pPr>
      <w:r w:rsidRPr="00B32198">
        <w:rPr>
          <w:rFonts w:ascii="GHEA Grapalat" w:hAnsi="GHEA Grapalat"/>
          <w:b/>
          <w:bCs/>
          <w:color w:val="000000" w:themeColor="text1"/>
        </w:rPr>
        <w:t>Специалист по отчуждению земель и расселению</w:t>
      </w:r>
    </w:p>
    <w:p w14:paraId="7194667C" w14:textId="77777777" w:rsidR="00C45C1D" w:rsidRPr="00B32198" w:rsidRDefault="00C45C1D" w:rsidP="00C45C1D">
      <w:pPr>
        <w:widowControl w:val="0"/>
        <w:rPr>
          <w:rFonts w:ascii="GHEA Grapalat" w:hAnsi="GHEA Grapalat"/>
          <w:color w:val="000000" w:themeColor="text1"/>
        </w:rPr>
      </w:pPr>
      <w:r w:rsidRPr="00B32198">
        <w:rPr>
          <w:rFonts w:ascii="GHEA Grapalat" w:hAnsi="GHEA Grapalat"/>
          <w:color w:val="000000" w:themeColor="text1"/>
        </w:rPr>
        <w:t>Общая квалификация:</w:t>
      </w:r>
    </w:p>
    <w:p w14:paraId="652C8ECB" w14:textId="77777777" w:rsidR="00C45C1D" w:rsidRPr="00B32198" w:rsidRDefault="00C45C1D" w:rsidP="00C45C1D">
      <w:pPr>
        <w:widowControl w:val="0"/>
        <w:numPr>
          <w:ilvl w:val="0"/>
          <w:numId w:val="68"/>
        </w:numPr>
        <w:rPr>
          <w:rFonts w:ascii="GHEA Grapalat" w:hAnsi="GHEA Grapalat"/>
          <w:color w:val="000000" w:themeColor="text1"/>
        </w:rPr>
      </w:pPr>
      <w:r w:rsidRPr="00B32198">
        <w:rPr>
          <w:rFonts w:ascii="GHEA Grapalat" w:hAnsi="GHEA Grapalat"/>
          <w:color w:val="000000" w:themeColor="text1"/>
        </w:rPr>
        <w:t>не менее 5 лет опыта в области планирования отчуждения земель, оценки имущества и расселения;</w:t>
      </w:r>
    </w:p>
    <w:p w14:paraId="796EE360" w14:textId="77777777" w:rsidR="00C45C1D" w:rsidRPr="00B32198" w:rsidRDefault="00C45C1D" w:rsidP="00C45C1D">
      <w:pPr>
        <w:widowControl w:val="0"/>
        <w:numPr>
          <w:ilvl w:val="0"/>
          <w:numId w:val="68"/>
        </w:numPr>
        <w:rPr>
          <w:rFonts w:ascii="GHEA Grapalat" w:hAnsi="GHEA Grapalat"/>
          <w:color w:val="000000" w:themeColor="text1"/>
        </w:rPr>
      </w:pPr>
      <w:r w:rsidRPr="00B32198">
        <w:rPr>
          <w:rFonts w:ascii="GHEA Grapalat" w:hAnsi="GHEA Grapalat"/>
          <w:color w:val="000000" w:themeColor="text1"/>
        </w:rPr>
        <w:t>отличное знание законодательства и нормативных требований Республики Армения и применимых международных норм.</w:t>
      </w:r>
      <w:r w:rsidRPr="00B32198">
        <w:rPr>
          <w:rFonts w:ascii="GHEA Grapalat" w:hAnsi="GHEA Grapalat"/>
          <w:color w:val="000000" w:themeColor="text1"/>
        </w:rPr>
        <w:br/>
      </w:r>
    </w:p>
    <w:p w14:paraId="2E15CDB7" w14:textId="77777777" w:rsidR="00C45C1D" w:rsidRPr="00B32198" w:rsidRDefault="00C45C1D" w:rsidP="00C45C1D">
      <w:pPr>
        <w:pStyle w:val="ListParagraph"/>
        <w:widowControl w:val="0"/>
        <w:numPr>
          <w:ilvl w:val="0"/>
          <w:numId w:val="61"/>
        </w:numPr>
        <w:rPr>
          <w:rFonts w:ascii="GHEA Grapalat" w:hAnsi="GHEA Grapalat"/>
          <w:color w:val="000000" w:themeColor="text1"/>
        </w:rPr>
      </w:pPr>
      <w:r w:rsidRPr="00B32198">
        <w:rPr>
          <w:rFonts w:ascii="GHEA Grapalat" w:hAnsi="GHEA Grapalat"/>
          <w:b/>
          <w:bCs/>
          <w:color w:val="000000" w:themeColor="text1"/>
        </w:rPr>
        <w:t>Специалист по цифровой инженерии</w:t>
      </w:r>
    </w:p>
    <w:p w14:paraId="1581B86E" w14:textId="77777777" w:rsidR="00C45C1D" w:rsidRPr="00B32198" w:rsidRDefault="00C45C1D" w:rsidP="00C45C1D">
      <w:pPr>
        <w:widowControl w:val="0"/>
        <w:rPr>
          <w:rFonts w:ascii="GHEA Grapalat" w:hAnsi="GHEA Grapalat"/>
          <w:color w:val="000000" w:themeColor="text1"/>
        </w:rPr>
      </w:pPr>
      <w:r w:rsidRPr="00B32198">
        <w:rPr>
          <w:rFonts w:ascii="GHEA Grapalat" w:hAnsi="GHEA Grapalat"/>
          <w:color w:val="000000" w:themeColor="text1"/>
        </w:rPr>
        <w:lastRenderedPageBreak/>
        <w:t>Общая квалификация:</w:t>
      </w:r>
    </w:p>
    <w:p w14:paraId="2C8D0A5C" w14:textId="77777777" w:rsidR="00C45C1D" w:rsidRPr="00B32198" w:rsidRDefault="00C45C1D" w:rsidP="00C45C1D">
      <w:pPr>
        <w:widowControl w:val="0"/>
        <w:numPr>
          <w:ilvl w:val="0"/>
          <w:numId w:val="69"/>
        </w:numPr>
        <w:rPr>
          <w:rFonts w:ascii="GHEA Grapalat" w:hAnsi="GHEA Grapalat"/>
          <w:color w:val="000000" w:themeColor="text1"/>
        </w:rPr>
      </w:pPr>
      <w:r w:rsidRPr="00B32198">
        <w:rPr>
          <w:rFonts w:ascii="GHEA Grapalat" w:hAnsi="GHEA Grapalat"/>
          <w:color w:val="000000" w:themeColor="text1"/>
        </w:rPr>
        <w:t>не менее 5 лет опыта в области разработки проектов территориального планирования и зонирования с применением технологий информационного моделирования зданий (BIM) и цифрового моделирования;</w:t>
      </w:r>
    </w:p>
    <w:p w14:paraId="39D34051" w14:textId="77777777" w:rsidR="00C45C1D" w:rsidRPr="00B32198" w:rsidRDefault="00C45C1D" w:rsidP="00C45C1D">
      <w:pPr>
        <w:widowControl w:val="0"/>
        <w:numPr>
          <w:ilvl w:val="0"/>
          <w:numId w:val="69"/>
        </w:numPr>
        <w:rPr>
          <w:rFonts w:ascii="GHEA Grapalat" w:hAnsi="GHEA Grapalat"/>
          <w:color w:val="000000" w:themeColor="text1"/>
        </w:rPr>
      </w:pPr>
      <w:r w:rsidRPr="00B32198">
        <w:rPr>
          <w:rFonts w:ascii="GHEA Grapalat" w:hAnsi="GHEA Grapalat"/>
          <w:color w:val="000000" w:themeColor="text1"/>
        </w:rPr>
        <w:t>отличное владение соответствующими программными инструментами, такими как Revit, Civil 3D, InfraWorks или GIS.</w:t>
      </w:r>
    </w:p>
    <w:p w14:paraId="7857358B" w14:textId="77777777" w:rsidR="00C45C1D" w:rsidRPr="00B32198" w:rsidRDefault="00C45C1D" w:rsidP="00C45C1D">
      <w:pPr>
        <w:widowControl w:val="0"/>
        <w:jc w:val="both"/>
        <w:rPr>
          <w:rFonts w:ascii="GHEA Grapalat" w:hAnsi="GHEA Grapalat"/>
          <w:color w:val="000000" w:themeColor="text1"/>
        </w:rPr>
      </w:pPr>
      <w:r w:rsidRPr="00B32198">
        <w:rPr>
          <w:rFonts w:ascii="GHEA Grapalat" w:hAnsi="GHEA Grapalat"/>
          <w:color w:val="000000" w:themeColor="text1"/>
        </w:rPr>
        <w:br/>
        <w:t xml:space="preserve"> </w:t>
      </w:r>
      <w:r w:rsidRPr="00B32198">
        <w:rPr>
          <w:rFonts w:ascii="GHEA Grapalat" w:hAnsi="GHEA Grapalat"/>
          <w:color w:val="000000" w:themeColor="text1"/>
        </w:rPr>
        <w:tab/>
        <w:t>По крайней мере один из специалистов, включённых в состав персонала, должен представить вместе с заявкой соответствующие лицензии и сертификаты в соответствии с Законом Республики Армения «Об архитектурной деятельности» от 6 декабря 2017 года, Постановлением Правительства Республики Армения от 30 ноября 2023 года № 2106-Н, а также иные документы о квалификации и соответствии требованиям, установленным в отрасли.</w:t>
      </w:r>
    </w:p>
    <w:p w14:paraId="44AE18B2" w14:textId="77777777" w:rsidR="00C45C1D" w:rsidRPr="00B32198" w:rsidRDefault="00C45C1D" w:rsidP="00C45C1D">
      <w:pPr>
        <w:widowControl w:val="0"/>
        <w:rPr>
          <w:rFonts w:ascii="GHEA Grapalat" w:hAnsi="GHEA Grapalat"/>
          <w:b/>
          <w:bCs/>
          <w:color w:val="000000" w:themeColor="text1"/>
        </w:rPr>
      </w:pPr>
    </w:p>
    <w:p w14:paraId="65F64099" w14:textId="77777777" w:rsidR="00C45C1D" w:rsidRPr="00B32198" w:rsidRDefault="00C45C1D" w:rsidP="00C45C1D">
      <w:pPr>
        <w:widowControl w:val="0"/>
        <w:rPr>
          <w:rFonts w:ascii="GHEA Grapalat" w:hAnsi="GHEA Grapalat"/>
          <w:color w:val="000000" w:themeColor="text1"/>
          <w:lang w:val="hy-AM"/>
        </w:rPr>
      </w:pPr>
      <w:bookmarkStart w:id="7" w:name="_Hlk218693479"/>
      <w:r w:rsidRPr="00B32198">
        <w:rPr>
          <w:rFonts w:ascii="GHEA Grapalat" w:hAnsi="GHEA Grapalat"/>
          <w:color w:val="000000" w:themeColor="text1"/>
        </w:rPr>
        <w:t xml:space="preserve"> </w:t>
      </w:r>
      <w:r w:rsidRPr="00B32198">
        <w:rPr>
          <w:rFonts w:ascii="GHEA Grapalat" w:hAnsi="GHEA Grapalat"/>
          <w:color w:val="000000" w:themeColor="text1"/>
        </w:rPr>
        <w:tab/>
      </w:r>
      <w:r w:rsidRPr="00B32198">
        <w:rPr>
          <w:rFonts w:ascii="GHEA Grapalat" w:hAnsi="GHEA Grapalat"/>
          <w:color w:val="000000" w:themeColor="text1"/>
        </w:rPr>
        <w:tab/>
      </w:r>
      <w:r w:rsidRPr="00B32198">
        <w:rPr>
          <w:rFonts w:ascii="GHEA Grapalat" w:hAnsi="GHEA Grapalat"/>
          <w:color w:val="000000" w:themeColor="text1"/>
        </w:rPr>
        <w:tab/>
      </w:r>
      <w:r w:rsidRPr="00B32198">
        <w:rPr>
          <w:rFonts w:ascii="GHEA Grapalat" w:hAnsi="GHEA Grapalat"/>
          <w:color w:val="000000" w:themeColor="text1"/>
        </w:rPr>
        <w:tab/>
      </w:r>
      <w:r w:rsidRPr="00B32198">
        <w:rPr>
          <w:rFonts w:ascii="GHEA Grapalat" w:hAnsi="GHEA Grapalat"/>
          <w:color w:val="000000" w:themeColor="text1"/>
        </w:rPr>
        <w:tab/>
      </w:r>
      <w:r w:rsidRPr="00B32198">
        <w:rPr>
          <w:rFonts w:ascii="GHEA Grapalat" w:hAnsi="GHEA Grapalat"/>
          <w:color w:val="000000" w:themeColor="text1"/>
        </w:rPr>
        <w:tab/>
      </w:r>
      <w:r w:rsidRPr="00B32198">
        <w:rPr>
          <w:rFonts w:ascii="GHEA Grapalat" w:hAnsi="GHEA Grapalat"/>
          <w:color w:val="000000" w:themeColor="text1"/>
        </w:rPr>
        <w:tab/>
      </w:r>
      <w:r w:rsidRPr="00B32198">
        <w:rPr>
          <w:rFonts w:ascii="GHEA Grapalat" w:hAnsi="GHEA Grapalat"/>
          <w:color w:val="000000" w:themeColor="text1"/>
        </w:rPr>
        <w:tab/>
      </w:r>
      <w:r w:rsidRPr="00B32198">
        <w:rPr>
          <w:rFonts w:ascii="GHEA Grapalat" w:hAnsi="GHEA Grapalat"/>
          <w:color w:val="000000" w:themeColor="text1"/>
        </w:rPr>
        <w:tab/>
      </w:r>
      <w:r w:rsidRPr="00B32198">
        <w:rPr>
          <w:rFonts w:ascii="GHEA Grapalat" w:hAnsi="GHEA Grapalat"/>
          <w:color w:val="000000" w:themeColor="text1"/>
        </w:rPr>
        <w:tab/>
      </w:r>
      <w:r w:rsidRPr="00B32198">
        <w:rPr>
          <w:rFonts w:ascii="GHEA Grapalat" w:hAnsi="GHEA Grapalat"/>
          <w:color w:val="000000" w:themeColor="text1"/>
        </w:rPr>
        <w:tab/>
      </w:r>
      <w:r w:rsidRPr="00B32198">
        <w:rPr>
          <w:rFonts w:ascii="GHEA Grapalat" w:hAnsi="GHEA Grapalat"/>
          <w:color w:val="000000" w:themeColor="text1"/>
        </w:rPr>
        <w:tab/>
        <w:t>Таблица</w:t>
      </w:r>
      <w:r w:rsidRPr="00B32198">
        <w:rPr>
          <w:rFonts w:ascii="GHEA Grapalat" w:hAnsi="GHEA Grapalat"/>
          <w:color w:val="000000" w:themeColor="text1"/>
          <w:lang w:val="hy-AM"/>
        </w:rPr>
        <w:t xml:space="preserve"> 1</w:t>
      </w:r>
      <w:r w:rsidRPr="00B32198">
        <w:rPr>
          <w:rFonts w:ascii="GHEA Grapalat" w:hAnsi="GHEA Grapalat"/>
          <w:color w:val="000000" w:themeColor="text1"/>
          <w:lang w:val="hy-AM"/>
        </w:rPr>
        <w:br/>
      </w:r>
      <w:r w:rsidRPr="00B32198">
        <w:rPr>
          <w:rFonts w:ascii="GHEA Grapalat" w:hAnsi="GHEA Grapalat"/>
          <w:b/>
          <w:bCs/>
          <w:color w:val="000000" w:themeColor="text1"/>
        </w:rPr>
        <w:t>Минимальное количество специалистов на один проект (лот)</w:t>
      </w:r>
    </w:p>
    <w:bookmarkEnd w:id="7"/>
    <w:p w14:paraId="331928EA" w14:textId="77777777" w:rsidR="00C45C1D" w:rsidRPr="00B32198" w:rsidRDefault="00C45C1D" w:rsidP="00C45C1D">
      <w:pPr>
        <w:widowControl w:val="0"/>
        <w:ind w:left="142"/>
        <w:rPr>
          <w:rFonts w:ascii="GHEA Grapalat" w:hAnsi="GHEA Grapalat"/>
          <w:b/>
          <w:bCs/>
          <w:color w:val="000000" w:themeColor="text1"/>
          <w:lang w:val="hy-AM"/>
        </w:rPr>
      </w:pPr>
    </w:p>
    <w:tbl>
      <w:tblPr>
        <w:tblStyle w:val="TableGrid"/>
        <w:tblW w:w="0" w:type="auto"/>
        <w:jc w:val="center"/>
        <w:tblLook w:val="04A0" w:firstRow="1" w:lastRow="0" w:firstColumn="1" w:lastColumn="0" w:noHBand="0" w:noVBand="1"/>
      </w:tblPr>
      <w:tblGrid>
        <w:gridCol w:w="449"/>
        <w:gridCol w:w="7809"/>
        <w:gridCol w:w="803"/>
      </w:tblGrid>
      <w:tr w:rsidR="00C45C1D" w:rsidRPr="00B32198" w14:paraId="4017DFD0" w14:textId="77777777" w:rsidTr="009166D2">
        <w:trPr>
          <w:trHeight w:val="378"/>
          <w:jc w:val="center"/>
        </w:trPr>
        <w:tc>
          <w:tcPr>
            <w:tcW w:w="454" w:type="dxa"/>
            <w:tcBorders>
              <w:top w:val="single" w:sz="4" w:space="0" w:color="auto"/>
              <w:left w:val="single" w:sz="4" w:space="0" w:color="auto"/>
              <w:bottom w:val="single" w:sz="4" w:space="0" w:color="auto"/>
              <w:right w:val="single" w:sz="4" w:space="0" w:color="auto"/>
            </w:tcBorders>
            <w:vAlign w:val="center"/>
            <w:hideMark/>
          </w:tcPr>
          <w:p w14:paraId="67437218" w14:textId="77777777" w:rsidR="00C45C1D" w:rsidRPr="00B32198" w:rsidRDefault="00C45C1D" w:rsidP="009166D2">
            <w:pPr>
              <w:widowControl w:val="0"/>
              <w:jc w:val="center"/>
              <w:rPr>
                <w:rFonts w:ascii="GHEA Grapalat" w:hAnsi="GHEA Grapalat" w:cs="Sylfaen"/>
                <w:b/>
                <w:color w:val="000000" w:themeColor="text1"/>
                <w:lang w:val="hy-AM"/>
              </w:rPr>
            </w:pPr>
            <w:r w:rsidRPr="00B32198">
              <w:rPr>
                <w:rFonts w:ascii="GHEA Grapalat" w:hAnsi="GHEA Grapalat" w:cs="Sylfaen"/>
                <w:b/>
                <w:color w:val="000000" w:themeColor="text1"/>
                <w:lang w:val="hy-AM"/>
              </w:rPr>
              <w:t>N</w:t>
            </w:r>
          </w:p>
        </w:tc>
        <w:tc>
          <w:tcPr>
            <w:tcW w:w="8108" w:type="dxa"/>
            <w:tcBorders>
              <w:top w:val="single" w:sz="4" w:space="0" w:color="auto"/>
              <w:left w:val="single" w:sz="4" w:space="0" w:color="auto"/>
              <w:bottom w:val="single" w:sz="4" w:space="0" w:color="auto"/>
              <w:right w:val="single" w:sz="4" w:space="0" w:color="auto"/>
            </w:tcBorders>
            <w:vAlign w:val="center"/>
            <w:hideMark/>
          </w:tcPr>
          <w:p w14:paraId="217D01CD" w14:textId="77777777" w:rsidR="00C45C1D" w:rsidRPr="00B32198" w:rsidRDefault="00C45C1D" w:rsidP="009166D2">
            <w:pPr>
              <w:widowControl w:val="0"/>
              <w:jc w:val="center"/>
              <w:rPr>
                <w:rFonts w:ascii="GHEA Grapalat" w:hAnsi="GHEA Grapalat" w:cs="Sylfaen"/>
                <w:b/>
                <w:color w:val="000000" w:themeColor="text1"/>
              </w:rPr>
            </w:pPr>
            <w:r w:rsidRPr="00B32198">
              <w:rPr>
                <w:rFonts w:ascii="GHEA Grapalat" w:hAnsi="GHEA Grapalat" w:cs="Sylfaen"/>
                <w:b/>
                <w:color w:val="000000" w:themeColor="text1"/>
              </w:rPr>
              <w:t>Специалист</w:t>
            </w:r>
          </w:p>
        </w:tc>
        <w:tc>
          <w:tcPr>
            <w:tcW w:w="804" w:type="dxa"/>
            <w:tcBorders>
              <w:top w:val="single" w:sz="4" w:space="0" w:color="auto"/>
              <w:left w:val="single" w:sz="4" w:space="0" w:color="auto"/>
              <w:bottom w:val="single" w:sz="4" w:space="0" w:color="auto"/>
              <w:right w:val="single" w:sz="4" w:space="0" w:color="auto"/>
            </w:tcBorders>
            <w:vAlign w:val="center"/>
            <w:hideMark/>
          </w:tcPr>
          <w:p w14:paraId="53BACB58" w14:textId="77777777" w:rsidR="00C45C1D" w:rsidRPr="00B32198" w:rsidRDefault="00C45C1D" w:rsidP="009166D2">
            <w:pPr>
              <w:widowControl w:val="0"/>
              <w:jc w:val="center"/>
              <w:rPr>
                <w:rFonts w:ascii="GHEA Grapalat" w:hAnsi="GHEA Grapalat" w:cs="Sylfaen"/>
                <w:b/>
                <w:color w:val="000000" w:themeColor="text1"/>
              </w:rPr>
            </w:pPr>
            <w:r w:rsidRPr="00B32198">
              <w:rPr>
                <w:rFonts w:ascii="GHEA Grapalat" w:hAnsi="GHEA Grapalat" w:cs="Sylfaen"/>
                <w:b/>
                <w:color w:val="000000" w:themeColor="text1"/>
              </w:rPr>
              <w:t>Число</w:t>
            </w:r>
          </w:p>
        </w:tc>
      </w:tr>
      <w:tr w:rsidR="00C45C1D" w:rsidRPr="00B32198" w14:paraId="61CCCEF9" w14:textId="77777777" w:rsidTr="009166D2">
        <w:trPr>
          <w:trHeight w:val="243"/>
          <w:jc w:val="center"/>
        </w:trPr>
        <w:tc>
          <w:tcPr>
            <w:tcW w:w="454" w:type="dxa"/>
            <w:tcBorders>
              <w:top w:val="single" w:sz="4" w:space="0" w:color="auto"/>
              <w:left w:val="single" w:sz="4" w:space="0" w:color="auto"/>
              <w:bottom w:val="single" w:sz="4" w:space="0" w:color="auto"/>
              <w:right w:val="single" w:sz="4" w:space="0" w:color="auto"/>
            </w:tcBorders>
          </w:tcPr>
          <w:p w14:paraId="6EF1F72A" w14:textId="77777777" w:rsidR="00C45C1D" w:rsidRPr="00B32198" w:rsidRDefault="00C45C1D" w:rsidP="00C45C1D">
            <w:pPr>
              <w:pStyle w:val="ListParagraph"/>
              <w:widowControl w:val="0"/>
              <w:numPr>
                <w:ilvl w:val="0"/>
                <w:numId w:val="11"/>
              </w:numPr>
              <w:ind w:left="330" w:hanging="270"/>
              <w:jc w:val="center"/>
              <w:rPr>
                <w:rFonts w:ascii="GHEA Grapalat" w:hAnsi="GHEA Grapalat" w:cs="Sylfaen"/>
                <w:bCs/>
                <w:color w:val="000000" w:themeColor="text1"/>
              </w:rPr>
            </w:pPr>
          </w:p>
        </w:tc>
        <w:tc>
          <w:tcPr>
            <w:tcW w:w="8108" w:type="dxa"/>
            <w:tcBorders>
              <w:top w:val="single" w:sz="4" w:space="0" w:color="auto"/>
              <w:left w:val="single" w:sz="4" w:space="0" w:color="auto"/>
              <w:bottom w:val="single" w:sz="4" w:space="0" w:color="auto"/>
              <w:right w:val="single" w:sz="4" w:space="0" w:color="auto"/>
            </w:tcBorders>
            <w:hideMark/>
          </w:tcPr>
          <w:p w14:paraId="53A406D5" w14:textId="77777777" w:rsidR="00C45C1D" w:rsidRPr="00B32198" w:rsidRDefault="00C45C1D" w:rsidP="009166D2">
            <w:pPr>
              <w:widowControl w:val="0"/>
              <w:jc w:val="both"/>
              <w:rPr>
                <w:rFonts w:ascii="GHEA Grapalat" w:hAnsi="GHEA Grapalat" w:cs="Sylfaen"/>
                <w:bCs/>
                <w:color w:val="000000" w:themeColor="text1"/>
              </w:rPr>
            </w:pPr>
            <w:r w:rsidRPr="00B32198">
              <w:rPr>
                <w:rFonts w:ascii="GHEA Grapalat" w:hAnsi="GHEA Grapalat" w:cs="Sylfaen"/>
                <w:bCs/>
                <w:color w:val="000000" w:themeColor="text1"/>
              </w:rPr>
              <w:t>Руководитель команды</w:t>
            </w:r>
          </w:p>
        </w:tc>
        <w:tc>
          <w:tcPr>
            <w:tcW w:w="804" w:type="dxa"/>
            <w:tcBorders>
              <w:top w:val="single" w:sz="4" w:space="0" w:color="auto"/>
              <w:left w:val="single" w:sz="4" w:space="0" w:color="auto"/>
              <w:bottom w:val="single" w:sz="4" w:space="0" w:color="auto"/>
              <w:right w:val="single" w:sz="4" w:space="0" w:color="auto"/>
            </w:tcBorders>
            <w:hideMark/>
          </w:tcPr>
          <w:p w14:paraId="56A70DE4" w14:textId="77777777" w:rsidR="00C45C1D" w:rsidRPr="00B32198" w:rsidRDefault="00C45C1D" w:rsidP="009166D2">
            <w:pPr>
              <w:widowControl w:val="0"/>
              <w:jc w:val="center"/>
              <w:rPr>
                <w:rFonts w:ascii="GHEA Grapalat" w:hAnsi="GHEA Grapalat" w:cs="Sylfaen"/>
                <w:bCs/>
                <w:color w:val="000000" w:themeColor="text1"/>
                <w:lang w:val="hy-AM"/>
              </w:rPr>
            </w:pPr>
            <w:r w:rsidRPr="00B32198">
              <w:rPr>
                <w:rFonts w:ascii="GHEA Grapalat" w:hAnsi="GHEA Grapalat" w:cs="Sylfaen"/>
                <w:bCs/>
                <w:color w:val="000000" w:themeColor="text1"/>
                <w:lang w:val="hy-AM"/>
              </w:rPr>
              <w:t>1</w:t>
            </w:r>
          </w:p>
        </w:tc>
      </w:tr>
      <w:tr w:rsidR="00C45C1D" w:rsidRPr="00B32198" w14:paraId="66CD4A8A" w14:textId="77777777" w:rsidTr="009166D2">
        <w:trPr>
          <w:trHeight w:val="197"/>
          <w:jc w:val="center"/>
        </w:trPr>
        <w:tc>
          <w:tcPr>
            <w:tcW w:w="454" w:type="dxa"/>
            <w:tcBorders>
              <w:top w:val="single" w:sz="4" w:space="0" w:color="auto"/>
              <w:left w:val="single" w:sz="4" w:space="0" w:color="auto"/>
              <w:bottom w:val="single" w:sz="4" w:space="0" w:color="auto"/>
              <w:right w:val="single" w:sz="4" w:space="0" w:color="auto"/>
            </w:tcBorders>
          </w:tcPr>
          <w:p w14:paraId="092D1CEC" w14:textId="77777777" w:rsidR="00C45C1D" w:rsidRPr="00B32198" w:rsidRDefault="00C45C1D" w:rsidP="00C45C1D">
            <w:pPr>
              <w:pStyle w:val="ListParagraph"/>
              <w:widowControl w:val="0"/>
              <w:numPr>
                <w:ilvl w:val="0"/>
                <w:numId w:val="11"/>
              </w:numPr>
              <w:ind w:left="330" w:hanging="270"/>
              <w:jc w:val="center"/>
              <w:rPr>
                <w:rFonts w:ascii="GHEA Grapalat" w:hAnsi="GHEA Grapalat" w:cs="Sylfaen"/>
                <w:bCs/>
                <w:color w:val="000000" w:themeColor="text1"/>
              </w:rPr>
            </w:pPr>
          </w:p>
        </w:tc>
        <w:tc>
          <w:tcPr>
            <w:tcW w:w="8108" w:type="dxa"/>
            <w:tcBorders>
              <w:top w:val="single" w:sz="4" w:space="0" w:color="auto"/>
              <w:left w:val="single" w:sz="4" w:space="0" w:color="auto"/>
              <w:bottom w:val="single" w:sz="4" w:space="0" w:color="auto"/>
              <w:right w:val="single" w:sz="4" w:space="0" w:color="auto"/>
            </w:tcBorders>
            <w:hideMark/>
          </w:tcPr>
          <w:p w14:paraId="22BB43E1" w14:textId="77777777" w:rsidR="00C45C1D" w:rsidRPr="00B32198" w:rsidRDefault="00C45C1D" w:rsidP="009166D2">
            <w:pPr>
              <w:jc w:val="both"/>
              <w:rPr>
                <w:rFonts w:ascii="GHEA Grapalat" w:hAnsi="GHEA Grapalat" w:cs="Sylfaen"/>
                <w:bCs/>
                <w:color w:val="000000" w:themeColor="text1"/>
              </w:rPr>
            </w:pPr>
            <w:r w:rsidRPr="00B32198">
              <w:rPr>
                <w:rFonts w:ascii="GHEA Grapalat" w:hAnsi="GHEA Grapalat" w:cs="Sylfaen"/>
                <w:bCs/>
                <w:color w:val="000000" w:themeColor="text1"/>
              </w:rPr>
              <w:t>Инженер</w:t>
            </w:r>
          </w:p>
        </w:tc>
        <w:tc>
          <w:tcPr>
            <w:tcW w:w="804" w:type="dxa"/>
            <w:tcBorders>
              <w:top w:val="single" w:sz="4" w:space="0" w:color="auto"/>
              <w:left w:val="single" w:sz="4" w:space="0" w:color="auto"/>
              <w:bottom w:val="single" w:sz="4" w:space="0" w:color="auto"/>
              <w:right w:val="single" w:sz="4" w:space="0" w:color="auto"/>
            </w:tcBorders>
            <w:hideMark/>
          </w:tcPr>
          <w:p w14:paraId="0527E6C8" w14:textId="77777777" w:rsidR="00C45C1D" w:rsidRPr="00B32198" w:rsidRDefault="00C45C1D" w:rsidP="009166D2">
            <w:pPr>
              <w:widowControl w:val="0"/>
              <w:jc w:val="center"/>
              <w:rPr>
                <w:rFonts w:ascii="GHEA Grapalat" w:hAnsi="GHEA Grapalat" w:cs="Sylfaen"/>
                <w:bCs/>
                <w:color w:val="000000" w:themeColor="text1"/>
                <w:lang w:val="hy-AM"/>
              </w:rPr>
            </w:pPr>
            <w:r w:rsidRPr="00B32198">
              <w:rPr>
                <w:rFonts w:ascii="GHEA Grapalat" w:hAnsi="GHEA Grapalat" w:cs="Sylfaen"/>
                <w:bCs/>
                <w:color w:val="000000" w:themeColor="text1"/>
                <w:lang w:val="hy-AM"/>
              </w:rPr>
              <w:t>1</w:t>
            </w:r>
          </w:p>
        </w:tc>
      </w:tr>
      <w:tr w:rsidR="00C45C1D" w:rsidRPr="00B32198" w14:paraId="511CB057" w14:textId="77777777" w:rsidTr="009166D2">
        <w:trPr>
          <w:trHeight w:val="242"/>
          <w:jc w:val="center"/>
        </w:trPr>
        <w:tc>
          <w:tcPr>
            <w:tcW w:w="454" w:type="dxa"/>
            <w:tcBorders>
              <w:top w:val="single" w:sz="4" w:space="0" w:color="auto"/>
              <w:left w:val="single" w:sz="4" w:space="0" w:color="auto"/>
              <w:bottom w:val="single" w:sz="4" w:space="0" w:color="auto"/>
              <w:right w:val="single" w:sz="4" w:space="0" w:color="auto"/>
            </w:tcBorders>
          </w:tcPr>
          <w:p w14:paraId="6CB17FB3" w14:textId="77777777" w:rsidR="00C45C1D" w:rsidRPr="00B32198" w:rsidRDefault="00C45C1D" w:rsidP="00C45C1D">
            <w:pPr>
              <w:pStyle w:val="ListParagraph"/>
              <w:widowControl w:val="0"/>
              <w:numPr>
                <w:ilvl w:val="0"/>
                <w:numId w:val="11"/>
              </w:numPr>
              <w:ind w:left="330" w:hanging="270"/>
              <w:jc w:val="center"/>
              <w:rPr>
                <w:rFonts w:ascii="GHEA Grapalat" w:hAnsi="GHEA Grapalat" w:cs="Sylfaen"/>
                <w:bCs/>
                <w:color w:val="000000" w:themeColor="text1"/>
              </w:rPr>
            </w:pPr>
          </w:p>
        </w:tc>
        <w:tc>
          <w:tcPr>
            <w:tcW w:w="8108" w:type="dxa"/>
            <w:tcBorders>
              <w:top w:val="single" w:sz="4" w:space="0" w:color="auto"/>
              <w:left w:val="single" w:sz="4" w:space="0" w:color="auto"/>
              <w:bottom w:val="single" w:sz="4" w:space="0" w:color="auto"/>
              <w:right w:val="single" w:sz="4" w:space="0" w:color="auto"/>
            </w:tcBorders>
          </w:tcPr>
          <w:p w14:paraId="707CE19F" w14:textId="77777777" w:rsidR="00C45C1D" w:rsidRPr="00B32198" w:rsidRDefault="00C45C1D" w:rsidP="009166D2">
            <w:pPr>
              <w:jc w:val="both"/>
              <w:rPr>
                <w:rFonts w:ascii="GHEA Grapalat" w:hAnsi="GHEA Grapalat" w:cs="Sylfaen"/>
                <w:bCs/>
                <w:color w:val="000000" w:themeColor="text1"/>
              </w:rPr>
            </w:pPr>
            <w:r w:rsidRPr="00B32198">
              <w:rPr>
                <w:rFonts w:ascii="GHEA Grapalat" w:hAnsi="GHEA Grapalat"/>
                <w:bCs/>
                <w:color w:val="000000" w:themeColor="text1"/>
              </w:rPr>
              <w:t>Специалист / разработчик демонстрационных графических материалов</w:t>
            </w:r>
          </w:p>
        </w:tc>
        <w:tc>
          <w:tcPr>
            <w:tcW w:w="804" w:type="dxa"/>
            <w:tcBorders>
              <w:top w:val="single" w:sz="4" w:space="0" w:color="auto"/>
              <w:left w:val="single" w:sz="4" w:space="0" w:color="auto"/>
              <w:bottom w:val="single" w:sz="4" w:space="0" w:color="auto"/>
              <w:right w:val="single" w:sz="4" w:space="0" w:color="auto"/>
            </w:tcBorders>
          </w:tcPr>
          <w:p w14:paraId="01E88AAD" w14:textId="77777777" w:rsidR="00C45C1D" w:rsidRPr="00B32198" w:rsidRDefault="00C45C1D" w:rsidP="009166D2">
            <w:pPr>
              <w:widowControl w:val="0"/>
              <w:jc w:val="center"/>
              <w:rPr>
                <w:rFonts w:ascii="GHEA Grapalat" w:hAnsi="GHEA Grapalat" w:cs="Sylfaen"/>
                <w:bCs/>
                <w:color w:val="000000" w:themeColor="text1"/>
                <w:lang w:val="hy-AM"/>
              </w:rPr>
            </w:pPr>
            <w:r w:rsidRPr="00B32198">
              <w:rPr>
                <w:rFonts w:ascii="GHEA Grapalat" w:hAnsi="GHEA Grapalat" w:cs="Sylfaen"/>
                <w:bCs/>
                <w:color w:val="000000" w:themeColor="text1"/>
                <w:lang w:val="hy-AM"/>
              </w:rPr>
              <w:t>1</w:t>
            </w:r>
          </w:p>
        </w:tc>
      </w:tr>
      <w:tr w:rsidR="00C45C1D" w:rsidRPr="00B32198" w14:paraId="2E856D69" w14:textId="77777777" w:rsidTr="009166D2">
        <w:trPr>
          <w:trHeight w:val="438"/>
          <w:jc w:val="center"/>
        </w:trPr>
        <w:tc>
          <w:tcPr>
            <w:tcW w:w="454" w:type="dxa"/>
            <w:tcBorders>
              <w:top w:val="single" w:sz="4" w:space="0" w:color="auto"/>
              <w:left w:val="single" w:sz="4" w:space="0" w:color="auto"/>
              <w:bottom w:val="single" w:sz="4" w:space="0" w:color="auto"/>
              <w:right w:val="single" w:sz="4" w:space="0" w:color="auto"/>
            </w:tcBorders>
          </w:tcPr>
          <w:p w14:paraId="54A5DADD" w14:textId="77777777" w:rsidR="00C45C1D" w:rsidRPr="00B32198" w:rsidRDefault="00C45C1D" w:rsidP="00C45C1D">
            <w:pPr>
              <w:pStyle w:val="ListParagraph"/>
              <w:widowControl w:val="0"/>
              <w:numPr>
                <w:ilvl w:val="0"/>
                <w:numId w:val="11"/>
              </w:numPr>
              <w:ind w:left="330" w:hanging="270"/>
              <w:jc w:val="center"/>
              <w:rPr>
                <w:rFonts w:ascii="GHEA Grapalat" w:hAnsi="GHEA Grapalat" w:cs="Sylfaen"/>
                <w:bCs/>
                <w:color w:val="000000" w:themeColor="text1"/>
                <w:lang w:val="hy-AM"/>
              </w:rPr>
            </w:pPr>
          </w:p>
        </w:tc>
        <w:tc>
          <w:tcPr>
            <w:tcW w:w="8108" w:type="dxa"/>
            <w:tcBorders>
              <w:top w:val="single" w:sz="4" w:space="0" w:color="auto"/>
              <w:left w:val="single" w:sz="4" w:space="0" w:color="auto"/>
              <w:bottom w:val="single" w:sz="4" w:space="0" w:color="auto"/>
              <w:right w:val="single" w:sz="4" w:space="0" w:color="auto"/>
            </w:tcBorders>
          </w:tcPr>
          <w:p w14:paraId="79CA3848" w14:textId="77777777" w:rsidR="00C45C1D" w:rsidRPr="00B32198" w:rsidRDefault="00C45C1D" w:rsidP="009166D2">
            <w:pPr>
              <w:widowControl w:val="0"/>
              <w:rPr>
                <w:rFonts w:ascii="GHEA Grapalat" w:hAnsi="GHEA Grapalat"/>
                <w:bCs/>
                <w:color w:val="000000" w:themeColor="text1"/>
              </w:rPr>
            </w:pPr>
            <w:r w:rsidRPr="00B32198">
              <w:rPr>
                <w:rFonts w:ascii="GHEA Grapalat" w:hAnsi="GHEA Grapalat"/>
                <w:bCs/>
                <w:color w:val="000000" w:themeColor="text1"/>
              </w:rPr>
              <w:t>Инженер по электромеханическим и энергетическим системам</w:t>
            </w:r>
          </w:p>
        </w:tc>
        <w:tc>
          <w:tcPr>
            <w:tcW w:w="804" w:type="dxa"/>
            <w:tcBorders>
              <w:top w:val="single" w:sz="4" w:space="0" w:color="auto"/>
              <w:left w:val="single" w:sz="4" w:space="0" w:color="auto"/>
              <w:bottom w:val="single" w:sz="4" w:space="0" w:color="auto"/>
              <w:right w:val="single" w:sz="4" w:space="0" w:color="auto"/>
            </w:tcBorders>
          </w:tcPr>
          <w:p w14:paraId="5DDE26DA" w14:textId="77777777" w:rsidR="00C45C1D" w:rsidRPr="00B32198" w:rsidRDefault="00C45C1D" w:rsidP="009166D2">
            <w:pPr>
              <w:widowControl w:val="0"/>
              <w:jc w:val="center"/>
              <w:rPr>
                <w:rFonts w:ascii="GHEA Grapalat" w:hAnsi="GHEA Grapalat" w:cs="Sylfaen"/>
                <w:bCs/>
                <w:color w:val="000000" w:themeColor="text1"/>
                <w:lang w:val="hy-AM"/>
              </w:rPr>
            </w:pPr>
            <w:r w:rsidRPr="00B32198">
              <w:rPr>
                <w:rFonts w:ascii="GHEA Grapalat" w:hAnsi="GHEA Grapalat" w:cs="Sylfaen"/>
                <w:bCs/>
                <w:color w:val="000000" w:themeColor="text1"/>
                <w:lang w:val="hy-AM"/>
              </w:rPr>
              <w:t>1</w:t>
            </w:r>
          </w:p>
        </w:tc>
      </w:tr>
      <w:tr w:rsidR="00C45C1D" w:rsidRPr="00B32198" w14:paraId="1A5DD9EF" w14:textId="77777777" w:rsidTr="009166D2">
        <w:trPr>
          <w:trHeight w:val="349"/>
          <w:jc w:val="center"/>
        </w:trPr>
        <w:tc>
          <w:tcPr>
            <w:tcW w:w="454" w:type="dxa"/>
            <w:tcBorders>
              <w:top w:val="single" w:sz="4" w:space="0" w:color="auto"/>
              <w:left w:val="single" w:sz="4" w:space="0" w:color="auto"/>
              <w:bottom w:val="single" w:sz="4" w:space="0" w:color="auto"/>
              <w:right w:val="single" w:sz="4" w:space="0" w:color="auto"/>
            </w:tcBorders>
          </w:tcPr>
          <w:p w14:paraId="4FC3246B" w14:textId="77777777" w:rsidR="00C45C1D" w:rsidRPr="00B32198" w:rsidRDefault="00C45C1D" w:rsidP="00C45C1D">
            <w:pPr>
              <w:pStyle w:val="ListParagraph"/>
              <w:widowControl w:val="0"/>
              <w:numPr>
                <w:ilvl w:val="0"/>
                <w:numId w:val="11"/>
              </w:numPr>
              <w:ind w:left="330" w:hanging="270"/>
              <w:jc w:val="center"/>
              <w:rPr>
                <w:rFonts w:ascii="GHEA Grapalat" w:hAnsi="GHEA Grapalat" w:cs="Sylfaen"/>
                <w:bCs/>
                <w:color w:val="000000" w:themeColor="text1"/>
                <w:lang w:val="hy-AM"/>
              </w:rPr>
            </w:pPr>
          </w:p>
        </w:tc>
        <w:tc>
          <w:tcPr>
            <w:tcW w:w="8108" w:type="dxa"/>
            <w:tcBorders>
              <w:top w:val="single" w:sz="4" w:space="0" w:color="auto"/>
              <w:left w:val="single" w:sz="4" w:space="0" w:color="auto"/>
              <w:bottom w:val="single" w:sz="4" w:space="0" w:color="auto"/>
              <w:right w:val="single" w:sz="4" w:space="0" w:color="auto"/>
            </w:tcBorders>
            <w:hideMark/>
          </w:tcPr>
          <w:p w14:paraId="0C58FD75" w14:textId="77777777" w:rsidR="00C45C1D" w:rsidRPr="00B32198" w:rsidRDefault="00C45C1D" w:rsidP="009166D2">
            <w:pPr>
              <w:rPr>
                <w:rFonts w:ascii="GHEA Grapalat" w:hAnsi="GHEA Grapalat" w:cs="Sylfaen"/>
                <w:bCs/>
                <w:color w:val="000000" w:themeColor="text1"/>
              </w:rPr>
            </w:pPr>
            <w:r w:rsidRPr="00B32198">
              <w:rPr>
                <w:rFonts w:ascii="GHEA Grapalat" w:hAnsi="GHEA Grapalat"/>
                <w:bCs/>
                <w:color w:val="000000" w:themeColor="text1"/>
              </w:rPr>
              <w:t>Специалист по экологическим и социальным вопросам</w:t>
            </w:r>
          </w:p>
        </w:tc>
        <w:tc>
          <w:tcPr>
            <w:tcW w:w="804" w:type="dxa"/>
            <w:tcBorders>
              <w:top w:val="single" w:sz="4" w:space="0" w:color="auto"/>
              <w:left w:val="single" w:sz="4" w:space="0" w:color="auto"/>
              <w:bottom w:val="single" w:sz="4" w:space="0" w:color="auto"/>
              <w:right w:val="single" w:sz="4" w:space="0" w:color="auto"/>
            </w:tcBorders>
            <w:hideMark/>
          </w:tcPr>
          <w:p w14:paraId="4D002A26" w14:textId="77777777" w:rsidR="00C45C1D" w:rsidRPr="00B32198" w:rsidRDefault="00C45C1D" w:rsidP="009166D2">
            <w:pPr>
              <w:widowControl w:val="0"/>
              <w:jc w:val="center"/>
              <w:rPr>
                <w:rFonts w:ascii="GHEA Grapalat" w:hAnsi="GHEA Grapalat" w:cs="Sylfaen"/>
                <w:bCs/>
                <w:color w:val="000000" w:themeColor="text1"/>
                <w:lang w:val="hy-AM"/>
              </w:rPr>
            </w:pPr>
            <w:r w:rsidRPr="00B32198">
              <w:rPr>
                <w:rFonts w:ascii="GHEA Grapalat" w:hAnsi="GHEA Grapalat" w:cs="Sylfaen"/>
                <w:bCs/>
                <w:color w:val="000000" w:themeColor="text1"/>
                <w:lang w:val="hy-AM"/>
              </w:rPr>
              <w:t>1</w:t>
            </w:r>
          </w:p>
        </w:tc>
      </w:tr>
      <w:tr w:rsidR="00C45C1D" w:rsidRPr="00B32198" w14:paraId="22D08DEC" w14:textId="77777777" w:rsidTr="009166D2">
        <w:trPr>
          <w:trHeight w:val="343"/>
          <w:jc w:val="center"/>
        </w:trPr>
        <w:tc>
          <w:tcPr>
            <w:tcW w:w="454" w:type="dxa"/>
            <w:tcBorders>
              <w:top w:val="single" w:sz="4" w:space="0" w:color="auto"/>
              <w:left w:val="single" w:sz="4" w:space="0" w:color="auto"/>
              <w:bottom w:val="single" w:sz="4" w:space="0" w:color="auto"/>
              <w:right w:val="single" w:sz="4" w:space="0" w:color="auto"/>
            </w:tcBorders>
          </w:tcPr>
          <w:p w14:paraId="1D7E6F68" w14:textId="77777777" w:rsidR="00C45C1D" w:rsidRPr="00B32198" w:rsidRDefault="00C45C1D" w:rsidP="00C45C1D">
            <w:pPr>
              <w:pStyle w:val="ListParagraph"/>
              <w:widowControl w:val="0"/>
              <w:numPr>
                <w:ilvl w:val="0"/>
                <w:numId w:val="11"/>
              </w:numPr>
              <w:ind w:left="330" w:hanging="270"/>
              <w:jc w:val="center"/>
              <w:rPr>
                <w:rFonts w:ascii="GHEA Grapalat" w:hAnsi="GHEA Grapalat" w:cs="Sylfaen"/>
                <w:bCs/>
                <w:color w:val="000000" w:themeColor="text1"/>
                <w:lang w:val="hy-AM"/>
              </w:rPr>
            </w:pPr>
          </w:p>
        </w:tc>
        <w:tc>
          <w:tcPr>
            <w:tcW w:w="8108" w:type="dxa"/>
            <w:tcBorders>
              <w:top w:val="single" w:sz="4" w:space="0" w:color="auto"/>
              <w:left w:val="single" w:sz="4" w:space="0" w:color="auto"/>
              <w:bottom w:val="single" w:sz="4" w:space="0" w:color="auto"/>
              <w:right w:val="single" w:sz="4" w:space="0" w:color="auto"/>
            </w:tcBorders>
            <w:hideMark/>
          </w:tcPr>
          <w:p w14:paraId="1684AA7F" w14:textId="77777777" w:rsidR="00C45C1D" w:rsidRPr="00B32198" w:rsidRDefault="00C45C1D" w:rsidP="009166D2">
            <w:pPr>
              <w:rPr>
                <w:rFonts w:ascii="GHEA Grapalat" w:hAnsi="GHEA Grapalat" w:cs="Sylfaen"/>
                <w:bCs/>
                <w:color w:val="000000" w:themeColor="text1"/>
                <w:lang w:val="hy-AM"/>
              </w:rPr>
            </w:pPr>
            <w:r w:rsidRPr="00B32198">
              <w:rPr>
                <w:rFonts w:ascii="GHEA Grapalat" w:hAnsi="GHEA Grapalat"/>
                <w:bCs/>
                <w:color w:val="000000" w:themeColor="text1"/>
              </w:rPr>
              <w:t>Специалист по сметам и финансам</w:t>
            </w:r>
          </w:p>
        </w:tc>
        <w:tc>
          <w:tcPr>
            <w:tcW w:w="804" w:type="dxa"/>
            <w:tcBorders>
              <w:top w:val="single" w:sz="4" w:space="0" w:color="auto"/>
              <w:left w:val="single" w:sz="4" w:space="0" w:color="auto"/>
              <w:bottom w:val="single" w:sz="4" w:space="0" w:color="auto"/>
              <w:right w:val="single" w:sz="4" w:space="0" w:color="auto"/>
            </w:tcBorders>
            <w:hideMark/>
          </w:tcPr>
          <w:p w14:paraId="7A8D8913" w14:textId="77777777" w:rsidR="00C45C1D" w:rsidRPr="00B32198" w:rsidRDefault="00C45C1D" w:rsidP="009166D2">
            <w:pPr>
              <w:widowControl w:val="0"/>
              <w:jc w:val="center"/>
              <w:rPr>
                <w:rFonts w:ascii="GHEA Grapalat" w:hAnsi="GHEA Grapalat" w:cs="Sylfaen"/>
                <w:bCs/>
                <w:color w:val="000000" w:themeColor="text1"/>
                <w:lang w:val="hy-AM"/>
              </w:rPr>
            </w:pPr>
            <w:r w:rsidRPr="00B32198">
              <w:rPr>
                <w:rFonts w:ascii="GHEA Grapalat" w:hAnsi="GHEA Grapalat" w:cs="Sylfaen"/>
                <w:bCs/>
                <w:color w:val="000000" w:themeColor="text1"/>
                <w:lang w:val="hy-AM"/>
              </w:rPr>
              <w:t>1</w:t>
            </w:r>
          </w:p>
        </w:tc>
      </w:tr>
      <w:tr w:rsidR="00C45C1D" w:rsidRPr="00B32198" w14:paraId="40B8D83E" w14:textId="77777777" w:rsidTr="009166D2">
        <w:trPr>
          <w:trHeight w:val="337"/>
          <w:jc w:val="center"/>
        </w:trPr>
        <w:tc>
          <w:tcPr>
            <w:tcW w:w="454" w:type="dxa"/>
            <w:tcBorders>
              <w:top w:val="single" w:sz="4" w:space="0" w:color="auto"/>
              <w:left w:val="single" w:sz="4" w:space="0" w:color="auto"/>
              <w:bottom w:val="single" w:sz="4" w:space="0" w:color="auto"/>
              <w:right w:val="single" w:sz="4" w:space="0" w:color="auto"/>
            </w:tcBorders>
          </w:tcPr>
          <w:p w14:paraId="35E15F7E" w14:textId="77777777" w:rsidR="00C45C1D" w:rsidRPr="00B32198" w:rsidRDefault="00C45C1D" w:rsidP="00C45C1D">
            <w:pPr>
              <w:pStyle w:val="ListParagraph"/>
              <w:widowControl w:val="0"/>
              <w:numPr>
                <w:ilvl w:val="0"/>
                <w:numId w:val="11"/>
              </w:numPr>
              <w:ind w:left="330" w:hanging="270"/>
              <w:jc w:val="center"/>
              <w:rPr>
                <w:rFonts w:ascii="GHEA Grapalat" w:hAnsi="GHEA Grapalat" w:cs="Sylfaen"/>
                <w:bCs/>
                <w:color w:val="000000" w:themeColor="text1"/>
                <w:lang w:val="hy-AM"/>
              </w:rPr>
            </w:pPr>
          </w:p>
        </w:tc>
        <w:tc>
          <w:tcPr>
            <w:tcW w:w="8108" w:type="dxa"/>
            <w:tcBorders>
              <w:top w:val="single" w:sz="4" w:space="0" w:color="auto"/>
              <w:left w:val="single" w:sz="4" w:space="0" w:color="auto"/>
              <w:bottom w:val="single" w:sz="4" w:space="0" w:color="auto"/>
              <w:right w:val="single" w:sz="4" w:space="0" w:color="auto"/>
            </w:tcBorders>
          </w:tcPr>
          <w:p w14:paraId="22192690" w14:textId="77777777" w:rsidR="00C45C1D" w:rsidRPr="00B32198" w:rsidRDefault="00C45C1D" w:rsidP="009166D2">
            <w:pPr>
              <w:rPr>
                <w:rFonts w:ascii="GHEA Grapalat" w:hAnsi="GHEA Grapalat"/>
                <w:bCs/>
                <w:color w:val="000000" w:themeColor="text1"/>
              </w:rPr>
            </w:pPr>
            <w:r w:rsidRPr="00B32198">
              <w:rPr>
                <w:rFonts w:ascii="GHEA Grapalat" w:hAnsi="GHEA Grapalat"/>
                <w:bCs/>
                <w:color w:val="000000" w:themeColor="text1"/>
              </w:rPr>
              <w:t>Специалист по отчуждению земель и расселению</w:t>
            </w:r>
          </w:p>
        </w:tc>
        <w:tc>
          <w:tcPr>
            <w:tcW w:w="804" w:type="dxa"/>
            <w:tcBorders>
              <w:top w:val="single" w:sz="4" w:space="0" w:color="auto"/>
              <w:left w:val="single" w:sz="4" w:space="0" w:color="auto"/>
              <w:bottom w:val="single" w:sz="4" w:space="0" w:color="auto"/>
              <w:right w:val="single" w:sz="4" w:space="0" w:color="auto"/>
            </w:tcBorders>
          </w:tcPr>
          <w:p w14:paraId="39E92839" w14:textId="77777777" w:rsidR="00C45C1D" w:rsidRPr="00B32198" w:rsidRDefault="00C45C1D" w:rsidP="009166D2">
            <w:pPr>
              <w:widowControl w:val="0"/>
              <w:jc w:val="center"/>
              <w:rPr>
                <w:rFonts w:ascii="GHEA Grapalat" w:hAnsi="GHEA Grapalat" w:cs="Sylfaen"/>
                <w:bCs/>
                <w:color w:val="000000" w:themeColor="text1"/>
                <w:lang w:val="hy-AM"/>
              </w:rPr>
            </w:pPr>
            <w:r w:rsidRPr="00B32198">
              <w:rPr>
                <w:rFonts w:ascii="GHEA Grapalat" w:hAnsi="GHEA Grapalat" w:cs="Sylfaen"/>
                <w:bCs/>
                <w:color w:val="000000" w:themeColor="text1"/>
                <w:lang w:val="hy-AM"/>
              </w:rPr>
              <w:t>1</w:t>
            </w:r>
          </w:p>
        </w:tc>
      </w:tr>
      <w:tr w:rsidR="00C45C1D" w:rsidRPr="00B32198" w14:paraId="51B5C3FF" w14:textId="77777777" w:rsidTr="009166D2">
        <w:trPr>
          <w:trHeight w:val="317"/>
          <w:jc w:val="center"/>
        </w:trPr>
        <w:tc>
          <w:tcPr>
            <w:tcW w:w="454" w:type="dxa"/>
            <w:tcBorders>
              <w:top w:val="single" w:sz="4" w:space="0" w:color="auto"/>
              <w:left w:val="single" w:sz="4" w:space="0" w:color="auto"/>
              <w:bottom w:val="single" w:sz="4" w:space="0" w:color="auto"/>
              <w:right w:val="single" w:sz="4" w:space="0" w:color="auto"/>
            </w:tcBorders>
          </w:tcPr>
          <w:p w14:paraId="0E4C8B95" w14:textId="77777777" w:rsidR="00C45C1D" w:rsidRPr="00B32198" w:rsidRDefault="00C45C1D" w:rsidP="00C45C1D">
            <w:pPr>
              <w:pStyle w:val="ListParagraph"/>
              <w:widowControl w:val="0"/>
              <w:numPr>
                <w:ilvl w:val="0"/>
                <w:numId w:val="11"/>
              </w:numPr>
              <w:ind w:left="330" w:hanging="270"/>
              <w:jc w:val="center"/>
              <w:rPr>
                <w:rFonts w:ascii="GHEA Grapalat" w:hAnsi="GHEA Grapalat" w:cs="Sylfaen"/>
                <w:bCs/>
                <w:color w:val="000000" w:themeColor="text1"/>
                <w:lang w:val="hy-AM"/>
              </w:rPr>
            </w:pPr>
          </w:p>
        </w:tc>
        <w:tc>
          <w:tcPr>
            <w:tcW w:w="8108" w:type="dxa"/>
            <w:tcBorders>
              <w:top w:val="single" w:sz="4" w:space="0" w:color="auto"/>
              <w:left w:val="single" w:sz="4" w:space="0" w:color="auto"/>
              <w:bottom w:val="single" w:sz="4" w:space="0" w:color="auto"/>
              <w:right w:val="single" w:sz="4" w:space="0" w:color="auto"/>
            </w:tcBorders>
          </w:tcPr>
          <w:p w14:paraId="29938A6D" w14:textId="77777777" w:rsidR="00C45C1D" w:rsidRPr="00B32198" w:rsidRDefault="00C45C1D" w:rsidP="009166D2">
            <w:pPr>
              <w:rPr>
                <w:rFonts w:ascii="GHEA Grapalat" w:hAnsi="GHEA Grapalat" w:cs="Sylfaen"/>
                <w:bCs/>
                <w:color w:val="000000" w:themeColor="text1"/>
              </w:rPr>
            </w:pPr>
            <w:r w:rsidRPr="00B32198">
              <w:rPr>
                <w:rFonts w:ascii="GHEA Grapalat" w:hAnsi="GHEA Grapalat"/>
                <w:bCs/>
                <w:color w:val="000000" w:themeColor="text1"/>
              </w:rPr>
              <w:t>Специалист по цифровой инженерии</w:t>
            </w:r>
          </w:p>
        </w:tc>
        <w:tc>
          <w:tcPr>
            <w:tcW w:w="804" w:type="dxa"/>
            <w:tcBorders>
              <w:top w:val="single" w:sz="4" w:space="0" w:color="auto"/>
              <w:left w:val="single" w:sz="4" w:space="0" w:color="auto"/>
              <w:bottom w:val="single" w:sz="4" w:space="0" w:color="auto"/>
              <w:right w:val="single" w:sz="4" w:space="0" w:color="auto"/>
            </w:tcBorders>
          </w:tcPr>
          <w:p w14:paraId="1C325363" w14:textId="77777777" w:rsidR="00C45C1D" w:rsidRPr="00B32198" w:rsidRDefault="00C45C1D" w:rsidP="009166D2">
            <w:pPr>
              <w:widowControl w:val="0"/>
              <w:jc w:val="center"/>
              <w:rPr>
                <w:rFonts w:ascii="GHEA Grapalat" w:hAnsi="GHEA Grapalat" w:cs="Sylfaen"/>
                <w:bCs/>
                <w:color w:val="000000" w:themeColor="text1"/>
                <w:lang w:val="hy-AM"/>
              </w:rPr>
            </w:pPr>
            <w:r w:rsidRPr="00B32198">
              <w:rPr>
                <w:rFonts w:ascii="GHEA Grapalat" w:hAnsi="GHEA Grapalat" w:cs="Sylfaen"/>
                <w:bCs/>
                <w:color w:val="000000" w:themeColor="text1"/>
                <w:lang w:val="hy-AM"/>
              </w:rPr>
              <w:t>1</w:t>
            </w:r>
          </w:p>
        </w:tc>
      </w:tr>
    </w:tbl>
    <w:p w14:paraId="452CEEF8" w14:textId="77777777" w:rsidR="00C45C1D" w:rsidRPr="00B32198" w:rsidRDefault="00C45C1D" w:rsidP="00C45C1D">
      <w:pPr>
        <w:ind w:right="-90" w:firstLine="567"/>
        <w:jc w:val="both"/>
        <w:rPr>
          <w:rFonts w:ascii="GHEA Grapalat" w:hAnsi="GHEA Grapalat"/>
          <w:color w:val="000000" w:themeColor="text1"/>
        </w:rPr>
      </w:pPr>
      <w:r w:rsidRPr="00B32198">
        <w:rPr>
          <w:rFonts w:ascii="GHEA Grapalat" w:hAnsi="GHEA Grapalat"/>
          <w:color w:val="000000" w:themeColor="text1"/>
        </w:rPr>
        <w:br/>
        <w:t xml:space="preserve"> </w:t>
      </w:r>
      <w:r w:rsidRPr="00B32198">
        <w:rPr>
          <w:rFonts w:ascii="GHEA Grapalat" w:hAnsi="GHEA Grapalat"/>
          <w:color w:val="000000" w:themeColor="text1"/>
        </w:rPr>
        <w:tab/>
        <w:t>б) в качестве документа, обосновывающего соответствие квалификационному критерию, участник представляет сведения о персонале, предлагаемом для исполнения договора, в следующем виде:</w:t>
      </w:r>
    </w:p>
    <w:p w14:paraId="67D8780F" w14:textId="77777777" w:rsidR="00C45C1D" w:rsidRPr="00B32198" w:rsidRDefault="00C45C1D" w:rsidP="00C45C1D">
      <w:pPr>
        <w:ind w:right="-90" w:firstLine="567"/>
        <w:jc w:val="both"/>
        <w:rPr>
          <w:rFonts w:ascii="GHEA Grapalat" w:hAnsi="GHEA Grapalat"/>
          <w:color w:val="000000" w:themeColor="text1"/>
          <w:lang w:val="hy-AM"/>
        </w:rPr>
      </w:pPr>
    </w:p>
    <w:tbl>
      <w:tblPr>
        <w:tblW w:w="9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3"/>
        <w:gridCol w:w="2167"/>
        <w:gridCol w:w="3240"/>
      </w:tblGrid>
      <w:tr w:rsidR="00C45C1D" w:rsidRPr="0059212D" w14:paraId="10426543" w14:textId="77777777" w:rsidTr="009166D2">
        <w:trPr>
          <w:jc w:val="center"/>
        </w:trPr>
        <w:tc>
          <w:tcPr>
            <w:tcW w:w="9898" w:type="dxa"/>
            <w:gridSpan w:val="4"/>
          </w:tcPr>
          <w:p w14:paraId="7682BABA" w14:textId="77777777" w:rsidR="00C45C1D" w:rsidRPr="00B32198" w:rsidRDefault="00C45C1D" w:rsidP="009166D2">
            <w:pPr>
              <w:ind w:firstLine="567"/>
              <w:jc w:val="center"/>
              <w:rPr>
                <w:rFonts w:ascii="GHEA Grapalat" w:hAnsi="GHEA Grapalat" w:cs="Arial"/>
                <w:color w:val="000000" w:themeColor="text1"/>
              </w:rPr>
            </w:pPr>
            <w:r w:rsidRPr="00B32198">
              <w:rPr>
                <w:rFonts w:ascii="GHEA Grapalat" w:hAnsi="GHEA Grapalat" w:cs="Sylfaen"/>
                <w:color w:val="000000" w:themeColor="text1"/>
              </w:rPr>
              <w:t>Специалисты, входящие в основной персонал</w:t>
            </w:r>
          </w:p>
        </w:tc>
      </w:tr>
      <w:tr w:rsidR="00C45C1D" w:rsidRPr="00B32198" w14:paraId="7B2D5CCC" w14:textId="77777777" w:rsidTr="009166D2">
        <w:trPr>
          <w:jc w:val="center"/>
        </w:trPr>
        <w:tc>
          <w:tcPr>
            <w:tcW w:w="1728" w:type="dxa"/>
            <w:vMerge w:val="restart"/>
            <w:vAlign w:val="center"/>
          </w:tcPr>
          <w:p w14:paraId="5E338033" w14:textId="77777777" w:rsidR="00C45C1D" w:rsidRPr="00B32198" w:rsidRDefault="00C45C1D" w:rsidP="009166D2">
            <w:pPr>
              <w:jc w:val="center"/>
              <w:rPr>
                <w:rFonts w:ascii="GHEA Grapalat" w:hAnsi="GHEA Grapalat" w:cs="Arial"/>
                <w:color w:val="000000" w:themeColor="text1"/>
              </w:rPr>
            </w:pPr>
            <w:r w:rsidRPr="00B32198">
              <w:rPr>
                <w:rFonts w:ascii="GHEA Grapalat" w:hAnsi="GHEA Grapalat" w:cs="Sylfaen"/>
                <w:color w:val="000000" w:themeColor="text1"/>
              </w:rPr>
              <w:t>Имя, фамилия</w:t>
            </w:r>
          </w:p>
        </w:tc>
        <w:tc>
          <w:tcPr>
            <w:tcW w:w="2763" w:type="dxa"/>
            <w:vMerge w:val="restart"/>
            <w:vAlign w:val="center"/>
          </w:tcPr>
          <w:p w14:paraId="78C9FB97" w14:textId="77777777" w:rsidR="00C45C1D" w:rsidRPr="00B32198" w:rsidRDefault="00C45C1D" w:rsidP="009166D2">
            <w:pPr>
              <w:jc w:val="center"/>
              <w:rPr>
                <w:rFonts w:ascii="GHEA Grapalat" w:hAnsi="GHEA Grapalat" w:cs="Arial"/>
                <w:color w:val="000000" w:themeColor="text1"/>
              </w:rPr>
            </w:pPr>
            <w:r w:rsidRPr="00B32198">
              <w:rPr>
                <w:rFonts w:ascii="GHEA Grapalat" w:hAnsi="GHEA Grapalat" w:cs="Sylfaen"/>
                <w:color w:val="000000" w:themeColor="text1"/>
              </w:rPr>
              <w:t>Квалификация</w:t>
            </w:r>
          </w:p>
        </w:tc>
        <w:tc>
          <w:tcPr>
            <w:tcW w:w="5407" w:type="dxa"/>
            <w:gridSpan w:val="2"/>
          </w:tcPr>
          <w:p w14:paraId="77C5D29A" w14:textId="77777777" w:rsidR="00C45C1D" w:rsidRPr="00B32198" w:rsidRDefault="00C45C1D" w:rsidP="009166D2">
            <w:pPr>
              <w:ind w:firstLine="567"/>
              <w:jc w:val="center"/>
              <w:rPr>
                <w:rFonts w:ascii="GHEA Grapalat" w:hAnsi="GHEA Grapalat" w:cs="Arial"/>
                <w:color w:val="000000" w:themeColor="text1"/>
              </w:rPr>
            </w:pPr>
            <w:r w:rsidRPr="00B32198">
              <w:rPr>
                <w:rFonts w:ascii="GHEA Grapalat" w:hAnsi="GHEA Grapalat" w:cs="Sylfaen"/>
                <w:color w:val="000000" w:themeColor="text1"/>
              </w:rPr>
              <w:t>Рабочий опыт</w:t>
            </w:r>
          </w:p>
        </w:tc>
      </w:tr>
      <w:tr w:rsidR="00C45C1D" w:rsidRPr="0059212D" w14:paraId="4E107971" w14:textId="77777777" w:rsidTr="009166D2">
        <w:trPr>
          <w:jc w:val="center"/>
        </w:trPr>
        <w:tc>
          <w:tcPr>
            <w:tcW w:w="1728" w:type="dxa"/>
            <w:vMerge/>
          </w:tcPr>
          <w:p w14:paraId="164DEBE2" w14:textId="77777777" w:rsidR="00C45C1D" w:rsidRPr="00B32198" w:rsidRDefault="00C45C1D" w:rsidP="009166D2">
            <w:pPr>
              <w:ind w:firstLine="567"/>
              <w:jc w:val="center"/>
              <w:rPr>
                <w:rFonts w:ascii="GHEA Grapalat" w:hAnsi="GHEA Grapalat" w:cs="Arial Armenian"/>
                <w:color w:val="000000" w:themeColor="text1"/>
              </w:rPr>
            </w:pPr>
          </w:p>
        </w:tc>
        <w:tc>
          <w:tcPr>
            <w:tcW w:w="2763" w:type="dxa"/>
            <w:vMerge/>
          </w:tcPr>
          <w:p w14:paraId="465EF4A0" w14:textId="77777777" w:rsidR="00C45C1D" w:rsidRPr="00B32198" w:rsidRDefault="00C45C1D" w:rsidP="009166D2">
            <w:pPr>
              <w:ind w:firstLine="567"/>
              <w:jc w:val="center"/>
              <w:rPr>
                <w:rFonts w:ascii="GHEA Grapalat" w:hAnsi="GHEA Grapalat" w:cs="Arial Armenian"/>
                <w:color w:val="000000" w:themeColor="text1"/>
              </w:rPr>
            </w:pPr>
          </w:p>
        </w:tc>
        <w:tc>
          <w:tcPr>
            <w:tcW w:w="2167" w:type="dxa"/>
          </w:tcPr>
          <w:p w14:paraId="43DB6874" w14:textId="77777777" w:rsidR="00C45C1D" w:rsidRPr="00B32198" w:rsidRDefault="00C45C1D" w:rsidP="009166D2">
            <w:pPr>
              <w:jc w:val="center"/>
              <w:rPr>
                <w:rFonts w:ascii="GHEA Grapalat" w:hAnsi="GHEA Grapalat" w:cs="Arial"/>
                <w:color w:val="000000" w:themeColor="text1"/>
              </w:rPr>
            </w:pPr>
            <w:r w:rsidRPr="00B32198">
              <w:rPr>
                <w:rFonts w:ascii="GHEA Grapalat" w:hAnsi="GHEA Grapalat" w:cs="Sylfaen"/>
                <w:color w:val="000000" w:themeColor="text1"/>
              </w:rPr>
              <w:t>Период времени</w:t>
            </w:r>
          </w:p>
        </w:tc>
        <w:tc>
          <w:tcPr>
            <w:tcW w:w="3240" w:type="dxa"/>
            <w:vAlign w:val="center"/>
          </w:tcPr>
          <w:p w14:paraId="53430B2C" w14:textId="77777777" w:rsidR="00C45C1D" w:rsidRPr="00B32198" w:rsidRDefault="00C45C1D" w:rsidP="009166D2">
            <w:pPr>
              <w:jc w:val="center"/>
              <w:rPr>
                <w:rFonts w:ascii="GHEA Grapalat" w:hAnsi="GHEA Grapalat" w:cs="Arial"/>
                <w:color w:val="000000" w:themeColor="text1"/>
              </w:rPr>
            </w:pPr>
            <w:r w:rsidRPr="00B32198">
              <w:rPr>
                <w:rFonts w:ascii="GHEA Grapalat" w:hAnsi="GHEA Grapalat" w:cs="Sylfaen"/>
                <w:color w:val="000000" w:themeColor="text1"/>
              </w:rPr>
              <w:t>Сфера деятельности и проделанная работа</w:t>
            </w:r>
          </w:p>
        </w:tc>
      </w:tr>
      <w:tr w:rsidR="00C45C1D" w:rsidRPr="00B32198" w14:paraId="7DC96A95" w14:textId="77777777" w:rsidTr="009166D2">
        <w:trPr>
          <w:jc w:val="center"/>
        </w:trPr>
        <w:tc>
          <w:tcPr>
            <w:tcW w:w="1728" w:type="dxa"/>
          </w:tcPr>
          <w:p w14:paraId="690FB173" w14:textId="77777777" w:rsidR="00C45C1D" w:rsidRPr="00B32198" w:rsidRDefault="00C45C1D" w:rsidP="009166D2">
            <w:pPr>
              <w:jc w:val="center"/>
              <w:rPr>
                <w:rFonts w:ascii="GHEA Grapalat" w:hAnsi="GHEA Grapalat" w:cs="Arial Armenian"/>
                <w:color w:val="000000" w:themeColor="text1"/>
              </w:rPr>
            </w:pPr>
            <w:r w:rsidRPr="00B32198">
              <w:rPr>
                <w:rFonts w:ascii="GHEA Grapalat" w:hAnsi="GHEA Grapalat" w:cs="Arial Armenian"/>
                <w:color w:val="000000" w:themeColor="text1"/>
              </w:rPr>
              <w:t>1.</w:t>
            </w:r>
          </w:p>
        </w:tc>
        <w:tc>
          <w:tcPr>
            <w:tcW w:w="2763" w:type="dxa"/>
          </w:tcPr>
          <w:p w14:paraId="1A177AF8" w14:textId="77777777" w:rsidR="00C45C1D" w:rsidRPr="00B32198" w:rsidRDefault="00C45C1D" w:rsidP="009166D2">
            <w:pPr>
              <w:jc w:val="center"/>
              <w:rPr>
                <w:rFonts w:ascii="GHEA Grapalat" w:hAnsi="GHEA Grapalat" w:cs="Arial Armenian"/>
                <w:color w:val="000000" w:themeColor="text1"/>
                <w:lang w:val="hy-AM"/>
              </w:rPr>
            </w:pPr>
          </w:p>
        </w:tc>
        <w:tc>
          <w:tcPr>
            <w:tcW w:w="2167" w:type="dxa"/>
          </w:tcPr>
          <w:p w14:paraId="11D54F0B" w14:textId="77777777" w:rsidR="00C45C1D" w:rsidRPr="00B32198" w:rsidRDefault="00C45C1D" w:rsidP="009166D2">
            <w:pPr>
              <w:ind w:firstLine="567"/>
              <w:jc w:val="center"/>
              <w:rPr>
                <w:rFonts w:ascii="GHEA Grapalat" w:hAnsi="GHEA Grapalat" w:cs="Arial Armenian"/>
                <w:color w:val="000000" w:themeColor="text1"/>
                <w:lang w:val="hy-AM"/>
              </w:rPr>
            </w:pPr>
          </w:p>
        </w:tc>
        <w:tc>
          <w:tcPr>
            <w:tcW w:w="3240" w:type="dxa"/>
          </w:tcPr>
          <w:p w14:paraId="3F460F65" w14:textId="77777777" w:rsidR="00C45C1D" w:rsidRPr="00B32198" w:rsidRDefault="00C45C1D" w:rsidP="009166D2">
            <w:pPr>
              <w:jc w:val="center"/>
              <w:rPr>
                <w:rFonts w:ascii="GHEA Grapalat" w:hAnsi="GHEA Grapalat" w:cs="Arial Armenian"/>
                <w:color w:val="000000" w:themeColor="text1"/>
                <w:lang w:val="hy-AM"/>
              </w:rPr>
            </w:pPr>
          </w:p>
        </w:tc>
      </w:tr>
      <w:tr w:rsidR="00C45C1D" w:rsidRPr="00B32198" w14:paraId="6AD2D615" w14:textId="77777777" w:rsidTr="009166D2">
        <w:trPr>
          <w:jc w:val="center"/>
        </w:trPr>
        <w:tc>
          <w:tcPr>
            <w:tcW w:w="1728" w:type="dxa"/>
          </w:tcPr>
          <w:p w14:paraId="330ACE9D" w14:textId="77777777" w:rsidR="00C45C1D" w:rsidRPr="00B32198" w:rsidRDefault="00C45C1D" w:rsidP="009166D2">
            <w:pPr>
              <w:jc w:val="center"/>
              <w:rPr>
                <w:rFonts w:ascii="GHEA Grapalat" w:hAnsi="GHEA Grapalat" w:cs="Arial Armenian"/>
                <w:color w:val="000000" w:themeColor="text1"/>
                <w:lang w:val="hy-AM"/>
              </w:rPr>
            </w:pPr>
            <w:r w:rsidRPr="00B32198">
              <w:rPr>
                <w:rFonts w:ascii="GHEA Grapalat" w:hAnsi="GHEA Grapalat" w:cs="Arial Armenian"/>
                <w:color w:val="000000" w:themeColor="text1"/>
                <w:lang w:val="hy-AM"/>
              </w:rPr>
              <w:t>2.</w:t>
            </w:r>
          </w:p>
        </w:tc>
        <w:tc>
          <w:tcPr>
            <w:tcW w:w="2763" w:type="dxa"/>
          </w:tcPr>
          <w:p w14:paraId="40A539DF" w14:textId="77777777" w:rsidR="00C45C1D" w:rsidRPr="00B32198" w:rsidRDefault="00C45C1D" w:rsidP="009166D2">
            <w:pPr>
              <w:jc w:val="center"/>
              <w:rPr>
                <w:rFonts w:ascii="GHEA Grapalat" w:hAnsi="GHEA Grapalat" w:cs="Arial Armenian"/>
                <w:color w:val="000000" w:themeColor="text1"/>
                <w:lang w:val="hy-AM"/>
              </w:rPr>
            </w:pPr>
          </w:p>
        </w:tc>
        <w:tc>
          <w:tcPr>
            <w:tcW w:w="2167" w:type="dxa"/>
          </w:tcPr>
          <w:p w14:paraId="1DA9FBE0" w14:textId="77777777" w:rsidR="00C45C1D" w:rsidRPr="00B32198" w:rsidRDefault="00C45C1D" w:rsidP="009166D2">
            <w:pPr>
              <w:ind w:firstLine="567"/>
              <w:jc w:val="center"/>
              <w:rPr>
                <w:rFonts w:ascii="GHEA Grapalat" w:hAnsi="GHEA Grapalat" w:cs="Arial Armenian"/>
                <w:color w:val="000000" w:themeColor="text1"/>
                <w:lang w:val="hy-AM"/>
              </w:rPr>
            </w:pPr>
          </w:p>
        </w:tc>
        <w:tc>
          <w:tcPr>
            <w:tcW w:w="3240" w:type="dxa"/>
          </w:tcPr>
          <w:p w14:paraId="1D308E61" w14:textId="77777777" w:rsidR="00C45C1D" w:rsidRPr="00B32198" w:rsidRDefault="00C45C1D" w:rsidP="009166D2">
            <w:pPr>
              <w:jc w:val="center"/>
              <w:rPr>
                <w:rFonts w:ascii="GHEA Grapalat" w:hAnsi="GHEA Grapalat" w:cs="Arial Armenian"/>
                <w:color w:val="000000" w:themeColor="text1"/>
                <w:lang w:val="hy-AM"/>
              </w:rPr>
            </w:pPr>
          </w:p>
        </w:tc>
      </w:tr>
      <w:tr w:rsidR="00C45C1D" w:rsidRPr="00B32198" w14:paraId="01EF7F7F" w14:textId="77777777" w:rsidTr="009166D2">
        <w:trPr>
          <w:jc w:val="center"/>
        </w:trPr>
        <w:tc>
          <w:tcPr>
            <w:tcW w:w="1728" w:type="dxa"/>
          </w:tcPr>
          <w:p w14:paraId="356BE255" w14:textId="77777777" w:rsidR="00C45C1D" w:rsidRPr="00B32198" w:rsidRDefault="00C45C1D" w:rsidP="009166D2">
            <w:pPr>
              <w:jc w:val="center"/>
              <w:rPr>
                <w:rFonts w:ascii="GHEA Grapalat" w:hAnsi="GHEA Grapalat" w:cs="Arial Armenian"/>
                <w:color w:val="000000" w:themeColor="text1"/>
                <w:lang w:val="hy-AM"/>
              </w:rPr>
            </w:pPr>
            <w:r w:rsidRPr="00B32198">
              <w:rPr>
                <w:rFonts w:ascii="GHEA Grapalat" w:hAnsi="GHEA Grapalat" w:cs="Arial Armenian"/>
                <w:color w:val="000000" w:themeColor="text1"/>
                <w:lang w:val="hy-AM"/>
              </w:rPr>
              <w:t>3.</w:t>
            </w:r>
          </w:p>
        </w:tc>
        <w:tc>
          <w:tcPr>
            <w:tcW w:w="2763" w:type="dxa"/>
          </w:tcPr>
          <w:p w14:paraId="06D6B6B7" w14:textId="77777777" w:rsidR="00C45C1D" w:rsidRPr="00B32198" w:rsidRDefault="00C45C1D" w:rsidP="009166D2">
            <w:pPr>
              <w:jc w:val="center"/>
              <w:rPr>
                <w:rFonts w:ascii="GHEA Grapalat" w:hAnsi="GHEA Grapalat" w:cs="Arial Armenian"/>
                <w:color w:val="000000" w:themeColor="text1"/>
                <w:lang w:val="hy-AM"/>
              </w:rPr>
            </w:pPr>
          </w:p>
        </w:tc>
        <w:tc>
          <w:tcPr>
            <w:tcW w:w="2167" w:type="dxa"/>
          </w:tcPr>
          <w:p w14:paraId="762C4A2B" w14:textId="77777777" w:rsidR="00C45C1D" w:rsidRPr="00B32198" w:rsidRDefault="00C45C1D" w:rsidP="009166D2">
            <w:pPr>
              <w:ind w:firstLine="567"/>
              <w:jc w:val="center"/>
              <w:rPr>
                <w:rFonts w:ascii="GHEA Grapalat" w:hAnsi="GHEA Grapalat" w:cs="Arial Armenian"/>
                <w:color w:val="000000" w:themeColor="text1"/>
                <w:lang w:val="hy-AM"/>
              </w:rPr>
            </w:pPr>
          </w:p>
        </w:tc>
        <w:tc>
          <w:tcPr>
            <w:tcW w:w="3240" w:type="dxa"/>
          </w:tcPr>
          <w:p w14:paraId="1C263C99" w14:textId="77777777" w:rsidR="00C45C1D" w:rsidRPr="00B32198" w:rsidRDefault="00C45C1D" w:rsidP="009166D2">
            <w:pPr>
              <w:jc w:val="center"/>
              <w:rPr>
                <w:rFonts w:ascii="GHEA Grapalat" w:hAnsi="GHEA Grapalat" w:cs="Arial Armenian"/>
                <w:color w:val="000000" w:themeColor="text1"/>
                <w:lang w:val="hy-AM"/>
              </w:rPr>
            </w:pPr>
          </w:p>
        </w:tc>
      </w:tr>
    </w:tbl>
    <w:p w14:paraId="5BFACA4E" w14:textId="77777777" w:rsidR="00C45C1D" w:rsidRPr="00B32198" w:rsidRDefault="00C45C1D" w:rsidP="00C45C1D">
      <w:pPr>
        <w:ind w:firstLine="567"/>
        <w:jc w:val="both"/>
        <w:rPr>
          <w:rFonts w:ascii="GHEA Grapalat" w:hAnsi="GHEA Grapalat" w:cs="Sylfaen"/>
          <w:color w:val="000000" w:themeColor="text1"/>
          <w:lang w:val="hy-AM"/>
        </w:rPr>
      </w:pPr>
    </w:p>
    <w:p w14:paraId="3F3001C2" w14:textId="77777777" w:rsidR="00C45C1D" w:rsidRPr="00B32198" w:rsidRDefault="00C45C1D" w:rsidP="00C45C1D">
      <w:pPr>
        <w:ind w:firstLine="708"/>
        <w:jc w:val="both"/>
        <w:rPr>
          <w:rFonts w:ascii="GHEA Grapalat" w:hAnsi="GHEA Grapalat"/>
          <w:color w:val="000000" w:themeColor="text1"/>
        </w:rPr>
      </w:pPr>
      <w:r w:rsidRPr="00B32198">
        <w:rPr>
          <w:rFonts w:ascii="GHEA Grapalat" w:hAnsi="GHEA Grapalat"/>
          <w:color w:val="000000" w:themeColor="text1"/>
        </w:rPr>
        <w:t xml:space="preserve">При этом, в целях обоснования наличия трудовых ресурсов Участник представляет письменные согласия, подтверждённые специалистом (специалистами), включёнными в предлагаемый состав персонала, с чётким указанием их участия в соответствующем лоте, на привлечение указанных специалистов к оказанию предоставляемых услуг, а также копии паспортов специалистов и документов, подтверждающих их квалификацию, включая </w:t>
      </w:r>
      <w:r w:rsidRPr="00B32198">
        <w:rPr>
          <w:rFonts w:ascii="GHEA Grapalat" w:hAnsi="GHEA Grapalat"/>
          <w:color w:val="000000" w:themeColor="text1"/>
        </w:rPr>
        <w:lastRenderedPageBreak/>
        <w:t>сертификат, выданный Комитетом градостроительства Республики Армения, и иные подтверждающие документы.</w:t>
      </w:r>
    </w:p>
    <w:p w14:paraId="2FC03DC7" w14:textId="77777777" w:rsidR="00C45C1D" w:rsidRPr="00B32198" w:rsidRDefault="00C45C1D" w:rsidP="00C45C1D">
      <w:pPr>
        <w:ind w:firstLine="708"/>
        <w:jc w:val="both"/>
        <w:rPr>
          <w:rFonts w:ascii="GHEA Grapalat" w:hAnsi="GHEA Grapalat"/>
          <w:color w:val="000000" w:themeColor="text1"/>
        </w:rPr>
      </w:pPr>
      <w:r w:rsidRPr="00B32198">
        <w:rPr>
          <w:rFonts w:ascii="GHEA Grapalat" w:hAnsi="GHEA Grapalat"/>
          <w:color w:val="000000" w:themeColor="text1"/>
        </w:rPr>
        <w:t>Квалификация Участника по данному критерию считается достаточной, если он обеспечивает соблюдение условий и требований, предусмотренных настоящим подпунктом.</w:t>
      </w:r>
    </w:p>
    <w:p w14:paraId="7D0ECE03" w14:textId="77777777" w:rsidR="00C45C1D" w:rsidRPr="00B32198" w:rsidRDefault="00C45C1D" w:rsidP="00C45C1D">
      <w:pPr>
        <w:ind w:firstLine="708"/>
        <w:jc w:val="both"/>
        <w:rPr>
          <w:rFonts w:ascii="GHEA Grapalat" w:hAnsi="GHEA Grapalat"/>
          <w:color w:val="000000" w:themeColor="text1"/>
        </w:rPr>
      </w:pPr>
      <w:r w:rsidRPr="00B32198">
        <w:rPr>
          <w:rFonts w:ascii="GHEA Grapalat" w:hAnsi="GHEA Grapalat"/>
          <w:color w:val="000000" w:themeColor="text1"/>
        </w:rPr>
        <w:t>Соответствие участников квалификационным критериям оценивается следующим образом:</w:t>
      </w:r>
    </w:p>
    <w:p w14:paraId="3C02374F" w14:textId="77777777" w:rsidR="00C45C1D" w:rsidRPr="00B32198" w:rsidRDefault="00C45C1D" w:rsidP="00C45C1D">
      <w:pPr>
        <w:ind w:firstLine="708"/>
        <w:jc w:val="both"/>
        <w:rPr>
          <w:rFonts w:ascii="GHEA Grapalat" w:hAnsi="GHEA Grapalat"/>
          <w:b/>
          <w:bCs/>
          <w:color w:val="000000" w:themeColor="text1"/>
          <w:lang w:val="hy-AM"/>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95"/>
        <w:gridCol w:w="1758"/>
        <w:gridCol w:w="4967"/>
      </w:tblGrid>
      <w:tr w:rsidR="00C45C1D" w:rsidRPr="00B32198" w14:paraId="1C090144" w14:textId="77777777" w:rsidTr="00C45C1D">
        <w:trPr>
          <w:trHeight w:val="719"/>
        </w:trPr>
        <w:tc>
          <w:tcPr>
            <w:tcW w:w="67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C10B308" w14:textId="77777777" w:rsidR="00C45C1D" w:rsidRPr="00B32198" w:rsidRDefault="00C45C1D" w:rsidP="009166D2">
            <w:pPr>
              <w:jc w:val="center"/>
              <w:rPr>
                <w:rFonts w:ascii="GHEA Grapalat" w:hAnsi="GHEA Grapalat"/>
                <w:b/>
                <w:color w:val="000000" w:themeColor="text1"/>
              </w:rPr>
            </w:pPr>
            <w:r w:rsidRPr="00B32198">
              <w:rPr>
                <w:rFonts w:ascii="GHEA Grapalat" w:hAnsi="GHEA Grapalat"/>
                <w:b/>
                <w:color w:val="000000" w:themeColor="text1"/>
              </w:rPr>
              <w:t>N</w:t>
            </w:r>
          </w:p>
        </w:tc>
        <w:tc>
          <w:tcPr>
            <w:tcW w:w="249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7B111DF" w14:textId="77777777" w:rsidR="00C45C1D" w:rsidRPr="00B32198" w:rsidRDefault="00C45C1D" w:rsidP="009166D2">
            <w:pPr>
              <w:jc w:val="center"/>
              <w:rPr>
                <w:rFonts w:ascii="GHEA Grapalat" w:hAnsi="GHEA Grapalat"/>
                <w:b/>
                <w:color w:val="000000" w:themeColor="text1"/>
              </w:rPr>
            </w:pPr>
            <w:r w:rsidRPr="00B32198">
              <w:rPr>
                <w:rFonts w:ascii="GHEA Grapalat" w:hAnsi="GHEA Grapalat"/>
                <w:b/>
                <w:color w:val="000000" w:themeColor="text1"/>
              </w:rPr>
              <w:t>Квалификационные критерии</w:t>
            </w:r>
          </w:p>
        </w:tc>
        <w:tc>
          <w:tcPr>
            <w:tcW w:w="1758"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F077B4C" w14:textId="77777777" w:rsidR="00C45C1D" w:rsidRPr="00B32198" w:rsidRDefault="00C45C1D" w:rsidP="009166D2">
            <w:pPr>
              <w:jc w:val="center"/>
              <w:rPr>
                <w:rFonts w:ascii="GHEA Grapalat" w:hAnsi="GHEA Grapalat"/>
                <w:b/>
                <w:color w:val="000000" w:themeColor="text1"/>
              </w:rPr>
            </w:pPr>
            <w:r w:rsidRPr="00B32198">
              <w:rPr>
                <w:rFonts w:ascii="GHEA Grapalat" w:hAnsi="GHEA Grapalat"/>
                <w:b/>
                <w:color w:val="000000" w:themeColor="text1"/>
              </w:rPr>
              <w:t>Баллы</w:t>
            </w:r>
          </w:p>
        </w:tc>
        <w:tc>
          <w:tcPr>
            <w:tcW w:w="4967" w:type="dxa"/>
            <w:tcBorders>
              <w:top w:val="single" w:sz="4" w:space="0" w:color="auto"/>
              <w:left w:val="single" w:sz="4" w:space="0" w:color="auto"/>
              <w:bottom w:val="single" w:sz="4" w:space="0" w:color="auto"/>
              <w:right w:val="single" w:sz="4" w:space="0" w:color="auto"/>
            </w:tcBorders>
            <w:shd w:val="clear" w:color="auto" w:fill="DEEAF6"/>
            <w:vAlign w:val="center"/>
          </w:tcPr>
          <w:p w14:paraId="2D11B993" w14:textId="77777777" w:rsidR="00C45C1D" w:rsidRPr="00B32198" w:rsidRDefault="00C45C1D" w:rsidP="009166D2">
            <w:pPr>
              <w:jc w:val="center"/>
              <w:rPr>
                <w:rFonts w:ascii="GHEA Grapalat" w:hAnsi="GHEA Grapalat"/>
                <w:b/>
                <w:color w:val="000000" w:themeColor="text1"/>
              </w:rPr>
            </w:pPr>
            <w:r w:rsidRPr="00B32198">
              <w:rPr>
                <w:rFonts w:ascii="GHEA Grapalat" w:hAnsi="GHEA Grapalat"/>
                <w:b/>
                <w:color w:val="000000" w:themeColor="text1"/>
              </w:rPr>
              <w:t>Требования, установленные для оценки</w:t>
            </w:r>
          </w:p>
        </w:tc>
      </w:tr>
      <w:tr w:rsidR="00C45C1D" w:rsidRPr="0059212D" w14:paraId="2320EA8C" w14:textId="77777777" w:rsidTr="00C45C1D">
        <w:trPr>
          <w:trHeight w:val="1320"/>
        </w:trPr>
        <w:tc>
          <w:tcPr>
            <w:tcW w:w="675" w:type="dxa"/>
            <w:tcBorders>
              <w:top w:val="single" w:sz="4" w:space="0" w:color="auto"/>
              <w:left w:val="single" w:sz="4" w:space="0" w:color="auto"/>
              <w:bottom w:val="single" w:sz="4" w:space="0" w:color="auto"/>
              <w:right w:val="single" w:sz="4" w:space="0" w:color="auto"/>
            </w:tcBorders>
            <w:vAlign w:val="center"/>
          </w:tcPr>
          <w:p w14:paraId="20823E69" w14:textId="77777777" w:rsidR="00C45C1D" w:rsidRPr="00B32198" w:rsidRDefault="00C45C1D" w:rsidP="009166D2">
            <w:pPr>
              <w:jc w:val="center"/>
              <w:rPr>
                <w:rFonts w:ascii="GHEA Grapalat" w:hAnsi="GHEA Grapalat"/>
                <w:bCs/>
                <w:color w:val="000000" w:themeColor="text1"/>
              </w:rPr>
            </w:pPr>
            <w:r w:rsidRPr="00B32198">
              <w:rPr>
                <w:rFonts w:ascii="GHEA Grapalat" w:hAnsi="GHEA Grapalat"/>
                <w:bCs/>
                <w:color w:val="000000" w:themeColor="text1"/>
              </w:rPr>
              <w:t>1</w:t>
            </w:r>
          </w:p>
        </w:tc>
        <w:tc>
          <w:tcPr>
            <w:tcW w:w="2495" w:type="dxa"/>
            <w:tcBorders>
              <w:top w:val="single" w:sz="4" w:space="0" w:color="auto"/>
              <w:left w:val="single" w:sz="4" w:space="0" w:color="auto"/>
              <w:bottom w:val="single" w:sz="4" w:space="0" w:color="auto"/>
              <w:right w:val="single" w:sz="4" w:space="0" w:color="auto"/>
            </w:tcBorders>
            <w:vAlign w:val="center"/>
          </w:tcPr>
          <w:p w14:paraId="3FA0F82B" w14:textId="77777777" w:rsidR="00C45C1D" w:rsidRPr="00B32198" w:rsidRDefault="00C45C1D" w:rsidP="009166D2">
            <w:pPr>
              <w:pStyle w:val="NormalWeb"/>
              <w:jc w:val="both"/>
              <w:rPr>
                <w:rFonts w:ascii="GHEA Grapalat" w:hAnsi="GHEA Grapalat"/>
                <w:bCs/>
                <w:color w:val="000000" w:themeColor="text1"/>
                <w:sz w:val="22"/>
                <w:szCs w:val="22"/>
              </w:rPr>
            </w:pPr>
          </w:p>
          <w:p w14:paraId="1D5D620A" w14:textId="77777777" w:rsidR="00C45C1D" w:rsidRPr="00B32198" w:rsidRDefault="00C45C1D" w:rsidP="009166D2">
            <w:pPr>
              <w:jc w:val="center"/>
              <w:rPr>
                <w:rFonts w:ascii="GHEA Grapalat" w:hAnsi="GHEA Grapalat"/>
                <w:bCs/>
                <w:color w:val="000000" w:themeColor="text1"/>
              </w:rPr>
            </w:pPr>
            <w:r w:rsidRPr="00B32198">
              <w:rPr>
                <w:rFonts w:ascii="GHEA Grapalat" w:hAnsi="GHEA Grapalat"/>
                <w:bCs/>
                <w:color w:val="000000" w:themeColor="text1"/>
              </w:rPr>
              <w:t>Профессиональный опыт (ПО1)</w:t>
            </w:r>
          </w:p>
        </w:tc>
        <w:tc>
          <w:tcPr>
            <w:tcW w:w="1758" w:type="dxa"/>
            <w:tcBorders>
              <w:top w:val="single" w:sz="4" w:space="0" w:color="auto"/>
              <w:left w:val="single" w:sz="4" w:space="0" w:color="auto"/>
              <w:bottom w:val="single" w:sz="4" w:space="0" w:color="auto"/>
              <w:right w:val="single" w:sz="4" w:space="0" w:color="auto"/>
            </w:tcBorders>
            <w:vAlign w:val="center"/>
          </w:tcPr>
          <w:p w14:paraId="2286DA00" w14:textId="77777777" w:rsidR="00C45C1D" w:rsidRPr="00B32198" w:rsidRDefault="00C45C1D" w:rsidP="009166D2">
            <w:pPr>
              <w:jc w:val="center"/>
              <w:rPr>
                <w:rFonts w:ascii="GHEA Grapalat" w:hAnsi="GHEA Grapalat"/>
                <w:bCs/>
                <w:color w:val="000000" w:themeColor="text1"/>
              </w:rPr>
            </w:pPr>
            <w:r w:rsidRPr="00B32198">
              <w:rPr>
                <w:rFonts w:ascii="GHEA Grapalat" w:hAnsi="GHEA Grapalat"/>
                <w:bCs/>
                <w:color w:val="000000" w:themeColor="text1"/>
              </w:rPr>
              <w:t>20-40</w:t>
            </w:r>
          </w:p>
        </w:tc>
        <w:tc>
          <w:tcPr>
            <w:tcW w:w="4967" w:type="dxa"/>
            <w:tcBorders>
              <w:top w:val="single" w:sz="4" w:space="0" w:color="auto"/>
              <w:left w:val="single" w:sz="4" w:space="0" w:color="auto"/>
              <w:bottom w:val="single" w:sz="4" w:space="0" w:color="auto"/>
              <w:right w:val="single" w:sz="4" w:space="0" w:color="auto"/>
            </w:tcBorders>
            <w:vAlign w:val="center"/>
          </w:tcPr>
          <w:p w14:paraId="2A65E69A" w14:textId="77777777" w:rsidR="00C45C1D" w:rsidRPr="00B32198" w:rsidRDefault="00C45C1D" w:rsidP="009166D2">
            <w:pPr>
              <w:jc w:val="both"/>
              <w:rPr>
                <w:rFonts w:ascii="GHEA Grapalat" w:hAnsi="GHEA Grapalat"/>
                <w:color w:val="000000" w:themeColor="text1"/>
              </w:rPr>
            </w:pPr>
            <w:r w:rsidRPr="00B32198">
              <w:rPr>
                <w:rFonts w:ascii="GHEA Grapalat" w:hAnsi="GHEA Grapalat"/>
                <w:color w:val="000000" w:themeColor="text1"/>
              </w:rPr>
              <w:t>Минимальный порог оценки устанавливается на уровне 20 баллов.</w:t>
            </w:r>
          </w:p>
          <w:p w14:paraId="224C690E" w14:textId="77777777" w:rsidR="00C45C1D" w:rsidRPr="00B32198" w:rsidRDefault="00C45C1D" w:rsidP="009166D2">
            <w:pPr>
              <w:jc w:val="both"/>
              <w:rPr>
                <w:rFonts w:ascii="GHEA Grapalat" w:hAnsi="GHEA Grapalat"/>
                <w:color w:val="000000" w:themeColor="text1"/>
              </w:rPr>
            </w:pPr>
            <w:r w:rsidRPr="00B32198">
              <w:rPr>
                <w:rFonts w:ascii="GHEA Grapalat" w:hAnsi="GHEA Grapalat"/>
                <w:color w:val="000000" w:themeColor="text1"/>
              </w:rPr>
              <w:t>Минимальный балл присуждается при представлении двух пакетов договоров, соответствующих условиям, предъявляемым к опыту, указанным в пункте 2.4.1.</w:t>
            </w:r>
          </w:p>
          <w:p w14:paraId="68670005" w14:textId="77777777" w:rsidR="00C45C1D" w:rsidRPr="00B32198" w:rsidRDefault="00C45C1D" w:rsidP="009166D2">
            <w:pPr>
              <w:jc w:val="both"/>
              <w:rPr>
                <w:rFonts w:ascii="GHEA Grapalat" w:hAnsi="GHEA Grapalat"/>
                <w:color w:val="000000" w:themeColor="text1"/>
              </w:rPr>
            </w:pPr>
            <w:r w:rsidRPr="00B32198">
              <w:rPr>
                <w:rFonts w:ascii="GHEA Grapalat" w:hAnsi="GHEA Grapalat"/>
                <w:color w:val="000000" w:themeColor="text1"/>
              </w:rPr>
              <w:t>Каждый дополнительный представленный аналогичный пакет договоров получает дополнительно 10 баллов.</w:t>
            </w:r>
          </w:p>
          <w:p w14:paraId="5278BA06" w14:textId="77777777" w:rsidR="00C45C1D" w:rsidRPr="00B32198" w:rsidRDefault="00C45C1D" w:rsidP="009166D2">
            <w:pPr>
              <w:jc w:val="both"/>
              <w:rPr>
                <w:rFonts w:ascii="GHEA Grapalat" w:hAnsi="GHEA Grapalat"/>
                <w:color w:val="000000" w:themeColor="text1"/>
              </w:rPr>
            </w:pPr>
            <w:r w:rsidRPr="00B32198">
              <w:rPr>
                <w:rFonts w:ascii="GHEA Grapalat" w:hAnsi="GHEA Grapalat"/>
                <w:color w:val="000000" w:themeColor="text1"/>
              </w:rPr>
              <w:t>Максимальная оценка не может превышать 40 баллов.</w:t>
            </w:r>
          </w:p>
          <w:p w14:paraId="7C855BD5" w14:textId="77777777" w:rsidR="00C45C1D" w:rsidRPr="00B32198" w:rsidRDefault="00C45C1D" w:rsidP="009166D2">
            <w:pPr>
              <w:jc w:val="both"/>
              <w:rPr>
                <w:rFonts w:ascii="GHEA Grapalat" w:hAnsi="GHEA Grapalat"/>
                <w:b/>
                <w:color w:val="000000" w:themeColor="text1"/>
              </w:rPr>
            </w:pPr>
            <w:r w:rsidRPr="00B32198">
              <w:rPr>
                <w:rFonts w:ascii="GHEA Grapalat" w:hAnsi="GHEA Grapalat"/>
                <w:color w:val="000000" w:themeColor="text1"/>
              </w:rPr>
              <w:t>Рассматриваются только полностью выполненные (завершённые) договоры.</w:t>
            </w:r>
          </w:p>
        </w:tc>
      </w:tr>
      <w:tr w:rsidR="00C45C1D" w:rsidRPr="0059212D" w14:paraId="7957CFE3" w14:textId="77777777" w:rsidTr="00C45C1D">
        <w:trPr>
          <w:trHeight w:val="890"/>
        </w:trPr>
        <w:tc>
          <w:tcPr>
            <w:tcW w:w="675" w:type="dxa"/>
            <w:tcBorders>
              <w:top w:val="single" w:sz="4" w:space="0" w:color="auto"/>
              <w:left w:val="single" w:sz="4" w:space="0" w:color="auto"/>
              <w:bottom w:val="single" w:sz="4" w:space="0" w:color="auto"/>
              <w:right w:val="single" w:sz="4" w:space="0" w:color="auto"/>
            </w:tcBorders>
            <w:vAlign w:val="center"/>
          </w:tcPr>
          <w:p w14:paraId="40D2D38D" w14:textId="77777777" w:rsidR="00C45C1D" w:rsidRPr="00B32198" w:rsidRDefault="00C45C1D" w:rsidP="009166D2">
            <w:pPr>
              <w:jc w:val="center"/>
              <w:rPr>
                <w:rFonts w:ascii="GHEA Grapalat" w:hAnsi="GHEA Grapalat"/>
                <w:bCs/>
                <w:color w:val="000000" w:themeColor="text1"/>
              </w:rPr>
            </w:pPr>
            <w:r w:rsidRPr="00B32198">
              <w:rPr>
                <w:rFonts w:ascii="GHEA Grapalat" w:hAnsi="GHEA Grapalat"/>
                <w:bCs/>
                <w:color w:val="000000" w:themeColor="text1"/>
              </w:rPr>
              <w:t>2</w:t>
            </w:r>
          </w:p>
        </w:tc>
        <w:tc>
          <w:tcPr>
            <w:tcW w:w="2495" w:type="dxa"/>
            <w:tcBorders>
              <w:top w:val="single" w:sz="4" w:space="0" w:color="auto"/>
              <w:left w:val="single" w:sz="4" w:space="0" w:color="auto"/>
              <w:bottom w:val="single" w:sz="4" w:space="0" w:color="auto"/>
              <w:right w:val="single" w:sz="4" w:space="0" w:color="auto"/>
            </w:tcBorders>
            <w:vAlign w:val="center"/>
          </w:tcPr>
          <w:p w14:paraId="730AA821" w14:textId="77777777" w:rsidR="00C45C1D" w:rsidRPr="00B32198" w:rsidRDefault="00C45C1D" w:rsidP="009166D2">
            <w:pPr>
              <w:jc w:val="center"/>
              <w:rPr>
                <w:rFonts w:ascii="GHEA Grapalat" w:hAnsi="GHEA Grapalat"/>
                <w:bCs/>
                <w:color w:val="000000" w:themeColor="text1"/>
              </w:rPr>
            </w:pPr>
            <w:r w:rsidRPr="00B32198">
              <w:rPr>
                <w:rFonts w:ascii="GHEA Grapalat" w:hAnsi="GHEA Grapalat"/>
                <w:bCs/>
                <w:color w:val="000000" w:themeColor="text1"/>
              </w:rPr>
              <w:t>Рабочие ресурсы (ПО2)</w:t>
            </w:r>
          </w:p>
        </w:tc>
        <w:tc>
          <w:tcPr>
            <w:tcW w:w="1758" w:type="dxa"/>
            <w:tcBorders>
              <w:top w:val="single" w:sz="4" w:space="0" w:color="auto"/>
              <w:left w:val="single" w:sz="4" w:space="0" w:color="auto"/>
              <w:bottom w:val="single" w:sz="4" w:space="0" w:color="auto"/>
              <w:right w:val="single" w:sz="4" w:space="0" w:color="auto"/>
            </w:tcBorders>
            <w:vAlign w:val="center"/>
          </w:tcPr>
          <w:p w14:paraId="7AE0E701" w14:textId="77777777" w:rsidR="00C45C1D" w:rsidRPr="00B32198" w:rsidRDefault="00C45C1D" w:rsidP="009166D2">
            <w:pPr>
              <w:jc w:val="center"/>
              <w:rPr>
                <w:rFonts w:ascii="GHEA Grapalat" w:hAnsi="GHEA Grapalat"/>
                <w:bCs/>
                <w:color w:val="000000" w:themeColor="text1"/>
                <w:lang w:val="en-GB"/>
              </w:rPr>
            </w:pPr>
            <w:r w:rsidRPr="00B32198">
              <w:rPr>
                <w:rFonts w:ascii="GHEA Grapalat" w:hAnsi="GHEA Grapalat"/>
                <w:bCs/>
                <w:color w:val="000000" w:themeColor="text1"/>
              </w:rPr>
              <w:t>20-30</w:t>
            </w:r>
          </w:p>
        </w:tc>
        <w:tc>
          <w:tcPr>
            <w:tcW w:w="4967" w:type="dxa"/>
            <w:tcBorders>
              <w:top w:val="single" w:sz="4" w:space="0" w:color="auto"/>
              <w:left w:val="single" w:sz="4" w:space="0" w:color="auto"/>
              <w:bottom w:val="single" w:sz="4" w:space="0" w:color="auto"/>
              <w:right w:val="single" w:sz="4" w:space="0" w:color="auto"/>
            </w:tcBorders>
            <w:vAlign w:val="center"/>
          </w:tcPr>
          <w:p w14:paraId="210B1CA8" w14:textId="77777777" w:rsidR="00C45C1D" w:rsidRPr="00B32198" w:rsidRDefault="00C45C1D" w:rsidP="009166D2">
            <w:pPr>
              <w:jc w:val="both"/>
              <w:rPr>
                <w:rFonts w:ascii="GHEA Grapalat" w:hAnsi="GHEA Grapalat"/>
                <w:color w:val="000000" w:themeColor="text1"/>
              </w:rPr>
            </w:pPr>
            <w:r w:rsidRPr="00B32198">
              <w:rPr>
                <w:rFonts w:ascii="GHEA Grapalat" w:hAnsi="GHEA Grapalat"/>
                <w:color w:val="000000" w:themeColor="text1"/>
              </w:rPr>
              <w:t>Минимальный порог оценки устанавливается на уровне 20 баллов.</w:t>
            </w:r>
          </w:p>
          <w:p w14:paraId="42572648" w14:textId="77777777" w:rsidR="00C45C1D" w:rsidRPr="00B32198" w:rsidRDefault="00C45C1D" w:rsidP="009166D2">
            <w:pPr>
              <w:jc w:val="both"/>
              <w:rPr>
                <w:rFonts w:ascii="GHEA Grapalat" w:hAnsi="GHEA Grapalat"/>
                <w:color w:val="000000" w:themeColor="text1"/>
              </w:rPr>
            </w:pPr>
            <w:r w:rsidRPr="00B32198">
              <w:rPr>
                <w:rFonts w:ascii="GHEA Grapalat" w:hAnsi="GHEA Grapalat"/>
                <w:color w:val="000000" w:themeColor="text1"/>
              </w:rPr>
              <w:t>Минимальный балл присуждается, если специалисты, включённые в основной состав персонала, представленный для оценки трудовых ресурсов, соответствуют минимальным требованиям, установленным приглашением.</w:t>
            </w:r>
          </w:p>
          <w:p w14:paraId="24647C6A" w14:textId="77777777" w:rsidR="00C45C1D" w:rsidRPr="00B32198" w:rsidRDefault="00C45C1D" w:rsidP="009166D2">
            <w:pPr>
              <w:jc w:val="both"/>
              <w:rPr>
                <w:rFonts w:ascii="GHEA Grapalat" w:hAnsi="GHEA Grapalat"/>
                <w:color w:val="000000" w:themeColor="text1"/>
              </w:rPr>
            </w:pPr>
            <w:r w:rsidRPr="00B32198">
              <w:rPr>
                <w:rFonts w:ascii="GHEA Grapalat" w:hAnsi="GHEA Grapalat"/>
                <w:color w:val="000000" w:themeColor="text1"/>
              </w:rPr>
              <w:t>За каждого дополнительно представленного специалиста начисляется 1 балл.</w:t>
            </w:r>
          </w:p>
          <w:p w14:paraId="3E05A355" w14:textId="77777777" w:rsidR="00C45C1D" w:rsidRPr="00B32198" w:rsidRDefault="00C45C1D" w:rsidP="009166D2">
            <w:pPr>
              <w:jc w:val="both"/>
              <w:rPr>
                <w:rFonts w:ascii="GHEA Grapalat" w:hAnsi="GHEA Grapalat"/>
                <w:color w:val="000000" w:themeColor="text1"/>
              </w:rPr>
            </w:pPr>
            <w:r w:rsidRPr="00B32198">
              <w:rPr>
                <w:rFonts w:ascii="GHEA Grapalat" w:hAnsi="GHEA Grapalat"/>
                <w:color w:val="000000" w:themeColor="text1"/>
              </w:rPr>
              <w:t>Максимальная оценка не может превышать 30 баллов.</w:t>
            </w:r>
          </w:p>
        </w:tc>
      </w:tr>
    </w:tbl>
    <w:p w14:paraId="38CF39C4" w14:textId="77777777" w:rsidR="00C45C1D" w:rsidRPr="00B32198" w:rsidRDefault="00C45C1D" w:rsidP="00C45C1D">
      <w:pPr>
        <w:rPr>
          <w:rFonts w:ascii="GHEA Grapalat" w:hAnsi="GHEA Grapalat"/>
          <w:b/>
          <w:color w:val="000000" w:themeColor="text1"/>
          <w:highlight w:val="yellow"/>
        </w:rPr>
      </w:pPr>
    </w:p>
    <w:p w14:paraId="00E7E940" w14:textId="77777777" w:rsidR="00C45C1D" w:rsidRPr="00B32198" w:rsidRDefault="00C45C1D" w:rsidP="00C45C1D">
      <w:pPr>
        <w:rPr>
          <w:rFonts w:ascii="GHEA Grapalat" w:hAnsi="GHEA Grapalat"/>
          <w:color w:val="000000" w:themeColor="text1"/>
        </w:rPr>
      </w:pPr>
      <w:r w:rsidRPr="00B32198">
        <w:rPr>
          <w:rFonts w:ascii="GHEA Grapalat" w:hAnsi="GHEA Grapalat"/>
          <w:color w:val="000000" w:themeColor="text1"/>
        </w:rPr>
        <w:t>Оценка заявок участников осуществляется следующим образом:</w:t>
      </w:r>
    </w:p>
    <w:p w14:paraId="5BEBF5F2" w14:textId="77777777" w:rsidR="00C45C1D" w:rsidRPr="00B32198" w:rsidRDefault="00C45C1D" w:rsidP="00C45C1D">
      <w:pPr>
        <w:ind w:firstLine="720"/>
        <w:rPr>
          <w:rFonts w:ascii="GHEA Grapalat" w:hAnsi="GHEA Grapalat"/>
          <w:color w:val="000000" w:themeColor="text1"/>
        </w:rPr>
      </w:pPr>
      <w:r w:rsidRPr="00B32198">
        <w:rPr>
          <w:rFonts w:ascii="GHEA Grapalat" w:hAnsi="GHEA Grapalat"/>
          <w:color w:val="000000" w:themeColor="text1"/>
        </w:rPr>
        <w:t>а. Финансовое предложение участника, представившего минимальное ценовое предложение, оценивается в 100 баллов, а баллы за финансовые предложения остальных участников рассчитываются по следующей формуле:</w:t>
      </w:r>
    </w:p>
    <w:p w14:paraId="06471983" w14:textId="77777777" w:rsidR="00C45C1D" w:rsidRPr="00B32198" w:rsidRDefault="00C45C1D" w:rsidP="00C45C1D">
      <w:pPr>
        <w:jc w:val="center"/>
        <w:rPr>
          <w:rFonts w:ascii="GHEA Grapalat" w:hAnsi="GHEA Grapalat"/>
          <w:color w:val="000000" w:themeColor="text1"/>
        </w:rPr>
      </w:pPr>
      <m:oMathPara>
        <m:oMathParaPr>
          <m:jc m:val="left"/>
        </m:oMathParaPr>
        <m:oMath>
          <m:r>
            <m:rPr>
              <m:nor/>
            </m:rPr>
            <w:rPr>
              <w:rFonts w:ascii="GHEA Grapalat" w:hAnsi="GHEA Grapalat"/>
              <w:color w:val="000000" w:themeColor="text1"/>
            </w:rPr>
            <m:t>ЦП</m:t>
          </m:r>
          <m:r>
            <w:rPr>
              <w:rFonts w:ascii="Cambria Math" w:hAnsi="Cambria Math"/>
              <w:color w:val="000000" w:themeColor="text1"/>
            </w:rPr>
            <m:t>=</m:t>
          </m:r>
          <m:r>
            <m:rPr>
              <m:nor/>
            </m:rPr>
            <w:rPr>
              <w:rFonts w:ascii="GHEA Grapalat" w:hAnsi="GHEA Grapalat"/>
              <w:color w:val="000000" w:themeColor="text1"/>
            </w:rPr>
            <m:t>МЦ</m:t>
          </m:r>
          <m:r>
            <w:rPr>
              <w:rFonts w:ascii="Cambria Math" w:hAnsi="Cambria Math"/>
              <w:color w:val="000000" w:themeColor="text1"/>
            </w:rPr>
            <m:t>×100</m:t>
          </m:r>
          <m:r>
            <m:rPr>
              <m:sty m:val="p"/>
            </m:rPr>
            <w:rPr>
              <w:rFonts w:ascii="Cambria Math" w:hAnsi="Cambria Math"/>
              <w:color w:val="000000" w:themeColor="text1"/>
            </w:rPr>
            <m:t>/</m:t>
          </m:r>
          <m:r>
            <m:rPr>
              <m:nor/>
            </m:rPr>
            <w:rPr>
              <w:rFonts w:ascii="GHEA Grapalat" w:hAnsi="GHEA Grapalat"/>
              <w:color w:val="000000" w:themeColor="text1"/>
            </w:rPr>
            <m:t>ЦУ</m:t>
          </m:r>
          <m:r>
            <m:rPr>
              <m:sty m:val="p"/>
            </m:rPr>
            <w:rPr>
              <w:rFonts w:ascii="Cambria Math" w:hAnsi="Cambria Math"/>
              <w:color w:val="000000" w:themeColor="text1"/>
            </w:rPr>
            <w:br/>
          </m:r>
        </m:oMath>
      </m:oMathPara>
    </w:p>
    <w:p w14:paraId="70AA784D" w14:textId="77777777" w:rsidR="00C45C1D" w:rsidRPr="00B32198" w:rsidRDefault="00C45C1D" w:rsidP="00C45C1D">
      <w:pPr>
        <w:rPr>
          <w:rFonts w:ascii="GHEA Grapalat" w:hAnsi="GHEA Grapalat"/>
          <w:color w:val="000000" w:themeColor="text1"/>
        </w:rPr>
      </w:pPr>
      <w:r w:rsidRPr="00B32198">
        <w:rPr>
          <w:rFonts w:ascii="GHEA Grapalat" w:hAnsi="GHEA Grapalat"/>
          <w:color w:val="000000" w:themeColor="text1"/>
        </w:rPr>
        <w:t>где:</w:t>
      </w:r>
    </w:p>
    <w:p w14:paraId="56D60746" w14:textId="77777777" w:rsidR="00C45C1D" w:rsidRPr="00B32198" w:rsidRDefault="00C45C1D" w:rsidP="00C45C1D">
      <w:pPr>
        <w:rPr>
          <w:rFonts w:ascii="GHEA Grapalat" w:hAnsi="GHEA Grapalat"/>
          <w:color w:val="000000" w:themeColor="text1"/>
        </w:rPr>
      </w:pPr>
      <w:r w:rsidRPr="00B32198">
        <w:rPr>
          <w:rFonts w:ascii="GHEA Grapalat" w:hAnsi="GHEA Grapalat"/>
          <w:color w:val="000000" w:themeColor="text1"/>
        </w:rPr>
        <w:t>ЦП - балл, присуждаемый за ценовое предложение;</w:t>
      </w:r>
    </w:p>
    <w:p w14:paraId="6BE1F872" w14:textId="77777777" w:rsidR="00C45C1D" w:rsidRPr="00B32198" w:rsidRDefault="00C45C1D" w:rsidP="00C45C1D">
      <w:pPr>
        <w:rPr>
          <w:rFonts w:ascii="GHEA Grapalat" w:hAnsi="GHEA Grapalat"/>
          <w:color w:val="000000" w:themeColor="text1"/>
        </w:rPr>
      </w:pPr>
      <w:r w:rsidRPr="00B32198">
        <w:rPr>
          <w:rFonts w:ascii="GHEA Grapalat" w:hAnsi="GHEA Grapalat"/>
          <w:color w:val="000000" w:themeColor="text1"/>
        </w:rPr>
        <w:t xml:space="preserve">МЦ </w:t>
      </w:r>
      <w:r w:rsidRPr="0059212D">
        <w:rPr>
          <w:rFonts w:ascii="GHEA Grapalat" w:hAnsi="GHEA Grapalat"/>
          <w:color w:val="000000" w:themeColor="text1"/>
        </w:rPr>
        <w:t>-</w:t>
      </w:r>
      <w:r w:rsidRPr="00B32198">
        <w:rPr>
          <w:rFonts w:ascii="GHEA Grapalat" w:hAnsi="GHEA Grapalat"/>
          <w:color w:val="000000" w:themeColor="text1"/>
        </w:rPr>
        <w:t xml:space="preserve"> минимальная цена;</w:t>
      </w:r>
    </w:p>
    <w:p w14:paraId="57051C75" w14:textId="77777777" w:rsidR="00C45C1D" w:rsidRPr="00B32198" w:rsidRDefault="00C45C1D" w:rsidP="00C45C1D">
      <w:pPr>
        <w:rPr>
          <w:rFonts w:ascii="GHEA Grapalat" w:hAnsi="GHEA Grapalat"/>
          <w:color w:val="000000" w:themeColor="text1"/>
        </w:rPr>
      </w:pPr>
      <w:r w:rsidRPr="00B32198">
        <w:rPr>
          <w:rFonts w:ascii="GHEA Grapalat" w:hAnsi="GHEA Grapalat"/>
          <w:color w:val="000000" w:themeColor="text1"/>
        </w:rPr>
        <w:t>ЦУ - цена, предложенная оцениваемым участником.</w:t>
      </w:r>
    </w:p>
    <w:p w14:paraId="7A2195D5" w14:textId="77777777" w:rsidR="00C45C1D" w:rsidRPr="00B32198" w:rsidRDefault="00C45C1D" w:rsidP="00C45C1D">
      <w:pPr>
        <w:rPr>
          <w:rFonts w:ascii="GHEA Grapalat" w:hAnsi="GHEA Grapalat"/>
          <w:color w:val="000000" w:themeColor="text1"/>
        </w:rPr>
      </w:pPr>
      <w:r w:rsidRPr="00B32198">
        <w:rPr>
          <w:rFonts w:ascii="GHEA Grapalat" w:hAnsi="GHEA Grapalat"/>
          <w:color w:val="000000" w:themeColor="text1"/>
        </w:rPr>
        <w:lastRenderedPageBreak/>
        <w:t xml:space="preserve"> </w:t>
      </w:r>
      <w:r w:rsidRPr="00B32198">
        <w:rPr>
          <w:rFonts w:ascii="GHEA Grapalat" w:hAnsi="GHEA Grapalat"/>
          <w:color w:val="000000" w:themeColor="text1"/>
        </w:rPr>
        <w:tab/>
        <w:t>б. Балл, присуждаемый каждому участнику, получившему удовлетворительную оценку, рассчитывается по формуле:</w:t>
      </w:r>
    </w:p>
    <w:p w14:paraId="757E0AB5" w14:textId="77777777" w:rsidR="00C45C1D" w:rsidRPr="00B32198" w:rsidRDefault="00C45C1D" w:rsidP="00C45C1D">
      <w:pPr>
        <w:rPr>
          <w:rFonts w:ascii="GHEA Grapalat" w:hAnsi="GHEA Grapalat"/>
          <w:color w:val="000000" w:themeColor="text1"/>
        </w:rPr>
      </w:pPr>
      <m:oMathPara>
        <m:oMathParaPr>
          <m:jc m:val="left"/>
        </m:oMathParaPr>
        <m:oMath>
          <m:r>
            <m:rPr>
              <m:nor/>
            </m:rPr>
            <w:rPr>
              <w:rFonts w:ascii="GHEA Grapalat" w:hAnsi="GHEA Grapalat"/>
              <w:color w:val="000000" w:themeColor="text1"/>
            </w:rPr>
            <m:t>БУ</m:t>
          </m:r>
          <m:r>
            <w:rPr>
              <w:rFonts w:ascii="Cambria Math" w:hAnsi="Cambria Math"/>
              <w:color w:val="000000" w:themeColor="text1"/>
            </w:rPr>
            <m:t>=(</m:t>
          </m:r>
          <m:r>
            <m:rPr>
              <m:nor/>
            </m:rPr>
            <w:rPr>
              <w:rFonts w:ascii="GHEA Grapalat" w:hAnsi="GHEA Grapalat"/>
              <w:color w:val="000000" w:themeColor="text1"/>
            </w:rPr>
            <m:t>ЦУ</m:t>
          </m:r>
          <m:r>
            <w:rPr>
              <w:rFonts w:ascii="Cambria Math" w:hAnsi="Cambria Math"/>
              <w:color w:val="000000" w:themeColor="text1"/>
            </w:rPr>
            <m:t>×0.3)+(</m:t>
          </m:r>
          <m:r>
            <m:rPr>
              <m:nor/>
            </m:rPr>
            <w:rPr>
              <w:rFonts w:ascii="GHEA Grapalat" w:hAnsi="GHEA Grapalat"/>
              <w:color w:val="000000" w:themeColor="text1"/>
            </w:rPr>
            <m:t>ТП</m:t>
          </m:r>
          <m:r>
            <w:rPr>
              <w:rFonts w:ascii="Cambria Math" w:hAnsi="Cambria Math"/>
              <w:color w:val="000000" w:themeColor="text1"/>
            </w:rPr>
            <m:t>×0.7)</m:t>
          </m:r>
          <m:r>
            <m:rPr>
              <m:sty m:val="p"/>
            </m:rPr>
            <w:rPr>
              <w:rFonts w:ascii="Cambria Math" w:hAnsi="Cambria Math"/>
              <w:color w:val="000000" w:themeColor="text1"/>
            </w:rPr>
            <w:br/>
          </m:r>
        </m:oMath>
      </m:oMathPara>
      <w:r w:rsidRPr="00B32198">
        <w:rPr>
          <w:rFonts w:ascii="GHEA Grapalat" w:hAnsi="GHEA Grapalat"/>
          <w:color w:val="000000" w:themeColor="text1"/>
        </w:rPr>
        <w:t>где:</w:t>
      </w:r>
    </w:p>
    <w:p w14:paraId="7F6DA52E" w14:textId="77777777" w:rsidR="00C45C1D" w:rsidRPr="00B32198" w:rsidRDefault="00C45C1D" w:rsidP="00C45C1D">
      <w:pPr>
        <w:ind w:left="360" w:hanging="360"/>
        <w:rPr>
          <w:rFonts w:ascii="GHEA Grapalat" w:hAnsi="GHEA Grapalat"/>
          <w:color w:val="000000" w:themeColor="text1"/>
        </w:rPr>
      </w:pPr>
      <w:r w:rsidRPr="00B32198">
        <w:rPr>
          <w:rFonts w:ascii="GHEA Grapalat" w:hAnsi="GHEA Grapalat"/>
          <w:color w:val="000000" w:themeColor="text1"/>
        </w:rPr>
        <w:t>БУ - балл, присуждаемый участнику;</w:t>
      </w:r>
    </w:p>
    <w:p w14:paraId="2C66D76A" w14:textId="77777777" w:rsidR="00C45C1D" w:rsidRPr="00B32198" w:rsidRDefault="00C45C1D" w:rsidP="00C45C1D">
      <w:pPr>
        <w:ind w:left="360" w:hanging="360"/>
        <w:rPr>
          <w:rFonts w:ascii="GHEA Grapalat" w:hAnsi="GHEA Grapalat"/>
          <w:color w:val="000000" w:themeColor="text1"/>
        </w:rPr>
      </w:pPr>
      <w:r w:rsidRPr="00B32198">
        <w:rPr>
          <w:rFonts w:ascii="GHEA Grapalat" w:hAnsi="GHEA Grapalat"/>
          <w:color w:val="000000" w:themeColor="text1"/>
        </w:rPr>
        <w:t>ЦУ- балл, присуждаемый за ценовое предложение участника;</w:t>
      </w:r>
    </w:p>
    <w:p w14:paraId="0062C12C" w14:textId="77777777" w:rsidR="00C45C1D" w:rsidRPr="00B32198" w:rsidRDefault="00C45C1D" w:rsidP="00C45C1D">
      <w:pPr>
        <w:ind w:left="360" w:hanging="360"/>
        <w:rPr>
          <w:rFonts w:ascii="GHEA Grapalat" w:hAnsi="GHEA Grapalat"/>
          <w:color w:val="000000" w:themeColor="text1"/>
        </w:rPr>
      </w:pPr>
      <w:r w:rsidRPr="00B32198">
        <w:rPr>
          <w:rFonts w:ascii="GHEA Grapalat" w:hAnsi="GHEA Grapalat"/>
          <w:color w:val="000000" w:themeColor="text1"/>
        </w:rPr>
        <w:t>ТП- балл, присуждаемый за техническое предложение участника, где ТП = ТП1 + ТП2.</w:t>
      </w:r>
    </w:p>
    <w:p w14:paraId="67996948" w14:textId="77777777" w:rsidR="00C45C1D" w:rsidRPr="00B32198" w:rsidRDefault="00C45C1D" w:rsidP="00C45C1D">
      <w:pPr>
        <w:rPr>
          <w:rFonts w:ascii="GHEA Grapalat" w:hAnsi="GHEA Grapalat"/>
          <w:color w:val="000000" w:themeColor="text1"/>
        </w:rPr>
      </w:pPr>
      <w:r w:rsidRPr="00B32198">
        <w:rPr>
          <w:rFonts w:ascii="GHEA Grapalat" w:hAnsi="GHEA Grapalat"/>
          <w:color w:val="000000" w:themeColor="text1"/>
        </w:rPr>
        <w:t xml:space="preserve"> </w:t>
      </w:r>
      <w:r w:rsidRPr="00B32198">
        <w:rPr>
          <w:rFonts w:ascii="GHEA Grapalat" w:hAnsi="GHEA Grapalat"/>
          <w:color w:val="000000" w:themeColor="text1"/>
        </w:rPr>
        <w:tab/>
        <w:t>Выбранным участником признаётся тот участник, который получил наивысший балл (МГ).</w:t>
      </w:r>
    </w:p>
    <w:p w14:paraId="0368E71F" w14:textId="77777777" w:rsidR="00C45C1D" w:rsidRPr="00B32198" w:rsidRDefault="00C45C1D" w:rsidP="00C45C1D">
      <w:pPr>
        <w:rPr>
          <w:rFonts w:ascii="GHEA Grapalat" w:hAnsi="GHEA Grapalat"/>
          <w:b/>
          <w:bCs/>
          <w:color w:val="000000" w:themeColor="text1"/>
        </w:rPr>
      </w:pPr>
      <w:r w:rsidRPr="00B32198">
        <w:rPr>
          <w:rFonts w:ascii="GHEA Grapalat" w:hAnsi="GHEA Grapalat"/>
          <w:color w:val="000000" w:themeColor="text1"/>
        </w:rPr>
        <w:t xml:space="preserve"> </w:t>
      </w:r>
      <w:r w:rsidRPr="00B32198">
        <w:rPr>
          <w:rFonts w:ascii="GHEA Grapalat" w:hAnsi="GHEA Grapalat"/>
          <w:color w:val="000000" w:themeColor="text1"/>
        </w:rPr>
        <w:tab/>
      </w:r>
      <w:r w:rsidRPr="00B32198">
        <w:rPr>
          <w:rFonts w:ascii="GHEA Grapalat" w:hAnsi="GHEA Grapalat"/>
          <w:b/>
          <w:bCs/>
          <w:color w:val="000000" w:themeColor="text1"/>
        </w:rPr>
        <w:t>Несоответствие участника минимальным неценовым требованиям является основанием для отклонения заявки и считается нарушением обязательств, принятых участником в рамках процедуры закупки.</w:t>
      </w:r>
    </w:p>
    <w:p w14:paraId="623A1D7A" w14:textId="77777777" w:rsidR="00060A41" w:rsidRPr="00C45C1D" w:rsidRDefault="00060A41" w:rsidP="00DB4988">
      <w:pPr>
        <w:pStyle w:val="norm"/>
        <w:widowControl w:val="0"/>
        <w:tabs>
          <w:tab w:val="left" w:pos="1134"/>
        </w:tabs>
        <w:spacing w:line="240" w:lineRule="auto"/>
        <w:ind w:firstLine="567"/>
        <w:rPr>
          <w:rFonts w:ascii="GHEA Grapalat" w:hAnsi="GHEA Grapalat"/>
          <w:sz w:val="24"/>
          <w:szCs w:val="24"/>
        </w:rPr>
      </w:pPr>
    </w:p>
    <w:p w14:paraId="05BBD8DC" w14:textId="45BC41EE"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127B2FD7"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AE6FC43" w14:textId="77777777" w:rsidR="00D20650" w:rsidRPr="009044F1" w:rsidRDefault="00D20650" w:rsidP="00DB4988">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2A684FD0" w14:textId="77777777" w:rsidR="00D20650" w:rsidRPr="00ED3BA4" w:rsidRDefault="00D20650" w:rsidP="00DB4988">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ECA9E3F"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B22FD6" w14:textId="77777777" w:rsidR="00F00653" w:rsidRDefault="00F00653" w:rsidP="00DB4988">
      <w:pPr>
        <w:widowControl w:val="0"/>
        <w:jc w:val="center"/>
        <w:rPr>
          <w:rFonts w:ascii="GHEA Grapalat" w:hAnsi="GHEA Grapalat"/>
          <w:b/>
        </w:rPr>
      </w:pPr>
    </w:p>
    <w:p w14:paraId="3E25E63A" w14:textId="77777777" w:rsidR="00D20650" w:rsidRPr="009044F1" w:rsidRDefault="00D20650" w:rsidP="00DB4988">
      <w:pPr>
        <w:widowControl w:val="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14:paraId="4EFE04FA"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211D6B9" w14:textId="77777777" w:rsidR="00D20650" w:rsidRPr="009044F1" w:rsidRDefault="00D20650" w:rsidP="00DB4988">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3"/>
        <w:t>5</w:t>
      </w:r>
      <w:r w:rsidRPr="009044F1">
        <w:rPr>
          <w:rFonts w:ascii="GHEA Grapalat" w:hAnsi="GHEA Grapalat"/>
        </w:rPr>
        <w:t>.</w:t>
      </w:r>
      <w:r>
        <w:rPr>
          <w:rFonts w:ascii="GHEA Grapalat" w:hAnsi="GHEA Grapalat"/>
        </w:rPr>
        <w:t xml:space="preserve"> </w:t>
      </w:r>
    </w:p>
    <w:p w14:paraId="016719E7"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lastRenderedPageBreak/>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B596A37" w14:textId="77777777" w:rsidR="00D20650" w:rsidRPr="00204EEA" w:rsidRDefault="00D20650" w:rsidP="00DB4988">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04CB2C3" w14:textId="77777777" w:rsidR="00D20650" w:rsidRDefault="00D20650" w:rsidP="00DB4988">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7972DA7F" w14:textId="77777777" w:rsidR="00D20650" w:rsidRPr="000811C1" w:rsidRDefault="00D20650" w:rsidP="00DB4988">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14:paraId="46353D69" w14:textId="77777777" w:rsidR="00D20650" w:rsidRPr="009044F1" w:rsidRDefault="00D20650" w:rsidP="00DB4988">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customMarkFollows="1" w:id="4"/>
        <w:t>6</w:t>
      </w:r>
      <w:r w:rsidRPr="009044F1">
        <w:rPr>
          <w:rFonts w:ascii="GHEA Grapalat" w:hAnsi="GHEA Grapalat"/>
        </w:rPr>
        <w:t xml:space="preserve">. </w:t>
      </w:r>
    </w:p>
    <w:p w14:paraId="0381C7FB" w14:textId="77777777" w:rsidR="00D20650" w:rsidRPr="00995804" w:rsidRDefault="00D20650" w:rsidP="00DB4988">
      <w:pPr>
        <w:widowControl w:val="0"/>
        <w:jc w:val="center"/>
        <w:rPr>
          <w:rFonts w:ascii="GHEA Grapalat" w:hAnsi="GHEA Grapalat" w:cs="Arial"/>
          <w:b/>
        </w:rPr>
      </w:pPr>
      <w:r w:rsidRPr="00995804">
        <w:rPr>
          <w:rFonts w:ascii="GHEA Grapalat" w:hAnsi="GHEA Grapalat"/>
          <w:b/>
        </w:rPr>
        <w:t>4. ПОРЯДОК ПОДАЧИ ЗАЯВКИ</w:t>
      </w:r>
    </w:p>
    <w:p w14:paraId="24E18BB4" w14:textId="77777777" w:rsidR="00D20650" w:rsidRPr="009044F1" w:rsidRDefault="00D20650" w:rsidP="00DB4988">
      <w:pPr>
        <w:widowControl w:val="0"/>
        <w:tabs>
          <w:tab w:val="left" w:pos="1134"/>
        </w:tabs>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0A646EDC" w14:textId="77777777" w:rsidR="00D20650" w:rsidRPr="009044F1" w:rsidRDefault="00D20650" w:rsidP="00DB4988">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9FD92B6" w14:textId="77777777" w:rsidR="00D20650" w:rsidRPr="005114D0"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lastRenderedPageBreak/>
        <w:t>Порядок подготовки заявки описан в части 2 настоящего приглашения - в инструкции по подготовке заявок на открытый конкурс.</w:t>
      </w:r>
    </w:p>
    <w:p w14:paraId="6A00F625" w14:textId="114ACA48" w:rsidR="00E034F5" w:rsidRPr="009044F1" w:rsidRDefault="00D20650" w:rsidP="00E034F5">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E034F5" w:rsidRPr="009044F1">
        <w:rPr>
          <w:rFonts w:ascii="GHEA Grapalat" w:hAnsi="GHEA Grapalat"/>
          <w:sz w:val="24"/>
          <w:szCs w:val="24"/>
        </w:rPr>
        <w:t xml:space="preserve">Заявки на процедуру необходимо подать посредством системы не позднее, чем </w:t>
      </w:r>
      <w:r w:rsidR="00F3405D">
        <w:rPr>
          <w:rFonts w:ascii="GHEA Grapalat" w:hAnsi="GHEA Grapalat"/>
          <w:color w:val="FF0000"/>
          <w:sz w:val="24"/>
          <w:szCs w:val="24"/>
        </w:rPr>
        <w:t>11:00</w:t>
      </w:r>
      <w:r w:rsidR="00E034F5" w:rsidRPr="002B0FCF">
        <w:rPr>
          <w:rFonts w:ascii="GHEA Grapalat" w:hAnsi="GHEA Grapalat"/>
          <w:color w:val="FF0000"/>
          <w:sz w:val="24"/>
          <w:szCs w:val="24"/>
        </w:rPr>
        <w:t xml:space="preserve"> часов </w:t>
      </w:r>
      <w:r w:rsidR="00A826F4">
        <w:rPr>
          <w:rFonts w:ascii="GHEA Grapalat" w:hAnsi="GHEA Grapalat"/>
          <w:color w:val="FF0000"/>
          <w:sz w:val="24"/>
          <w:szCs w:val="24"/>
          <w:lang w:val="hy-AM"/>
        </w:rPr>
        <w:t>16</w:t>
      </w:r>
      <w:r w:rsidR="005B3FCA" w:rsidRPr="005B3FCA">
        <w:rPr>
          <w:rFonts w:ascii="GHEA Grapalat" w:hAnsi="GHEA Grapalat"/>
          <w:b/>
          <w:bCs/>
          <w:sz w:val="24"/>
          <w:szCs w:val="24"/>
          <w:lang w:val="hy-AM"/>
        </w:rPr>
        <w:t>.0</w:t>
      </w:r>
      <w:r w:rsidR="00493835">
        <w:rPr>
          <w:rFonts w:ascii="GHEA Grapalat" w:hAnsi="GHEA Grapalat"/>
          <w:b/>
          <w:bCs/>
          <w:sz w:val="24"/>
          <w:szCs w:val="24"/>
        </w:rPr>
        <w:t>3</w:t>
      </w:r>
      <w:r w:rsidR="005B3FCA" w:rsidRPr="005B3FCA">
        <w:rPr>
          <w:rFonts w:ascii="GHEA Grapalat" w:hAnsi="GHEA Grapalat"/>
          <w:b/>
          <w:bCs/>
          <w:sz w:val="24"/>
          <w:szCs w:val="24"/>
          <w:lang w:val="hy-AM"/>
        </w:rPr>
        <w:t>.2026</w:t>
      </w:r>
      <w:r w:rsidR="005B3FCA" w:rsidRPr="005B3FCA">
        <w:rPr>
          <w:rFonts w:ascii="GHEA Grapalat" w:hAnsi="GHEA Grapalat"/>
          <w:b/>
          <w:bCs/>
          <w:sz w:val="24"/>
          <w:szCs w:val="24"/>
        </w:rPr>
        <w:t>г</w:t>
      </w:r>
      <w:r w:rsidR="00E034F5" w:rsidRPr="009044F1">
        <w:rPr>
          <w:rFonts w:ascii="GHEA Grapalat" w:hAnsi="GHEA Grapalat"/>
          <w:sz w:val="24"/>
          <w:szCs w:val="24"/>
        </w:rPr>
        <w:t xml:space="preserve"> дня опубликования в системе объявления и приглашения на настоящую процедуру.</w:t>
      </w:r>
      <w:r w:rsidR="00E034F5">
        <w:rPr>
          <w:rFonts w:ascii="GHEA Grapalat" w:hAnsi="GHEA Grapalat"/>
          <w:sz w:val="24"/>
          <w:szCs w:val="24"/>
        </w:rPr>
        <w:t xml:space="preserve"> </w:t>
      </w:r>
      <w:r w:rsidR="00E034F5"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9518164" w14:textId="41EFD69D" w:rsidR="00D20650" w:rsidRPr="00D3436F" w:rsidRDefault="00D20650" w:rsidP="00DB4988">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36DDAADA" w14:textId="77777777" w:rsidR="00D20650" w:rsidRDefault="00D20650" w:rsidP="00DB498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70F038A5" w14:textId="77777777" w:rsidR="00D20650" w:rsidRDefault="00D20650" w:rsidP="00DB4988">
      <w:pPr>
        <w:jc w:val="both"/>
        <w:rPr>
          <w:rFonts w:ascii="GHEA Grapalat" w:hAnsi="GHEA Grapalat"/>
        </w:rPr>
      </w:pPr>
      <w:r>
        <w:rPr>
          <w:rFonts w:ascii="GHEA Grapalat" w:hAnsi="GHEA Grapalat"/>
        </w:rPr>
        <w:t xml:space="preserve">   а) подтверждение о соответствии своих данных</w:t>
      </w:r>
      <w:ins w:id="9" w:author="Vardan" w:date="2022-10-29T21:56: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4ABA0EC6" w14:textId="77777777" w:rsidR="00D20650" w:rsidRDefault="00D20650" w:rsidP="00DB4988">
      <w:pPr>
        <w:jc w:val="both"/>
        <w:rPr>
          <w:rFonts w:ascii="GHEA Grapalat" w:hAnsi="GHEA Grapalat"/>
        </w:rPr>
      </w:pPr>
      <w:r>
        <w:rPr>
          <w:rFonts w:ascii="GHEA Grapalat" w:hAnsi="GHEA Grapalat"/>
        </w:rPr>
        <w:t xml:space="preserve">   б) </w:t>
      </w:r>
      <w:r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Pr="003624C3">
        <w:rPr>
          <w:rFonts w:ascii="GHEA Grapalat" w:hAnsi="GHEA Grapalat"/>
        </w:rPr>
        <w:t>;</w:t>
      </w:r>
      <w:r>
        <w:rPr>
          <w:rFonts w:ascii="GHEA Grapalat" w:hAnsi="GHEA Grapalat"/>
        </w:rPr>
        <w:t xml:space="preserve"> </w:t>
      </w:r>
    </w:p>
    <w:p w14:paraId="5ED58D15" w14:textId="77777777" w:rsidR="00D20650" w:rsidRDefault="00D20650" w:rsidP="00DB4988">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41923F96" w14:textId="77777777" w:rsidR="00D20650" w:rsidRDefault="00D20650" w:rsidP="00DB498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29E38FB" w14:textId="77777777" w:rsidR="00D20650" w:rsidRPr="002D0E98" w:rsidRDefault="00D20650" w:rsidP="00DB4988">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д) </w:t>
      </w:r>
      <w:r w:rsidRPr="002E51EC">
        <w:rPr>
          <w:rFonts w:ascii="GHEA Grapalat" w:hAnsi="GHEA Grapalat"/>
          <w:sz w:val="24"/>
          <w:szCs w:val="24"/>
        </w:rPr>
        <w:t>деклараци</w:t>
      </w:r>
      <w:r>
        <w:rPr>
          <w:rFonts w:ascii="GHEA Grapalat" w:hAnsi="GHEA Grapalat"/>
          <w:sz w:val="24"/>
          <w:szCs w:val="24"/>
        </w:rPr>
        <w:t>ю</w:t>
      </w:r>
      <w:r w:rsidRPr="002E51EC">
        <w:rPr>
          <w:rFonts w:ascii="GHEA Grapalat" w:hAnsi="GHEA Grapalat"/>
          <w:sz w:val="24"/>
          <w:szCs w:val="24"/>
        </w:rPr>
        <w:t xml:space="preserve"> о реальных бенефициарах согласно Приложению 1. Декларация </w:t>
      </w:r>
      <w:r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Pr="002D0E98">
        <w:rPr>
          <w:rFonts w:ascii="GHEA Grapalat" w:hAnsi="GHEA Grapalat"/>
        </w:rPr>
        <w:t xml:space="preserve"> </w:t>
      </w:r>
      <w:r w:rsidRPr="002D0E98">
        <w:rPr>
          <w:rFonts w:ascii="GHEA Grapalat" w:hAnsi="GHEA Grapalat"/>
          <w:vertAlign w:val="superscript"/>
        </w:rPr>
        <w:t>7</w:t>
      </w:r>
      <w:r w:rsidRPr="002D0E98">
        <w:rPr>
          <w:rFonts w:ascii="GHEA Grapalat" w:hAnsi="GHEA Grapalat"/>
          <w:vertAlign w:val="superscript"/>
          <w:lang w:val="hy-AM"/>
        </w:rPr>
        <w:t>.1</w:t>
      </w:r>
    </w:p>
    <w:p w14:paraId="2AFCC6B5"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14:paraId="3E5FD935" w14:textId="77777777" w:rsidR="00D20650" w:rsidRPr="00AA7117" w:rsidRDefault="00D20650" w:rsidP="00DB4988">
      <w:pPr>
        <w:widowControl w:val="0"/>
        <w:tabs>
          <w:tab w:val="left" w:pos="1134"/>
        </w:tabs>
        <w:ind w:firstLine="284"/>
        <w:jc w:val="both"/>
        <w:rPr>
          <w:rFonts w:ascii="GHEA Grapalat" w:hAnsi="GHEA Grapalat"/>
        </w:rPr>
      </w:pPr>
      <w:r>
        <w:rPr>
          <w:rFonts w:ascii="GHEA Grapalat" w:hAnsi="GHEA Grapalat"/>
        </w:rPr>
        <w:t>3</w:t>
      </w:r>
      <w:r w:rsidRPr="009044F1">
        <w:rPr>
          <w:rFonts w:ascii="GHEA Grapalat" w:hAnsi="GHEA Grapalat"/>
        </w:rPr>
        <w:t>)</w:t>
      </w:r>
      <w:r>
        <w:rPr>
          <w:rFonts w:ascii="GHEA Grapalat" w:hAnsi="GHEA Grapalat"/>
          <w:lang w:val="hy-AM"/>
        </w:rPr>
        <w:t xml:space="preserve"> </w:t>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5"/>
        <w:t>8</w:t>
      </w:r>
    </w:p>
    <w:p w14:paraId="7E1C9CB8"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AB53036" w14:textId="77777777" w:rsidR="00D20650" w:rsidRPr="00D3436F" w:rsidRDefault="00D20650" w:rsidP="00DB498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075AB7" w14:textId="77777777" w:rsidR="00D20650" w:rsidRDefault="00D20650" w:rsidP="00DB498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92FE2D1" w14:textId="77777777" w:rsidR="00D20650" w:rsidRDefault="00D20650" w:rsidP="00DB498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D1D3894" w14:textId="77777777" w:rsidR="00D20650" w:rsidRDefault="00D20650" w:rsidP="00DB498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w:t>
      </w:r>
      <w:r>
        <w:rPr>
          <w:rFonts w:ascii="GHEA Grapalat" w:hAnsi="GHEA Grapalat" w:cs="Sylfaen"/>
          <w:sz w:val="24"/>
          <w:szCs w:val="24"/>
        </w:rPr>
        <w:lastRenderedPageBreak/>
        <w:t>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F253B01" w14:textId="77777777" w:rsidR="00D20650" w:rsidRDefault="00D20650" w:rsidP="00DB4988">
      <w:pPr>
        <w:rPr>
          <w:rFonts w:ascii="GHEA Grapalat" w:hAnsi="GHEA Grapalat"/>
          <w:b/>
        </w:rPr>
      </w:pPr>
    </w:p>
    <w:p w14:paraId="025594BF" w14:textId="77777777" w:rsidR="00D20650" w:rsidRPr="009044F1" w:rsidRDefault="00D20650" w:rsidP="00DB4988">
      <w:pPr>
        <w:widowControl w:val="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14:paraId="28380EC6"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услуги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099B7BEE"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716B8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Pr>
          <w:rFonts w:ascii="GHEA Grapalat" w:hAnsi="GHEA Grapalat"/>
          <w:sz w:val="24"/>
          <w:szCs w:val="24"/>
        </w:rPr>
        <w:t xml:space="preserve"> При этом:</w:t>
      </w:r>
      <w:r w:rsidRPr="009044F1">
        <w:rPr>
          <w:rFonts w:ascii="GHEA Grapalat" w:hAnsi="GHEA Grapalat"/>
          <w:sz w:val="24"/>
          <w:szCs w:val="24"/>
        </w:rPr>
        <w:t xml:space="preserve"> </w:t>
      </w:r>
    </w:p>
    <w:p w14:paraId="2CEE1435" w14:textId="77777777" w:rsidR="00D20650" w:rsidRDefault="00D20650" w:rsidP="00DB498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Pr>
          <w:rFonts w:ascii="GHEA Grapalat" w:hAnsi="GHEA Grapalat"/>
          <w:sz w:val="24"/>
          <w:szCs w:val="24"/>
        </w:rPr>
        <w:t>,</w:t>
      </w:r>
      <w:r w:rsidRPr="009044F1">
        <w:rPr>
          <w:rFonts w:ascii="GHEA Grapalat" w:hAnsi="GHEA Grapalat"/>
          <w:sz w:val="24"/>
          <w:szCs w:val="24"/>
        </w:rPr>
        <w:t xml:space="preserve"> </w:t>
      </w:r>
    </w:p>
    <w:p w14:paraId="5BB222E9" w14:textId="77777777" w:rsidR="00D20650" w:rsidRPr="009044F1" w:rsidRDefault="00D20650" w:rsidP="00DB4988">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Pr="009044F1">
        <w:rPr>
          <w:rFonts w:ascii="GHEA Grapalat" w:hAnsi="GHEA Grapalat"/>
          <w:sz w:val="24"/>
          <w:szCs w:val="24"/>
        </w:rPr>
        <w:t>аявка участника не подлежит отклонению, если:</w:t>
      </w:r>
    </w:p>
    <w:p w14:paraId="5BF230FD"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ценового предложения заполнены только цифрами, а графа "общая цена" — и прописью, и цифрами или только прописью.</w:t>
      </w:r>
    </w:p>
    <w:p w14:paraId="754E4CC6"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7E4333A" w14:textId="77777777" w:rsidR="00D20650" w:rsidRPr="00697F11" w:rsidRDefault="00D20650" w:rsidP="00DB498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697F11">
        <w:rPr>
          <w:rFonts w:ascii="GHEA Grapalat" w:hAnsi="GHEA Grapalat"/>
          <w:sz w:val="24"/>
          <w:szCs w:val="24"/>
        </w:rPr>
        <w:t>;</w:t>
      </w:r>
    </w:p>
    <w:p w14:paraId="688E161A" w14:textId="77777777" w:rsidR="00D20650" w:rsidRPr="00697F11" w:rsidRDefault="00D20650" w:rsidP="00DB498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697F11">
        <w:rPr>
          <w:rFonts w:ascii="GHEA Grapalat" w:hAnsi="GHEA Grapalat"/>
          <w:sz w:val="24"/>
          <w:szCs w:val="24"/>
        </w:rPr>
        <w:t>;</w:t>
      </w:r>
    </w:p>
    <w:p w14:paraId="2DF2E213" w14:textId="77777777" w:rsidR="00D20650" w:rsidRDefault="00D20650" w:rsidP="00DB498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147FD7">
        <w:rPr>
          <w:rFonts w:ascii="GHEA Grapalat" w:hAnsi="GHEA Grapalat"/>
          <w:sz w:val="24"/>
          <w:szCs w:val="24"/>
        </w:rPr>
        <w:t xml:space="preserve"> 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 xml:space="preserve">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59D7CBB1" w14:textId="77777777" w:rsidR="00D20650" w:rsidRDefault="00D20650" w:rsidP="00DB4988">
      <w:pPr>
        <w:pStyle w:val="norm"/>
        <w:widowControl w:val="0"/>
        <w:tabs>
          <w:tab w:val="left" w:pos="1134"/>
        </w:tabs>
        <w:spacing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2E7418">
        <w:rPr>
          <w:rFonts w:ascii="GHEA Grapalat" w:hAnsi="GHEA Grapalat"/>
          <w:sz w:val="24"/>
          <w:szCs w:val="24"/>
        </w:rPr>
        <w:t xml:space="preserve"> и</w:t>
      </w:r>
      <w:r w:rsidRPr="00147FD7">
        <w:rPr>
          <w:rFonts w:ascii="GHEA Grapalat" w:hAnsi="GHEA Grapalat"/>
          <w:sz w:val="24"/>
          <w:szCs w:val="24"/>
        </w:rPr>
        <w:t xml:space="preserve">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46AE2881"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2254C996" w14:textId="77777777" w:rsidR="00D20650" w:rsidRPr="009044F1" w:rsidRDefault="00D20650" w:rsidP="00DB498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w:t>
      </w:r>
      <w:r w:rsidRPr="009044F1">
        <w:rPr>
          <w:rFonts w:ascii="GHEA Grapalat" w:hAnsi="GHEA Grapalat"/>
          <w:sz w:val="24"/>
          <w:szCs w:val="24"/>
        </w:rPr>
        <w:lastRenderedPageBreak/>
        <w:t>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9C64879" w14:textId="77777777" w:rsidR="00D20650" w:rsidRDefault="00D20650" w:rsidP="00DB4988">
      <w:pPr>
        <w:widowControl w:val="0"/>
        <w:ind w:left="567" w:right="565"/>
        <w:jc w:val="center"/>
        <w:rPr>
          <w:rFonts w:ascii="GHEA Grapalat" w:hAnsi="GHEA Grapalat"/>
          <w:b/>
          <w:lang w:val="hy-AM"/>
        </w:rPr>
      </w:pPr>
    </w:p>
    <w:p w14:paraId="36D720A6" w14:textId="77777777" w:rsidR="00D20650" w:rsidRPr="009044F1" w:rsidRDefault="00D20650" w:rsidP="00DB4988">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760C6036" w14:textId="77777777" w:rsidR="00D20650" w:rsidRPr="00AA7117" w:rsidRDefault="00D20650" w:rsidP="00DB4988">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3D3E4A3" w14:textId="77777777" w:rsidR="00D20650" w:rsidRPr="009044F1" w:rsidRDefault="00D20650" w:rsidP="00DB498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2F72626" w14:textId="77777777" w:rsidR="00D20650" w:rsidRPr="009044F1" w:rsidRDefault="00D20650" w:rsidP="00DB4988">
      <w:pPr>
        <w:widowControl w:val="0"/>
        <w:ind w:firstLine="567"/>
        <w:jc w:val="center"/>
        <w:rPr>
          <w:rFonts w:ascii="GHEA Grapalat" w:hAnsi="GHEA Grapalat"/>
          <w:b/>
        </w:rPr>
      </w:pPr>
    </w:p>
    <w:p w14:paraId="5E7F269E" w14:textId="77777777" w:rsidR="00D20650" w:rsidRPr="00221C7B" w:rsidRDefault="00D20650" w:rsidP="00DB4988">
      <w:pPr>
        <w:widowControl w:val="0"/>
        <w:jc w:val="center"/>
        <w:rPr>
          <w:rFonts w:ascii="GHEA Grapalat" w:hAnsi="GHEA Grapalat"/>
          <w:b/>
        </w:rPr>
      </w:pPr>
      <w:r w:rsidRPr="009044F1">
        <w:rPr>
          <w:rFonts w:ascii="GHEA Grapalat" w:hAnsi="GHEA Grapalat"/>
          <w:b/>
        </w:rPr>
        <w:t xml:space="preserve">7. ОБЕСПЕЧЕНИЕ ЗАЯВКИ </w:t>
      </w:r>
    </w:p>
    <w:p w14:paraId="4EF958B0" w14:textId="77777777" w:rsidR="00D20650" w:rsidRPr="00681F45" w:rsidRDefault="00D20650" w:rsidP="00DB4988">
      <w:pPr>
        <w:widowControl w:val="0"/>
        <w:tabs>
          <w:tab w:val="left" w:pos="1134"/>
        </w:tabs>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4ECC27E3"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0923020A" w14:textId="77777777" w:rsidR="00D20650" w:rsidRDefault="00D20650" w:rsidP="00DB4988">
      <w:pPr>
        <w:widowControl w:val="0"/>
        <w:ind w:firstLine="567"/>
        <w:jc w:val="both"/>
        <w:rPr>
          <w:ins w:id="10" w:author="Vardan" w:date="2022-10-29T22: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Pr="00EB3931">
        <w:rPr>
          <w:rFonts w:ascii="GHEA Grapalat" w:hAnsi="GHEA Grapalat"/>
        </w:rPr>
        <w:t>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ins w:id="11" w:author="Vardan" w:date="2022-10-29T22:03:00Z">
        <w:r>
          <w:rPr>
            <w:rFonts w:ascii="GHEA Grapalat" w:hAnsi="GHEA Grapalat"/>
          </w:rPr>
          <w:t>.</w:t>
        </w:r>
      </w:ins>
    </w:p>
    <w:p w14:paraId="1F11F38E" w14:textId="77777777" w:rsidR="00D20650" w:rsidRPr="009044F1" w:rsidRDefault="00D20650" w:rsidP="00DB4988">
      <w:pPr>
        <w:widowControl w:val="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6C5117">
        <w:rPr>
          <w:rFonts w:ascii="GHEA Grapalat" w:hAnsi="GHEA Grapalat"/>
          <w:vertAlign w:val="superscript"/>
        </w:rPr>
        <w:t>9.1</w:t>
      </w:r>
    </w:p>
    <w:p w14:paraId="0EB951BA" w14:textId="77777777" w:rsidR="00D20650" w:rsidRPr="00AF7C7D" w:rsidRDefault="00D20650" w:rsidP="00DB4988">
      <w:pPr>
        <w:widowControl w:val="0"/>
        <w:tabs>
          <w:tab w:val="left" w:pos="1134"/>
        </w:tabs>
        <w:ind w:firstLine="567"/>
        <w:jc w:val="both"/>
        <w:rPr>
          <w:rFonts w:ascii="GHEA Grapalat" w:hAnsi="GHEA Grapalat"/>
        </w:rPr>
      </w:pPr>
      <w:r w:rsidRPr="0088759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hy-AM"/>
        </w:rPr>
        <w:t>:</w:t>
      </w:r>
    </w:p>
    <w:p w14:paraId="7680F674" w14:textId="77777777" w:rsidR="00D20650" w:rsidRPr="0088759A" w:rsidRDefault="00D20650" w:rsidP="00DB4988">
      <w:pPr>
        <w:widowControl w:val="0"/>
        <w:tabs>
          <w:tab w:val="left" w:pos="1134"/>
        </w:tabs>
        <w:ind w:firstLine="567"/>
        <w:jc w:val="both"/>
        <w:rPr>
          <w:rFonts w:ascii="GHEA Grapalat" w:hAnsi="GHEA Grapalat"/>
        </w:rPr>
      </w:pPr>
      <w:r w:rsidRPr="0088759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88759A">
        <w:rPr>
          <w:rFonts w:ascii="GHEA Grapalat" w:hAnsi="GHEA Grapalat"/>
        </w:rPr>
        <w:t xml:space="preserve"> </w:t>
      </w:r>
      <w:r>
        <w:rPr>
          <w:rFonts w:ascii="GHEA Grapalat" w:hAnsi="GHEA Grapalat"/>
        </w:rPr>
        <w:t>РА,</w:t>
      </w:r>
      <w:r w:rsidRPr="003226FA">
        <w:rPr>
          <w:rFonts w:ascii="GHEA Grapalat" w:hAnsi="GHEA Grapalat"/>
        </w:rPr>
        <w:t xml:space="preserve"> </w:t>
      </w:r>
      <w:r w:rsidRPr="0088759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88759A">
        <w:rPr>
          <w:rFonts w:ascii="GHEA Grapalat" w:hAnsi="GHEA Grapalat"/>
        </w:rPr>
        <w:t>документа</w:t>
      </w:r>
      <w:r w:rsidRPr="008D6463">
        <w:rPr>
          <w:rFonts w:ascii="GHEA Grapalat" w:hAnsi="GHEA Grapalat"/>
        </w:rPr>
        <w:t xml:space="preserve"> </w:t>
      </w:r>
      <w:r w:rsidRPr="004A1042">
        <w:rPr>
          <w:rFonts w:ascii="GHEA Grapalat" w:hAnsi="GHEA Grapalat"/>
        </w:rPr>
        <w:lastRenderedPageBreak/>
        <w:t>обосновывающ</w:t>
      </w:r>
      <w:r>
        <w:rPr>
          <w:rFonts w:ascii="GHEA Grapalat" w:hAnsi="GHEA Grapalat"/>
        </w:rPr>
        <w:t>ую</w:t>
      </w:r>
      <w:r w:rsidRPr="004A1042">
        <w:rPr>
          <w:rFonts w:ascii="GHEA Grapalat" w:hAnsi="GHEA Grapalat"/>
        </w:rPr>
        <w:t xml:space="preserve"> выплату</w:t>
      </w:r>
      <w:r w:rsidRPr="0088759A">
        <w:rPr>
          <w:rFonts w:ascii="GHEA Grapalat" w:hAnsi="GHEA Grapalat"/>
        </w:rPr>
        <w:t>;</w:t>
      </w:r>
    </w:p>
    <w:p w14:paraId="4C7BAE96" w14:textId="77777777" w:rsidR="00D20650" w:rsidRPr="0088759A" w:rsidRDefault="00D20650" w:rsidP="00DB4988">
      <w:pPr>
        <w:widowControl w:val="0"/>
        <w:tabs>
          <w:tab w:val="left" w:pos="1134"/>
        </w:tabs>
        <w:ind w:firstLine="567"/>
        <w:jc w:val="both"/>
        <w:rPr>
          <w:rFonts w:ascii="GHEA Grapalat" w:hAnsi="GHEA Grapalat"/>
        </w:rPr>
      </w:pPr>
      <w:r w:rsidRPr="0088759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88759A">
        <w:rPr>
          <w:rFonts w:ascii="GHEA Grapalat" w:hAnsi="GHEA Grapalat"/>
        </w:rPr>
        <w:t xml:space="preserve"> выдавш</w:t>
      </w:r>
      <w:r>
        <w:rPr>
          <w:rFonts w:ascii="GHEA Grapalat" w:hAnsi="GHEA Grapalat"/>
        </w:rPr>
        <w:t xml:space="preserve">ий </w:t>
      </w:r>
      <w:r w:rsidRPr="0088759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3670FC7F"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27936463"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5C7EF20B"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69105735" w14:textId="1C1B3FF4" w:rsidR="00227BDF" w:rsidRDefault="00D20650" w:rsidP="00DB4988">
      <w:pPr>
        <w:widowControl w:val="0"/>
        <w:tabs>
          <w:tab w:val="left" w:pos="1134"/>
        </w:tabs>
        <w:ind w:firstLine="567"/>
        <w:jc w:val="both"/>
        <w:rPr>
          <w:rFonts w:ascii="GHEA Grapalat" w:hAnsi="GHEA Grapalat"/>
          <w:b/>
          <w:sz w:val="28"/>
          <w:lang w:val="hy-AM"/>
        </w:rPr>
      </w:pPr>
      <w:r w:rsidRPr="009044F1">
        <w:rPr>
          <w:rFonts w:ascii="GHEA Grapalat" w:hAnsi="GHEA Grapalat"/>
        </w:rPr>
        <w:t>7.4.</w:t>
      </w:r>
      <w:r w:rsidRPr="005114D0">
        <w:rPr>
          <w:rFonts w:ascii="GHEA Grapalat" w:hAnsi="GHEA Grapalat"/>
        </w:rPr>
        <w:tab/>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w:t>
      </w:r>
      <w:r w:rsidR="00672814" w:rsidRPr="00672814">
        <w:rPr>
          <w:rFonts w:ascii="GHEA Grapalat" w:hAnsi="GHEA Grapalat"/>
          <w:b/>
          <w:bCs/>
        </w:rPr>
        <w:t>120</w:t>
      </w:r>
    </w:p>
    <w:p w14:paraId="0D188629" w14:textId="32EE7348" w:rsidR="00D20650" w:rsidRDefault="00D20650" w:rsidP="00DB4988">
      <w:pPr>
        <w:widowControl w:val="0"/>
        <w:tabs>
          <w:tab w:val="left" w:pos="1134"/>
        </w:tabs>
        <w:ind w:firstLine="567"/>
        <w:jc w:val="both"/>
        <w:rPr>
          <w:rFonts w:ascii="GHEA Grapalat" w:hAnsi="GHEA Grapalat"/>
        </w:rPr>
      </w:pPr>
      <w:r>
        <w:rPr>
          <w:rFonts w:ascii="Courier New" w:hAnsi="Courier New" w:cs="Courier New"/>
        </w:rPr>
        <w:t> </w:t>
      </w:r>
      <w:r w:rsidRPr="009044F1">
        <w:rPr>
          <w:rFonts w:ascii="GHEA Grapalat" w:hAnsi="GHEA Grapalat"/>
        </w:rPr>
        <w:t>(</w:t>
      </w:r>
      <w:r w:rsidR="002E1BED">
        <w:rPr>
          <w:rFonts w:ascii="GHEA Grapalat" w:hAnsi="GHEA Grapalat"/>
        </w:rPr>
        <w:t>сто двадцать</w:t>
      </w:r>
      <w:r w:rsidRPr="009044F1">
        <w:rPr>
          <w:rFonts w:ascii="GHEA Grapalat" w:hAnsi="GHEA Grapalat"/>
        </w:rPr>
        <w:t xml:space="preserve">) </w:t>
      </w:r>
      <w:r>
        <w:rPr>
          <w:rFonts w:ascii="GHEA Grapalat" w:hAnsi="GHEA Grapalat"/>
        </w:rPr>
        <w:t xml:space="preserve">рабочих </w:t>
      </w:r>
      <w:r w:rsidRPr="009044F1">
        <w:rPr>
          <w:rFonts w:ascii="GHEA Grapalat" w:hAnsi="GHEA Grapalat"/>
        </w:rPr>
        <w:t xml:space="preserve">дней со дня </w:t>
      </w:r>
      <w:r w:rsidRPr="009F6BFE">
        <w:rPr>
          <w:rFonts w:ascii="GHEA Grapalat" w:hAnsi="GHEA Grapalat"/>
        </w:rPr>
        <w:t xml:space="preserve">истечения крайнего срока </w:t>
      </w:r>
      <w:r w:rsidRPr="009044F1">
        <w:rPr>
          <w:rFonts w:ascii="GHEA Grapalat" w:hAnsi="GHEA Grapalat"/>
        </w:rPr>
        <w:t xml:space="preserve">подачи </w:t>
      </w:r>
      <w:r w:rsidRPr="008157B2">
        <w:rPr>
          <w:rFonts w:ascii="GHEA Grapalat" w:hAnsi="GHEA Grapalat"/>
        </w:rPr>
        <w:t>заяв</w:t>
      </w:r>
      <w:ins w:id="12" w:author="Inesa Kocharyan" w:date="2023-07-07T09:33:00Z">
        <w:r>
          <w:rPr>
            <w:rFonts w:ascii="GHEA Grapalat" w:hAnsi="GHEA Grapalat"/>
          </w:rPr>
          <w:t>о</w:t>
        </w:r>
      </w:ins>
      <w:r w:rsidRPr="008157B2">
        <w:rPr>
          <w:rFonts w:ascii="GHEA Grapalat" w:hAnsi="GHEA Grapalat"/>
        </w:rPr>
        <w:t>к</w:t>
      </w:r>
      <w:del w:id="13" w:author="Inesa Kocharyan" w:date="2023-07-07T09:33:00Z">
        <w:r w:rsidRPr="008157B2" w:rsidDel="00311819">
          <w:rPr>
            <w:rFonts w:ascii="GHEA Grapalat" w:hAnsi="GHEA Grapalat"/>
          </w:rPr>
          <w:delText>и</w:delText>
        </w:r>
      </w:del>
      <w:r w:rsidRPr="008157B2">
        <w:rPr>
          <w:rFonts w:ascii="GHEA Grapalat" w:hAnsi="GHEA Grapalat"/>
        </w:rPr>
        <w:t>.</w:t>
      </w:r>
      <w:r w:rsidRPr="008157B2">
        <w:rPr>
          <w:rFonts w:ascii="GHEA Grapalat" w:hAnsi="GHEA Grapalat"/>
          <w:vertAlign w:val="superscript"/>
        </w:rPr>
        <w:t>9.2</w:t>
      </w:r>
      <w:r w:rsidRPr="008157B2">
        <w:rPr>
          <w:rFonts w:ascii="GHEA Grapalat" w:hAnsi="GHEA Grapalat"/>
        </w:rPr>
        <w:t xml:space="preserve"> </w:t>
      </w:r>
    </w:p>
    <w:p w14:paraId="00DF9788" w14:textId="77777777" w:rsidR="00D20650" w:rsidRDefault="00D20650" w:rsidP="00DB4988">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1CC4FE92" w14:textId="77777777" w:rsidR="00D20650" w:rsidRPr="00996C18" w:rsidRDefault="00D20650" w:rsidP="00DB4988">
      <w:pPr>
        <w:widowControl w:val="0"/>
        <w:tabs>
          <w:tab w:val="left" w:pos="1134"/>
        </w:tabs>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4C66E96D" w14:textId="77777777" w:rsidR="00D20650" w:rsidRPr="00681F45" w:rsidRDefault="00D20650" w:rsidP="00DB4988">
      <w:pPr>
        <w:widowControl w:val="0"/>
        <w:tabs>
          <w:tab w:val="left" w:pos="1134"/>
        </w:tabs>
        <w:ind w:firstLine="567"/>
        <w:jc w:val="both"/>
        <w:rPr>
          <w:rFonts w:ascii="GHEA Grapalat" w:hAnsi="GHEA Grapalat" w:cs="Sylfaen"/>
        </w:rPr>
      </w:pPr>
    </w:p>
    <w:p w14:paraId="2315DD65" w14:textId="77777777" w:rsidR="00D20650" w:rsidRDefault="00D20650" w:rsidP="00DB4988">
      <w:pPr>
        <w:rPr>
          <w:rFonts w:ascii="GHEA Grapalat" w:hAnsi="GHEA Grapalat"/>
          <w:b/>
        </w:rPr>
      </w:pPr>
      <w:r>
        <w:rPr>
          <w:rFonts w:ascii="GHEA Grapalat" w:hAnsi="GHEA Grapalat"/>
          <w:b/>
        </w:rPr>
        <w:br w:type="page"/>
      </w:r>
    </w:p>
    <w:p w14:paraId="18DB1EF2" w14:textId="77777777" w:rsidR="00D20650" w:rsidRPr="009044F1" w:rsidRDefault="00D20650" w:rsidP="00DB4988">
      <w:pPr>
        <w:widowControl w:val="0"/>
        <w:jc w:val="center"/>
        <w:rPr>
          <w:rFonts w:ascii="GHEA Grapalat" w:hAnsi="GHEA Grapalat"/>
          <w:b/>
        </w:rPr>
      </w:pPr>
      <w:r>
        <w:rPr>
          <w:rFonts w:ascii="GHEA Grapalat" w:hAnsi="GHEA Grapalat"/>
          <w:b/>
        </w:rPr>
        <w:lastRenderedPageBreak/>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14:paraId="67C8A1BA" w14:textId="559671B1" w:rsidR="00BE4CF1" w:rsidRPr="009044F1" w:rsidRDefault="00D20650" w:rsidP="00BE4CF1">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00BE4CF1" w:rsidRPr="009044F1">
        <w:rPr>
          <w:rFonts w:ascii="GHEA Grapalat" w:hAnsi="GHEA Grapalat"/>
          <w:sz w:val="24"/>
          <w:szCs w:val="24"/>
        </w:rPr>
        <w:t xml:space="preserve">Вскрытие заявок произойдет посредством системы на </w:t>
      </w:r>
      <w:r w:rsidR="00F3405D">
        <w:rPr>
          <w:rFonts w:ascii="GHEA Grapalat" w:hAnsi="GHEA Grapalat"/>
          <w:color w:val="FF0000"/>
          <w:sz w:val="24"/>
          <w:szCs w:val="24"/>
        </w:rPr>
        <w:t>11:00</w:t>
      </w:r>
      <w:r w:rsidR="00BE4CF1" w:rsidRPr="002B0FCF">
        <w:rPr>
          <w:rFonts w:ascii="GHEA Grapalat" w:hAnsi="GHEA Grapalat"/>
          <w:color w:val="FF0000"/>
          <w:sz w:val="24"/>
          <w:szCs w:val="24"/>
        </w:rPr>
        <w:t xml:space="preserve"> часов </w:t>
      </w:r>
      <w:r w:rsidR="00A826F4">
        <w:rPr>
          <w:rFonts w:ascii="GHEA Grapalat" w:hAnsi="GHEA Grapalat"/>
          <w:color w:val="FF0000"/>
          <w:sz w:val="24"/>
          <w:szCs w:val="24"/>
          <w:lang w:val="hy-AM"/>
        </w:rPr>
        <w:t>16</w:t>
      </w:r>
      <w:r w:rsidR="00672814" w:rsidRPr="00672814">
        <w:rPr>
          <w:rFonts w:ascii="GHEA Grapalat" w:hAnsi="GHEA Grapalat"/>
          <w:b/>
          <w:bCs/>
          <w:sz w:val="24"/>
          <w:szCs w:val="24"/>
          <w:lang w:val="hy-AM"/>
        </w:rPr>
        <w:t>.0</w:t>
      </w:r>
      <w:r w:rsidR="002F71A4">
        <w:rPr>
          <w:rFonts w:ascii="GHEA Grapalat" w:hAnsi="GHEA Grapalat"/>
          <w:b/>
          <w:bCs/>
          <w:sz w:val="24"/>
          <w:szCs w:val="24"/>
        </w:rPr>
        <w:t>3</w:t>
      </w:r>
      <w:r w:rsidR="00672814" w:rsidRPr="00672814">
        <w:rPr>
          <w:rFonts w:ascii="GHEA Grapalat" w:hAnsi="GHEA Grapalat"/>
          <w:b/>
          <w:bCs/>
          <w:sz w:val="24"/>
          <w:szCs w:val="24"/>
          <w:lang w:val="hy-AM"/>
        </w:rPr>
        <w:t>.2026</w:t>
      </w:r>
      <w:r w:rsidR="00672814" w:rsidRPr="00672814">
        <w:rPr>
          <w:rFonts w:ascii="GHEA Grapalat" w:hAnsi="GHEA Grapalat"/>
          <w:b/>
          <w:bCs/>
          <w:sz w:val="24"/>
          <w:szCs w:val="24"/>
        </w:rPr>
        <w:t>г</w:t>
      </w:r>
      <w:r w:rsidR="00BE4CF1"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14:paraId="6D2486F6"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Pr="000073F8">
        <w:rPr>
          <w:rFonts w:ascii="GHEA Grapalat" w:hAnsi="GHEA Grapalat"/>
        </w:rPr>
        <w:t xml:space="preserve">услуги,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2D5A7ED5"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03C087C6"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0C257AF8" w14:textId="77777777" w:rsidR="00D20650" w:rsidRPr="002A665D" w:rsidRDefault="00D20650" w:rsidP="00DB4988">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14:paraId="14EB2CE0"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1D254A5E"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3AA2CC72"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3F64C5">
        <w:rPr>
          <w:rFonts w:ascii="GHEA Grapalat" w:hAnsi="GHEA Grapalat"/>
          <w:sz w:val="24"/>
          <w:szCs w:val="24"/>
        </w:rPr>
        <w:t>непризнанны</w:t>
      </w:r>
      <w:r>
        <w:rPr>
          <w:rFonts w:ascii="GHEA Grapalat" w:hAnsi="GHEA Grapalat"/>
          <w:sz w:val="24"/>
          <w:szCs w:val="24"/>
        </w:rPr>
        <w:t>ми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289F228" w14:textId="2C33EFB8" w:rsidR="00D20650" w:rsidRPr="00A01157" w:rsidRDefault="00D20650" w:rsidP="00DB498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00BE4CF1" w:rsidRPr="00172C97">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00BE4CF1" w:rsidRPr="00172C97">
        <w:rPr>
          <w:rFonts w:ascii="GHEA Grapalat" w:hAnsi="GHEA Grapalat"/>
          <w:i w:val="0"/>
          <w:sz w:val="24"/>
          <w:szCs w:val="24"/>
        </w:rPr>
        <w:lastRenderedPageBreak/>
        <w:t>сопоставляются с драмом Республики Армения по курсу установленным Центральным банком р. Армения на день открытия заявок</w:t>
      </w:r>
      <w:r w:rsidR="00BE4CF1" w:rsidRPr="00172C97">
        <w:rPr>
          <w:rStyle w:val="FootnoteReference"/>
          <w:rFonts w:ascii="GHEA Grapalat" w:hAnsi="GHEA Grapalat"/>
          <w:i w:val="0"/>
          <w:sz w:val="24"/>
          <w:szCs w:val="24"/>
        </w:rPr>
        <w:t xml:space="preserve"> </w:t>
      </w:r>
      <w:r>
        <w:rPr>
          <w:rStyle w:val="FootnoteReference"/>
          <w:rFonts w:ascii="GHEA Grapalat" w:hAnsi="GHEA Grapalat"/>
          <w:i w:val="0"/>
          <w:sz w:val="24"/>
          <w:szCs w:val="24"/>
        </w:rPr>
        <w:footnoteReference w:customMarkFollows="1" w:id="6"/>
        <w:t>10</w:t>
      </w:r>
      <w:r>
        <w:rPr>
          <w:rFonts w:ascii="GHEA Grapalat" w:hAnsi="GHEA Grapalat"/>
          <w:i w:val="0"/>
          <w:sz w:val="24"/>
          <w:szCs w:val="24"/>
        </w:rPr>
        <w:t>.</w:t>
      </w:r>
    </w:p>
    <w:p w14:paraId="511B999C" w14:textId="77777777" w:rsidR="00D20650" w:rsidRPr="00186559"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и </w:t>
      </w:r>
      <w:r w:rsidRPr="003F64C5">
        <w:rPr>
          <w:rFonts w:ascii="GHEA Grapalat" w:hAnsi="GHEA Grapalat"/>
          <w:sz w:val="24"/>
          <w:szCs w:val="24"/>
        </w:rPr>
        <w:t>непризнанны</w:t>
      </w:r>
      <w:r>
        <w:rPr>
          <w:rFonts w:ascii="GHEA Grapalat" w:hAnsi="GHEA Grapalat"/>
          <w:sz w:val="24"/>
          <w:szCs w:val="24"/>
        </w:rPr>
        <w:t>х таковыми</w:t>
      </w:r>
      <w:r w:rsidRPr="007D2779">
        <w:rPr>
          <w:rFonts w:ascii="GHEA Grapalat" w:hAnsi="GHEA Grapalat"/>
          <w:sz w:val="24"/>
          <w:szCs w:val="24"/>
        </w:rPr>
        <w:t xml:space="preserve"> </w:t>
      </w:r>
      <w:r w:rsidRPr="009044F1">
        <w:rPr>
          <w:rFonts w:ascii="GHEA Grapalat" w:hAnsi="GHEA Grapalat"/>
          <w:sz w:val="24"/>
          <w:szCs w:val="24"/>
        </w:rPr>
        <w:t>участников</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2AE0CE8A" w14:textId="77777777" w:rsidR="00D20650" w:rsidRPr="00EC329B"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х таковыми</w:t>
      </w:r>
      <w:r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del w:id="14"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EC329B">
        <w:rPr>
          <w:rFonts w:ascii="GHEA Grapalat" w:hAnsi="GHEA Grapalat"/>
          <w:sz w:val="24"/>
          <w:szCs w:val="24"/>
        </w:rPr>
        <w:t xml:space="preserve"> </w:t>
      </w:r>
      <w:r w:rsidRPr="009044F1">
        <w:rPr>
          <w:rFonts w:ascii="GHEA Grapalat" w:hAnsi="GHEA Grapalat"/>
          <w:sz w:val="24"/>
          <w:szCs w:val="24"/>
        </w:rPr>
        <w:t>присутствуют</w:t>
      </w:r>
      <w:r w:rsidRPr="00EC329B">
        <w:rPr>
          <w:rFonts w:ascii="GHEA Grapalat" w:hAnsi="GHEA Grapalat"/>
          <w:sz w:val="24"/>
          <w:szCs w:val="24"/>
        </w:rPr>
        <w:t xml:space="preserve"> </w:t>
      </w:r>
      <w:r w:rsidRPr="009044F1">
        <w:rPr>
          <w:rFonts w:ascii="GHEA Grapalat" w:hAnsi="GHEA Grapalat"/>
          <w:sz w:val="24"/>
          <w:szCs w:val="24"/>
        </w:rPr>
        <w:t>на заседании</w:t>
      </w:r>
      <w:r w:rsidRPr="00EC329B">
        <w:rPr>
          <w:rFonts w:ascii="GHEA Grapalat" w:hAnsi="GHEA Grapalat"/>
          <w:sz w:val="24"/>
          <w:szCs w:val="24"/>
        </w:rPr>
        <w:t>,</w:t>
      </w:r>
    </w:p>
    <w:p w14:paraId="0D6047F2"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 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41B4D127" w14:textId="77777777" w:rsidR="00D20650" w:rsidRPr="00A50C53"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50C88E86"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39107DDA" w14:textId="77777777" w:rsidR="00D20650" w:rsidRPr="000429C3" w:rsidRDefault="00D20650" w:rsidP="00DB498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48B8DF7F" w14:textId="77777777" w:rsidR="00D20650" w:rsidRDefault="00D20650" w:rsidP="00DB498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762FA07"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Pr>
          <w:rFonts w:ascii="GHEA Grapalat" w:hAnsi="GHEA Grapalat" w:cs="Sylfaen"/>
          <w:sz w:val="24"/>
          <w:szCs w:val="24"/>
        </w:rPr>
        <w:t>.</w:t>
      </w:r>
    </w:p>
    <w:p w14:paraId="2B1ED827" w14:textId="77777777" w:rsidR="00D20650" w:rsidRPr="00F00653" w:rsidRDefault="00D20650" w:rsidP="00F0065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Pr>
          <w:rFonts w:ascii="GHEA Grapalat" w:hAnsi="GHEA Grapalat"/>
        </w:rPr>
        <w:t>.</w:t>
      </w:r>
      <w:r w:rsidRPr="009044F1">
        <w:rPr>
          <w:rFonts w:ascii="GHEA Grapalat" w:hAnsi="GHEA Grapalat"/>
        </w:rPr>
        <w:t xml:space="preserve"> При </w:t>
      </w:r>
      <w:r w:rsidRPr="009044F1">
        <w:rPr>
          <w:rFonts w:ascii="GHEA Grapalat" w:hAnsi="GHEA Grapalat"/>
        </w:rPr>
        <w:lastRenderedPageBreak/>
        <w:t xml:space="preserve">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 xml:space="preserve">препятствуя нормальному </w:t>
      </w:r>
      <w:r w:rsidRPr="00F00653">
        <w:rPr>
          <w:rFonts w:ascii="GHEA Grapalat" w:hAnsi="GHEA Grapalat" w:cs="Sylfaen"/>
          <w:sz w:val="24"/>
          <w:szCs w:val="24"/>
        </w:rPr>
        <w:t>функционированию комиссии.</w:t>
      </w:r>
    </w:p>
    <w:p w14:paraId="72D071E9" w14:textId="77777777" w:rsidR="00F00653" w:rsidRPr="00F00653" w:rsidRDefault="00D20650" w:rsidP="00F00653">
      <w:pPr>
        <w:pStyle w:val="norm"/>
        <w:widowControl w:val="0"/>
        <w:tabs>
          <w:tab w:val="left" w:pos="1134"/>
        </w:tabs>
        <w:spacing w:line="240" w:lineRule="auto"/>
        <w:ind w:firstLine="567"/>
        <w:rPr>
          <w:rFonts w:ascii="GHEA Grapalat" w:hAnsi="GHEA Grapalat" w:cs="Sylfaen"/>
          <w:sz w:val="24"/>
          <w:szCs w:val="24"/>
        </w:rPr>
      </w:pPr>
      <w:r w:rsidRPr="00F00653">
        <w:rPr>
          <w:rFonts w:ascii="GHEA Grapalat" w:hAnsi="GHEA Grapalat" w:cs="Sylfaen"/>
          <w:sz w:val="24"/>
          <w:szCs w:val="24"/>
        </w:rPr>
        <w:t>8.9.</w:t>
      </w:r>
      <w:r w:rsidRPr="00F00653">
        <w:rPr>
          <w:rFonts w:ascii="GHEA Grapalat" w:hAnsi="GHEA Grapalat" w:cs="Sylfaen"/>
          <w:sz w:val="24"/>
          <w:szCs w:val="24"/>
        </w:rPr>
        <w:tab/>
      </w:r>
      <w:r w:rsidR="00F00653" w:rsidRPr="00F00653">
        <w:rPr>
          <w:rFonts w:ascii="GHEA Grapalat" w:hAnsi="GHEA Grapalat" w:cs="Sylfaen"/>
          <w:sz w:val="24"/>
          <w:szCs w:val="24"/>
        </w:rPr>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41AEF659" w14:textId="77777777" w:rsidR="00F00653" w:rsidRPr="00F00653" w:rsidRDefault="00F00653" w:rsidP="00F00653">
      <w:pPr>
        <w:pStyle w:val="norm"/>
        <w:widowControl w:val="0"/>
        <w:tabs>
          <w:tab w:val="left" w:pos="1134"/>
        </w:tabs>
        <w:spacing w:line="240" w:lineRule="auto"/>
        <w:ind w:firstLine="567"/>
        <w:rPr>
          <w:rFonts w:ascii="GHEA Grapalat" w:hAnsi="GHEA Grapalat" w:cs="Sylfaen"/>
          <w:sz w:val="24"/>
          <w:szCs w:val="24"/>
        </w:rPr>
      </w:pPr>
      <w:r w:rsidRPr="00F00653">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2D942A" w14:textId="77777777" w:rsidR="00F00653" w:rsidRPr="00F00653" w:rsidRDefault="00F00653" w:rsidP="00F00653">
      <w:pPr>
        <w:pStyle w:val="norm"/>
        <w:widowControl w:val="0"/>
        <w:tabs>
          <w:tab w:val="left" w:pos="1134"/>
        </w:tabs>
        <w:spacing w:line="240" w:lineRule="auto"/>
        <w:ind w:firstLine="567"/>
        <w:rPr>
          <w:rFonts w:ascii="GHEA Grapalat" w:hAnsi="GHEA Grapalat" w:cs="Sylfaen"/>
          <w:sz w:val="24"/>
          <w:szCs w:val="24"/>
        </w:rPr>
      </w:pPr>
      <w:r w:rsidRPr="00F00653">
        <w:rPr>
          <w:rFonts w:ascii="GHEA Grapalat" w:hAnsi="GHEA Grapalat" w:cs="Sylfaen"/>
          <w:sz w:val="24"/>
          <w:szCs w:val="24"/>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7ED3ED54" w14:textId="63C0B444" w:rsidR="00D20650" w:rsidRPr="00AA7117" w:rsidRDefault="00D20650" w:rsidP="00DB4988">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2344A561" w14:textId="77777777" w:rsidR="00D20650" w:rsidRDefault="00D20650" w:rsidP="00DB4988">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1B894971"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404854" w:rsidDel="00A5199D">
        <w:rPr>
          <w:rFonts w:ascii="GHEA Grapalat" w:hAnsi="GHEA Grapalat"/>
          <w:sz w:val="24"/>
          <w:szCs w:val="24"/>
        </w:rPr>
        <w:t xml:space="preserve"> </w:t>
      </w:r>
      <w:r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CD3274C"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4B97981A"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1B30347"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 xml:space="preserve">и сводный лист рассмотрения обоснований, указанных в пункте 3.5 части 1 </w:t>
      </w:r>
      <w:r w:rsidRPr="001E4A24">
        <w:rPr>
          <w:rFonts w:ascii="GHEA Grapalat" w:hAnsi="GHEA Grapalat"/>
          <w:sz w:val="24"/>
          <w:szCs w:val="24"/>
        </w:rPr>
        <w:lastRenderedPageBreak/>
        <w:t>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1B916880"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658EC1F" w14:textId="77777777" w:rsidR="00BF1096" w:rsidRPr="00681C1F" w:rsidRDefault="00BF1096" w:rsidP="00BF1096">
      <w:pPr>
        <w:widowControl w:val="0"/>
        <w:tabs>
          <w:tab w:val="left" w:pos="1276"/>
        </w:tabs>
        <w:jc w:val="both"/>
        <w:rPr>
          <w:rFonts w:ascii="GHEA Grapalat" w:hAnsi="GHEA Grapalat"/>
          <w:color w:val="000000" w:themeColor="text1"/>
        </w:rPr>
      </w:pPr>
      <w:r w:rsidRPr="00BF1096">
        <w:rPr>
          <w:rFonts w:ascii="GHEA Grapalat" w:hAnsi="GHEA Grapalat"/>
        </w:rPr>
        <w:t xml:space="preserve"> </w:t>
      </w: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4E51A8">
        <w:rPr>
          <w:rFonts w:ascii="GHEA Grapalat" w:hAnsi="GHEA Grapalat"/>
        </w:rPr>
        <w:t>. Мотивированное решение руководителя заказчика уполномоченный орган публикует в бюллетене</w:t>
      </w:r>
      <w:r>
        <w:rPr>
          <w:rFonts w:ascii="GHEA Grapalat" w:hAnsi="GHEA Grapalat"/>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4E51A8">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2C673F00" w14:textId="77777777" w:rsidR="00BF1096" w:rsidRPr="0054203B" w:rsidRDefault="00BF1096" w:rsidP="00BF1096">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0FE89F65" w14:textId="77777777" w:rsidR="00BF1096" w:rsidRPr="00A928B7" w:rsidRDefault="00BF1096" w:rsidP="00BF1096">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Pr>
          <w:rFonts w:ascii="GHEA Grapalat" w:hAnsi="GHEA Grapalat"/>
        </w:rPr>
        <w:t xml:space="preserve"> или </w:t>
      </w:r>
      <w:r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0A2C509F" w14:textId="723E2D33" w:rsidR="00D20650" w:rsidRPr="00A928B7" w:rsidRDefault="00D20650" w:rsidP="00BF1096">
      <w:pPr>
        <w:widowControl w:val="0"/>
        <w:tabs>
          <w:tab w:val="left" w:pos="1276"/>
        </w:tabs>
        <w:jc w:val="both"/>
        <w:rPr>
          <w:ins w:id="15" w:author="Vardan" w:date="2022-10-29T22:29:00Z"/>
          <w:rFonts w:ascii="GHEA Grapalat" w:hAnsi="GHEA Grapalat"/>
        </w:rPr>
      </w:pPr>
      <w:r>
        <w:rPr>
          <w:rFonts w:ascii="GHEA Grapalat" w:hAnsi="GHEA Grapalat"/>
        </w:rPr>
        <w:t xml:space="preserve">    - </w:t>
      </w:r>
      <w:r w:rsidRPr="00A928B7">
        <w:rPr>
          <w:rFonts w:ascii="GHEA Grapalat" w:hAnsi="GHEA Grapalat"/>
        </w:rPr>
        <w:t>выплата участником или лицом, заключившим договор, суммы обеспечения заявки</w:t>
      </w:r>
      <w:r>
        <w:rPr>
          <w:rFonts w:ascii="GHEA Grapalat" w:hAnsi="GHEA Grapalat"/>
        </w:rPr>
        <w:t xml:space="preserve"> или</w:t>
      </w:r>
      <w:r w:rsidRPr="00A928B7">
        <w:rPr>
          <w:rFonts w:ascii="GHEA Grapalat" w:hAnsi="GHEA Grapalat"/>
        </w:rPr>
        <w:t xml:space="preserve"> договора </w:t>
      </w:r>
      <w:r w:rsidRPr="00F65EB5">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1D9716" w14:textId="77777777" w:rsidR="00D20650" w:rsidRPr="007663F8" w:rsidRDefault="00D20650" w:rsidP="00DB498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lastRenderedPageBreak/>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Pr="002B4149">
        <w:rPr>
          <w:rFonts w:ascii="GHEA Grapalat" w:hAnsi="GHEA Grapalat" w:cs="Sylfaen"/>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473A1117" w14:textId="77777777" w:rsidR="00D20650" w:rsidRPr="009044F1" w:rsidRDefault="00D20650" w:rsidP="00DB4988">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19AE80FD" w14:textId="77777777" w:rsidR="00D20650" w:rsidRDefault="00D20650" w:rsidP="00DB4988">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6973763" w14:textId="77777777" w:rsidR="00D20650" w:rsidRPr="001439BD" w:rsidRDefault="00D20650" w:rsidP="00DB4988">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234A3C4" w14:textId="77777777" w:rsidR="00D20650" w:rsidRPr="009044F1" w:rsidRDefault="00D20650" w:rsidP="00DB4988">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87B3EAA" w14:textId="77777777" w:rsidR="00D20650" w:rsidRPr="009044F1" w:rsidRDefault="00D20650" w:rsidP="00DB4988">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B1FDCE5" w14:textId="77777777" w:rsidR="00D20650" w:rsidRPr="00D3436F"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406A2591" w14:textId="77777777" w:rsidR="00D20650" w:rsidRPr="008A3C60" w:rsidRDefault="00D20650" w:rsidP="00DB4988">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2478A8D1" w14:textId="77777777" w:rsidR="00D20650" w:rsidRPr="009044F1" w:rsidRDefault="00D20650" w:rsidP="00DB4988">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43F11FFC"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464DA05" w14:textId="77777777" w:rsidR="00D20650" w:rsidRPr="005114D0"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C0CB2A0" w14:textId="77777777" w:rsidR="00D20650" w:rsidRPr="00374F4A" w:rsidRDefault="00D20650" w:rsidP="00DB4988">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2DA8E7" w14:textId="77777777" w:rsidR="00D20650" w:rsidRPr="009044F1" w:rsidRDefault="00D20650" w:rsidP="00DB4988">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08B5544D" w14:textId="77777777" w:rsidR="00D20650" w:rsidRPr="009044F1" w:rsidRDefault="00D20650" w:rsidP="00DB498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F6FD229" w14:textId="77777777" w:rsidR="00D20650" w:rsidRPr="009044F1" w:rsidRDefault="00D20650" w:rsidP="00DB4988">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6FDE2D9B" w14:textId="77777777" w:rsidR="00D20650" w:rsidRPr="000811C1" w:rsidRDefault="00D20650" w:rsidP="00DB4988">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398894C9"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7C0B810" w14:textId="0AC57576" w:rsidR="00D20650" w:rsidRDefault="00D20650" w:rsidP="00DB4988">
      <w:pPr>
        <w:pStyle w:val="BodyTextIndent2"/>
        <w:widowControl w:val="0"/>
        <w:spacing w:line="240" w:lineRule="auto"/>
        <w:ind w:firstLine="567"/>
        <w:rPr>
          <w:ins w:id="16"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B21F21">
        <w:rPr>
          <w:rFonts w:ascii="GHEA Grapalat" w:hAnsi="GHEA Grapalat"/>
          <w:b/>
          <w:bCs/>
          <w:sz w:val="24"/>
          <w:szCs w:val="24"/>
        </w:rPr>
        <w:t>"</w:t>
      </w:r>
      <w:r w:rsidR="00B21F21" w:rsidRPr="00B21F21">
        <w:rPr>
          <w:rFonts w:ascii="GHEA Grapalat" w:hAnsi="GHEA Grapalat"/>
          <w:b/>
          <w:bCs/>
          <w:sz w:val="24"/>
          <w:szCs w:val="24"/>
        </w:rPr>
        <w:t>10</w:t>
      </w:r>
      <w:r w:rsidRPr="00B21F21">
        <w:rPr>
          <w:rFonts w:ascii="GHEA Grapalat" w:hAnsi="GHEA Grapalat"/>
          <w:b/>
          <w:bCs/>
          <w:sz w:val="24"/>
          <w:szCs w:val="24"/>
        </w:rPr>
        <w:t>"</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47621DDF" w14:textId="77777777" w:rsidR="00D20650" w:rsidRPr="00A53A6A" w:rsidRDefault="00D20650" w:rsidP="002B2DFE">
      <w:pPr>
        <w:pStyle w:val="BodyTextIndent2"/>
        <w:widowControl w:val="0"/>
        <w:numPr>
          <w:ilvl w:val="0"/>
          <w:numId w:val="7"/>
        </w:numPr>
        <w:spacing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1A20C89C" w14:textId="77777777" w:rsidR="00D20650" w:rsidRDefault="00D20650" w:rsidP="002B2DFE">
      <w:pPr>
        <w:pStyle w:val="norm"/>
        <w:widowControl w:val="0"/>
        <w:numPr>
          <w:ilvl w:val="0"/>
          <w:numId w:val="7"/>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6BCBEEB" w14:textId="77777777" w:rsidR="00D20650" w:rsidRDefault="00D20650" w:rsidP="00DB4988">
      <w:pPr>
        <w:pStyle w:val="norm"/>
        <w:widowControl w:val="0"/>
        <w:tabs>
          <w:tab w:val="left" w:pos="1276"/>
        </w:tabs>
        <w:spacing w:line="240" w:lineRule="auto"/>
        <w:ind w:left="142" w:firstLine="0"/>
        <w:rPr>
          <w:rFonts w:ascii="GHEA Grapalat" w:hAnsi="GHEA Grapalat"/>
          <w:sz w:val="24"/>
          <w:szCs w:val="24"/>
        </w:rPr>
      </w:pPr>
    </w:p>
    <w:p w14:paraId="41F52AB1" w14:textId="77777777" w:rsidR="00D20650" w:rsidRPr="00747338" w:rsidRDefault="00D20650" w:rsidP="00DB4988">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573A2BC" w14:textId="77777777" w:rsidR="00D20650" w:rsidRDefault="00D20650" w:rsidP="00DB4988">
      <w:pPr>
        <w:widowControl w:val="0"/>
        <w:jc w:val="center"/>
        <w:rPr>
          <w:rFonts w:ascii="GHEA Grapalat" w:hAnsi="GHEA Grapalat"/>
          <w:b/>
        </w:rPr>
      </w:pPr>
    </w:p>
    <w:p w14:paraId="70370FB6" w14:textId="77777777" w:rsidR="00D20650" w:rsidRDefault="00D20650" w:rsidP="00DB4988">
      <w:pPr>
        <w:widowControl w:val="0"/>
        <w:jc w:val="center"/>
        <w:rPr>
          <w:rFonts w:ascii="GHEA Grapalat" w:hAnsi="GHEA Grapalat"/>
          <w:b/>
        </w:rPr>
      </w:pPr>
      <w:r w:rsidRPr="009044F1">
        <w:rPr>
          <w:rFonts w:ascii="GHEA Grapalat" w:hAnsi="GHEA Grapalat"/>
          <w:b/>
        </w:rPr>
        <w:t xml:space="preserve">9. ЗАКЛЮЧЕНИЕ ДОГОВОРА </w:t>
      </w:r>
    </w:p>
    <w:p w14:paraId="0B62BE6B"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62FC7BD"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На четвертый рабочий день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w:t>
      </w:r>
      <w:r w:rsidRPr="009044F1">
        <w:rPr>
          <w:rFonts w:ascii="GHEA Grapalat" w:hAnsi="GHEA Grapalat"/>
        </w:rPr>
        <w:lastRenderedPageBreak/>
        <w:t>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w:t>
      </w:r>
    </w:p>
    <w:p w14:paraId="520E98B1"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1504A1E2"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9.4.</w:t>
      </w:r>
      <w:r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6DC31DEF"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9.5</w:t>
      </w:r>
      <w:r w:rsidRPr="00DC30CC">
        <w:rPr>
          <w:rFonts w:ascii="GHEA Grapalat" w:hAnsi="GHEA Grapalat"/>
        </w:rPr>
        <w:t>.</w:t>
      </w:r>
      <w:r w:rsidRPr="00D80959">
        <w:rPr>
          <w:rFonts w:ascii="GHEA Grapalat" w:hAnsi="GHEA Grapalat"/>
          <w:color w:val="000000" w:themeColor="text1"/>
        </w:rPr>
        <w:t xml:space="preserve"> </w:t>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е </w:t>
      </w:r>
      <w:r w:rsidRPr="00DF59E9">
        <w:rPr>
          <w:rFonts w:ascii="GHEA Grapalat" w:hAnsi="GHEA Grapalat"/>
        </w:rPr>
        <w:t>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 xml:space="preserve">то он лишается права подписания договора. </w:t>
      </w:r>
      <w:r w:rsidRPr="009044F1" w:rsidDel="00DF2686">
        <w:rPr>
          <w:rFonts w:ascii="GHEA Grapalat" w:hAnsi="GHEA Grapalat"/>
        </w:rPr>
        <w:t xml:space="preserve"> </w:t>
      </w:r>
      <w:r w:rsidRPr="005114D0">
        <w:rPr>
          <w:rFonts w:ascii="GHEA Grapalat" w:hAnsi="GHEA Grapalat"/>
        </w:rPr>
        <w:tab/>
      </w:r>
    </w:p>
    <w:p w14:paraId="71605AEC"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88D0EBE"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9.6.</w:t>
      </w:r>
      <w:r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767B3E00" w14:textId="77777777" w:rsidR="00D20650" w:rsidRPr="009044F1" w:rsidRDefault="00D20650" w:rsidP="00DB498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sidRPr="009044F1">
        <w:rPr>
          <w:rFonts w:ascii="GHEA Grapalat" w:hAnsi="GHEA Grapalat"/>
          <w:i w:val="0"/>
          <w:sz w:val="24"/>
          <w:szCs w:val="24"/>
        </w:rPr>
        <w:t xml:space="preserve"> цены, предложенной отобранным участником.</w:t>
      </w:r>
      <w:r w:rsidRPr="009044F1">
        <w:rPr>
          <w:rFonts w:ascii="GHEA Grapalat" w:hAnsi="GHEA Grapalat"/>
          <w:spacing w:val="-8"/>
          <w:sz w:val="24"/>
          <w:szCs w:val="24"/>
        </w:rPr>
        <w:t xml:space="preserve"> </w:t>
      </w:r>
    </w:p>
    <w:p w14:paraId="710681EE" w14:textId="77777777" w:rsidR="00D20650" w:rsidRPr="009044F1" w:rsidRDefault="00D20650" w:rsidP="00DB498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1B37216" w14:textId="77777777" w:rsidR="00D20650" w:rsidRDefault="00D20650" w:rsidP="00DB4988">
      <w:pPr>
        <w:widowControl w:val="0"/>
        <w:jc w:val="center"/>
        <w:rPr>
          <w:rFonts w:ascii="GHEA Grapalat" w:hAnsi="GHEA Grapalat"/>
          <w:b/>
        </w:rPr>
      </w:pPr>
    </w:p>
    <w:p w14:paraId="7C2C7BBF" w14:textId="77777777" w:rsidR="00D20650" w:rsidRPr="009044F1" w:rsidRDefault="00D20650" w:rsidP="00DB4988">
      <w:pPr>
        <w:widowControl w:val="0"/>
        <w:jc w:val="center"/>
        <w:rPr>
          <w:rFonts w:ascii="GHEA Grapalat" w:hAnsi="GHEA Grapalat" w:cs="Arial"/>
          <w:b/>
          <w:iCs/>
        </w:rPr>
      </w:pPr>
      <w:r w:rsidRPr="009044F1">
        <w:rPr>
          <w:rFonts w:ascii="GHEA Grapalat" w:hAnsi="GHEA Grapalat"/>
          <w:b/>
        </w:rPr>
        <w:t>10. ОБЕСПЕЧЕНИ</w:t>
      </w:r>
      <w:r>
        <w:rPr>
          <w:rFonts w:ascii="GHEA Grapalat" w:hAnsi="GHEA Grapalat"/>
          <w:b/>
        </w:rPr>
        <w:t xml:space="preserve">Я </w:t>
      </w:r>
      <w:r w:rsidRPr="009044F1">
        <w:rPr>
          <w:rFonts w:ascii="GHEA Grapalat" w:hAnsi="GHEA Grapalat"/>
          <w:b/>
        </w:rPr>
        <w:t xml:space="preserve">ДОГОВОРА </w:t>
      </w:r>
    </w:p>
    <w:p w14:paraId="519452B6" w14:textId="77777777" w:rsidR="00D20650" w:rsidRDefault="00D20650" w:rsidP="00DB4988">
      <w:pPr>
        <w:widowControl w:val="0"/>
        <w:tabs>
          <w:tab w:val="left" w:pos="993"/>
        </w:tabs>
        <w:ind w:firstLine="284"/>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w:t>
      </w:r>
      <w:r>
        <w:rPr>
          <w:rFonts w:ascii="GHEA Grapalat" w:hAnsi="GHEA Grapalat"/>
          <w:color w:val="000000" w:themeColor="text1"/>
        </w:rPr>
        <w:t xml:space="preserve">я </w:t>
      </w:r>
      <w:r w:rsidRPr="00681C1F">
        <w:rPr>
          <w:rFonts w:ascii="GHEA Grapalat" w:hAnsi="GHEA Grapalat"/>
          <w:color w:val="000000" w:themeColor="text1"/>
        </w:rPr>
        <w:t xml:space="preserve">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-и</w:t>
      </w:r>
      <w:r>
        <w:rPr>
          <w:rFonts w:ascii="GHEA Grapalat" w:hAnsi="GHEA Grapalat"/>
          <w:color w:val="000000" w:themeColor="text1"/>
        </w:rPr>
        <w:t xml:space="preserve"> </w:t>
      </w:r>
      <w:r w:rsidRPr="00681C1F">
        <w:rPr>
          <w:rFonts w:ascii="GHEA Grapalat" w:hAnsi="GHEA Grapalat"/>
          <w:color w:val="000000" w:themeColor="text1"/>
        </w:rPr>
        <w:t xml:space="preserve">рабочих дней </w:t>
      </w:r>
      <w:r>
        <w:rPr>
          <w:rFonts w:ascii="GHEA Grapalat" w:hAnsi="GHEA Grapalat"/>
          <w:color w:val="000000" w:themeColor="text1"/>
        </w:rPr>
        <w:t>после</w:t>
      </w:r>
      <w:r w:rsidRPr="00681C1F">
        <w:rPr>
          <w:rFonts w:ascii="GHEA Grapalat" w:hAnsi="GHEA Grapalat"/>
          <w:color w:val="000000" w:themeColor="text1"/>
        </w:rPr>
        <w:t xml:space="preserve">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Pr>
          <w:rFonts w:ascii="GHEA Grapalat" w:hAnsi="GHEA Grapalat"/>
        </w:rPr>
        <w:t>.</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w:t>
      </w:r>
      <w:r>
        <w:rPr>
          <w:rFonts w:ascii="GHEA Grapalat" w:hAnsi="GHEA Grapalat"/>
          <w:color w:val="000000" w:themeColor="text1"/>
        </w:rPr>
        <w:t>е</w:t>
      </w:r>
      <w:r w:rsidRPr="00681C1F">
        <w:rPr>
          <w:rFonts w:ascii="GHEA Grapalat" w:hAnsi="GHEA Grapalat"/>
          <w:color w:val="000000" w:themeColor="text1"/>
        </w:rPr>
        <w:t xml:space="preserve">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 xml:space="preserve">. </w:t>
      </w:r>
      <w:r w:rsidRPr="00077E7F">
        <w:rPr>
          <w:rFonts w:ascii="GHEA Grapalat" w:hAnsi="GHEA Grapalat"/>
          <w:color w:val="000000" w:themeColor="text1"/>
          <w:sz w:val="28"/>
          <w:szCs w:val="28"/>
          <w:vertAlign w:val="superscript"/>
        </w:rPr>
        <w:t>11</w:t>
      </w:r>
      <w:r>
        <w:rPr>
          <w:rFonts w:ascii="GHEA Grapalat" w:hAnsi="GHEA Grapalat"/>
          <w:color w:val="000000" w:themeColor="text1"/>
          <w:sz w:val="28"/>
          <w:szCs w:val="28"/>
          <w:vertAlign w:val="superscript"/>
        </w:rPr>
        <w:t>.</w:t>
      </w:r>
      <w:r w:rsidRPr="00077E7F">
        <w:rPr>
          <w:rFonts w:ascii="GHEA Grapalat" w:hAnsi="GHEA Grapalat"/>
          <w:color w:val="000000" w:themeColor="text1"/>
          <w:sz w:val="28"/>
          <w:szCs w:val="28"/>
          <w:vertAlign w:val="superscript"/>
        </w:rPr>
        <w:t>1</w:t>
      </w:r>
    </w:p>
    <w:p w14:paraId="4235E190" w14:textId="2E33EC40" w:rsidR="00D20650" w:rsidRDefault="00D20650" w:rsidP="00DB4988">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w:t>
      </w:r>
      <w:r w:rsidR="006A5E03">
        <w:rPr>
          <w:rFonts w:ascii="GHEA Grapalat" w:hAnsi="GHEA Grapalat"/>
        </w:rPr>
        <w:t>10</w:t>
      </w:r>
      <w:r w:rsidRPr="00692995">
        <w:rPr>
          <w:rStyle w:val="FootnoteReference"/>
          <w:rFonts w:ascii="GHEA Grapalat" w:hAnsi="GHEA Grapalat"/>
        </w:rPr>
        <w:footnoteReference w:customMarkFollows="1" w:id="7"/>
        <w:t>12</w:t>
      </w:r>
      <w:r w:rsidRPr="00692995">
        <w:rPr>
          <w:rFonts w:ascii="GHEA Grapalat" w:hAnsi="GHEA Grapalat"/>
        </w:rPr>
        <w:t xml:space="preserve"> </w:t>
      </w:r>
      <w:r w:rsidRPr="009044F1">
        <w:rPr>
          <w:rFonts w:ascii="GHEA Grapalat" w:hAnsi="GHEA Grapalat"/>
        </w:rPr>
        <w:t xml:space="preserve">процентов от цены </w:t>
      </w:r>
      <w:r>
        <w:rPr>
          <w:rFonts w:ascii="GHEA Grapalat" w:hAnsi="GHEA Grapalat"/>
        </w:rPr>
        <w:lastRenderedPageBreak/>
        <w:t>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FootnoteReference"/>
          <w:rFonts w:ascii="GHEA Grapalat" w:hAnsi="GHEA Grapalat"/>
        </w:rPr>
        <w:footnoteReference w:customMarkFollows="1" w:id="8"/>
        <w:t>13</w:t>
      </w:r>
      <w:r>
        <w:rPr>
          <w:rFonts w:ascii="GHEA Grapalat" w:hAnsi="GHEA Grapalat"/>
        </w:rPr>
        <w:t>.</w:t>
      </w:r>
    </w:p>
    <w:p w14:paraId="281B3C29" w14:textId="77777777" w:rsidR="00D20650" w:rsidRPr="00375987" w:rsidRDefault="00D20650" w:rsidP="00DB4988">
      <w:pPr>
        <w:widowControl w:val="0"/>
        <w:tabs>
          <w:tab w:val="left" w:pos="1276"/>
        </w:tabs>
        <w:ind w:firstLine="567"/>
        <w:jc w:val="both"/>
        <w:rPr>
          <w:rFonts w:ascii="GHEA Grapalat" w:hAnsi="GHEA Grapalat"/>
        </w:rPr>
      </w:pPr>
      <w:r w:rsidRPr="0058395E">
        <w:rPr>
          <w:rFonts w:ascii="GHEA Grapalat" w:hAnsi="GHEA Grapalat"/>
        </w:rPr>
        <w:t xml:space="preserve">Если процедура закупки организована </w:t>
      </w:r>
      <w:r>
        <w:rPr>
          <w:rFonts w:ascii="GHEA Grapalat" w:hAnsi="GHEA Grapalat"/>
        </w:rPr>
        <w:t>по</w:t>
      </w:r>
      <w:r w:rsidRPr="0058395E">
        <w:rPr>
          <w:rFonts w:ascii="GHEA Grapalat" w:hAnsi="GHEA Grapalat"/>
        </w:rPr>
        <w:t xml:space="preserve"> </w:t>
      </w:r>
      <w:r>
        <w:rPr>
          <w:rFonts w:ascii="GHEA Grapalat" w:hAnsi="GHEA Grapalat"/>
        </w:rPr>
        <w:t>лотам</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с учетом требований 9-ого подпункта 32-ого пункта Порядка</w:t>
      </w:r>
      <w:r>
        <w:rPr>
          <w:rFonts w:ascii="GHEA Grapalat" w:hAnsi="GHEA Grapalat"/>
          <w:color w:val="000000" w:themeColor="text1"/>
        </w:rPr>
        <w:t>.</w:t>
      </w:r>
      <w:r>
        <w:rPr>
          <w:rFonts w:ascii="GHEA Grapalat" w:hAnsi="GHEA Grapalat"/>
        </w:rPr>
        <w:t xml:space="preserve"> </w:t>
      </w:r>
      <w:r w:rsidRPr="00375987">
        <w:rPr>
          <w:rFonts w:ascii="GHEA Grapalat" w:hAnsi="GHEA Grapalat"/>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37DFCB7C" w14:textId="77777777" w:rsidR="00D20650" w:rsidRDefault="00D20650" w:rsidP="00DB4988">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F8E1EAE" w14:textId="77777777" w:rsidR="00D20650" w:rsidRPr="00FF1970" w:rsidRDefault="00D20650" w:rsidP="00DB4988">
      <w:pPr>
        <w:widowControl w:val="0"/>
        <w:tabs>
          <w:tab w:val="left" w:pos="1276"/>
        </w:tabs>
        <w:ind w:firstLine="567"/>
        <w:jc w:val="both"/>
        <w:rPr>
          <w:rFonts w:ascii="GHEA Grapalat" w:hAnsi="GHEA Grapalat"/>
          <w:lang w:val="hy-AM"/>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 xml:space="preserve">е </w:t>
      </w:r>
      <w:r w:rsidRPr="009044F1">
        <w:rPr>
          <w:rFonts w:ascii="GHEA Grapalat" w:hAnsi="GHEA Grapalat"/>
        </w:rPr>
        <w:t>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на момент возникновения правомочия по заключению договора</w:t>
      </w:r>
      <w:r>
        <w:rPr>
          <w:rFonts w:ascii="GHEA Grapalat" w:hAnsi="GHEA Grapalat"/>
          <w:lang w:val="hy-AM"/>
        </w:rPr>
        <w:t>:</w:t>
      </w:r>
    </w:p>
    <w:p w14:paraId="2A3BA964" w14:textId="77777777" w:rsidR="00D20650" w:rsidRPr="00D32092" w:rsidRDefault="00D20650" w:rsidP="00DB4988">
      <w:pPr>
        <w:widowControl w:val="0"/>
        <w:tabs>
          <w:tab w:val="left" w:pos="1276"/>
        </w:tabs>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w:t>
      </w:r>
      <w:r>
        <w:rPr>
          <w:rFonts w:ascii="GHEA Grapalat" w:hAnsi="GHEA Grapalat" w:cs="Sylfaen"/>
        </w:rPr>
        <w:t>е</w:t>
      </w:r>
      <w:r w:rsidRPr="000811C1">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6062DFDF" w14:textId="77777777" w:rsidR="00D20650" w:rsidRPr="009044F1" w:rsidRDefault="00D20650" w:rsidP="00DB4988">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 xml:space="preserve">заключенный договор расторгается по части какого-либо лота вследствие его </w:t>
      </w:r>
      <w:r w:rsidRPr="009044F1">
        <w:rPr>
          <w:rFonts w:ascii="GHEA Grapalat" w:hAnsi="GHEA Grapalat"/>
        </w:rPr>
        <w:lastRenderedPageBreak/>
        <w:t>неисполнения или ненадлежащего исполнения, то обеспечени</w:t>
      </w:r>
      <w:r>
        <w:rPr>
          <w:rFonts w:ascii="GHEA Grapalat" w:hAnsi="GHEA Grapalat"/>
        </w:rPr>
        <w:t xml:space="preserve">е </w:t>
      </w:r>
      <w:r w:rsidRPr="009044F1">
        <w:rPr>
          <w:rFonts w:ascii="GHEA Grapalat" w:hAnsi="GHEA Grapalat"/>
        </w:rPr>
        <w:t>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4C33521E" w14:textId="77777777" w:rsidR="00D20650" w:rsidRDefault="00D20650" w:rsidP="00DB4988">
      <w:pPr>
        <w:widowControl w:val="0"/>
        <w:tabs>
          <w:tab w:val="left" w:pos="1134"/>
        </w:tabs>
        <w:ind w:firstLine="567"/>
        <w:jc w:val="both"/>
        <w:rPr>
          <w:ins w:id="18" w:author="Inesa Kocharyan" w:date="2023-07-07T09:42:00Z"/>
          <w:rFonts w:ascii="GHEA Grapalat" w:hAnsi="GHEA Grapalat"/>
        </w:rPr>
      </w:pPr>
      <w:r>
        <w:rPr>
          <w:rFonts w:ascii="GHEA Grapalat" w:hAnsi="GHEA Grapalat"/>
          <w:b/>
        </w:rPr>
        <w:t xml:space="preserve"> </w:t>
      </w:r>
      <w:r w:rsidRPr="00EA64AF">
        <w:rPr>
          <w:rFonts w:ascii="GHEA Grapalat" w:hAnsi="GHEA Grapalat"/>
        </w:rPr>
        <w:t xml:space="preserve">10.7 Руководитель заказчика </w:t>
      </w:r>
      <w:r>
        <w:rPr>
          <w:rFonts w:ascii="GHEA Grapalat" w:hAnsi="GHEA Grapalat"/>
        </w:rPr>
        <w:t xml:space="preserve">в письменной форме </w:t>
      </w:r>
      <w:r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Pr="00EA64AF">
        <w:rPr>
          <w:rFonts w:ascii="GHEA Grapalat" w:hAnsi="GHEA Grapalat"/>
          <w:lang w:val="hy-AM"/>
        </w:rPr>
        <w:t>-</w:t>
      </w:r>
      <w:r w:rsidRPr="00EA64AF">
        <w:rPr>
          <w:rFonts w:ascii="GHEA Grapalat" w:hAnsi="GHEA Grapalat"/>
        </w:rPr>
        <w:t xml:space="preserve"> </w:t>
      </w:r>
      <w:r>
        <w:rPr>
          <w:rFonts w:ascii="GHEA Grapalat" w:hAnsi="GHEA Grapalat"/>
        </w:rPr>
        <w:t>Министерству Финансов РА</w:t>
      </w:r>
      <w:r w:rsidRPr="00EA64AF">
        <w:rPr>
          <w:rFonts w:ascii="GHEA Grapalat" w:hAnsi="GHEA Grapalat"/>
          <w:lang w:val="hy-AM"/>
        </w:rPr>
        <w:t>,</w:t>
      </w:r>
      <w:r w:rsidRPr="00EA64AF">
        <w:rPr>
          <w:rFonts w:ascii="GHEA Grapalat" w:hAnsi="GHEA Grapalat"/>
        </w:rPr>
        <w:t xml:space="preserve"> в течение </w:t>
      </w:r>
      <w:r>
        <w:rPr>
          <w:rFonts w:ascii="GHEA Grapalat" w:hAnsi="GHEA Grapalat"/>
        </w:rPr>
        <w:t xml:space="preserve">пяти </w:t>
      </w:r>
      <w:r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Pr>
          <w:rFonts w:ascii="GHEA Grapalat" w:hAnsi="GHEA Grapalat"/>
        </w:rPr>
        <w:t xml:space="preserve">или Министерством Финансов РА </w:t>
      </w:r>
      <w:r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7E21626" w14:textId="77777777" w:rsidR="00D20650" w:rsidRPr="00F65EB5" w:rsidRDefault="00D20650" w:rsidP="00DB498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днем возникновения основания возврата обеспечения</w:t>
      </w:r>
      <w:r w:rsidRPr="00F65EB5" w:rsidDel="00960F8B">
        <w:rPr>
          <w:rFonts w:ascii="GHEA Grapalat" w:hAnsi="GHEA Grapalat"/>
        </w:rPr>
        <w:t xml:space="preserve"> </w:t>
      </w:r>
      <w:r w:rsidRPr="00F65EB5">
        <w:rPr>
          <w:rFonts w:ascii="GHEA Grapalat" w:hAnsi="GHEA Grapalat"/>
        </w:rPr>
        <w:t>уведомляет:</w:t>
      </w:r>
    </w:p>
    <w:p w14:paraId="6778940F" w14:textId="77777777" w:rsidR="00D20650" w:rsidRPr="00F65EB5" w:rsidRDefault="00D20650" w:rsidP="00DB498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 представлен</w:t>
      </w:r>
      <w:r w:rsidRPr="00F65EB5">
        <w:rPr>
          <w:rFonts w:ascii="GHEA Grapalat" w:hAnsi="GHEA Grapalat"/>
        </w:rPr>
        <w:t xml:space="preserve">ного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17D4DEA4" w14:textId="77777777" w:rsidR="00D20650" w:rsidRPr="00F65EB5" w:rsidRDefault="00D20650" w:rsidP="00DB498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5C6DEF3A" w14:textId="77777777" w:rsidR="00D20650" w:rsidRPr="0088759A" w:rsidRDefault="00D20650" w:rsidP="00DB498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007F6003" w14:textId="77777777" w:rsidR="00D20650" w:rsidRDefault="00D20650" w:rsidP="00DB4988">
      <w:pPr>
        <w:widowControl w:val="0"/>
        <w:tabs>
          <w:tab w:val="left" w:pos="1134"/>
        </w:tabs>
        <w:ind w:firstLine="567"/>
        <w:jc w:val="both"/>
        <w:rPr>
          <w:rFonts w:ascii="GHEA Grapalat" w:hAnsi="GHEA Grapalat"/>
        </w:rPr>
      </w:pPr>
    </w:p>
    <w:p w14:paraId="319301B2" w14:textId="77777777" w:rsidR="00D20650" w:rsidRDefault="00D20650" w:rsidP="00DB4988">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6FB4E2C1" w14:textId="77777777" w:rsidR="00D20650" w:rsidRPr="009044F1" w:rsidRDefault="00D20650" w:rsidP="00DB4988">
      <w:pPr>
        <w:rPr>
          <w:rFonts w:ascii="GHEA Grapalat" w:hAnsi="GHEA Grapalat" w:cs="Arial"/>
          <w:b/>
        </w:rPr>
      </w:pPr>
    </w:p>
    <w:p w14:paraId="096BEA55" w14:textId="77777777" w:rsidR="00D20650" w:rsidRPr="009044F1" w:rsidRDefault="00D20650" w:rsidP="00DB4988">
      <w:pPr>
        <w:widowControl w:val="0"/>
        <w:tabs>
          <w:tab w:val="left" w:pos="1276"/>
        </w:tabs>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0C098371"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404413E"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9"/>
        <w:t>14</w:t>
      </w:r>
      <w:r w:rsidRPr="009044F1">
        <w:rPr>
          <w:rFonts w:ascii="GHEA Grapalat" w:hAnsi="GHEA Grapalat"/>
        </w:rPr>
        <w:t>.</w:t>
      </w:r>
    </w:p>
    <w:p w14:paraId="1247D466"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68ABFD9B" w14:textId="77777777" w:rsidR="00D20650" w:rsidRPr="00D3436F" w:rsidRDefault="00D20650" w:rsidP="00DB4988">
      <w:pPr>
        <w:widowControl w:val="0"/>
        <w:tabs>
          <w:tab w:val="left" w:pos="1134"/>
        </w:tabs>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292D1820" w14:textId="77777777" w:rsidR="00D20650" w:rsidRPr="00F62714" w:rsidRDefault="00D20650" w:rsidP="00DB4988">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42033DEB" w14:textId="77777777" w:rsidR="00D20650" w:rsidRPr="009044F1" w:rsidRDefault="00D20650" w:rsidP="00DB4988">
      <w:pPr>
        <w:widowControl w:val="0"/>
        <w:tabs>
          <w:tab w:val="left" w:pos="1276"/>
        </w:tabs>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16B465A" w14:textId="77777777" w:rsidR="00D20650" w:rsidRDefault="00D20650" w:rsidP="00DB4988">
      <w:pPr>
        <w:rPr>
          <w:rFonts w:ascii="GHEA Grapalat" w:hAnsi="GHEA Grapalat"/>
          <w:b/>
        </w:rPr>
      </w:pPr>
    </w:p>
    <w:p w14:paraId="5B76A656" w14:textId="77777777" w:rsidR="00D20650" w:rsidRPr="009044F1" w:rsidRDefault="00D20650" w:rsidP="00DB4988">
      <w:pPr>
        <w:widowControl w:val="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 xml:space="preserve">ДЕЙСТВИЙ И (ИЛИ) ПРИНЯТЫХ РЕШЕНИЙ, </w:t>
      </w:r>
      <w:r w:rsidRPr="009044F1">
        <w:rPr>
          <w:rFonts w:ascii="GHEA Grapalat" w:hAnsi="GHEA Grapalat"/>
          <w:b/>
        </w:rPr>
        <w:lastRenderedPageBreak/>
        <w:t>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71D8218F" w14:textId="77777777" w:rsidR="00D20650" w:rsidRPr="00216702" w:rsidRDefault="00D20650" w:rsidP="00DB498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B8C4F82" w14:textId="77777777" w:rsidR="00D20650" w:rsidRDefault="00D20650" w:rsidP="00DB498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D2D8B7" w14:textId="77777777" w:rsidR="00D20650" w:rsidRDefault="00D20650" w:rsidP="00DB498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53D09795" w14:textId="77777777" w:rsidR="00D20650" w:rsidRDefault="00D20650" w:rsidP="00DB498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04540454" w14:textId="77777777" w:rsidR="00D20650" w:rsidRPr="00996C18" w:rsidRDefault="00D20650" w:rsidP="00DB4988">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636ABC9"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1A690A60"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ABFBBDF"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897404A" w14:textId="77777777" w:rsidR="00D20650" w:rsidRPr="00570BBD" w:rsidRDefault="00D20650" w:rsidP="00DB498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D8A2E67" w14:textId="77777777" w:rsidR="00D20650" w:rsidRPr="00570BBD" w:rsidRDefault="00D20650" w:rsidP="00DB498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5922DEE3" w14:textId="77777777" w:rsidR="00D20650" w:rsidRDefault="00D20650" w:rsidP="00DB498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29CD9085" w14:textId="77777777" w:rsidR="00D20650" w:rsidRPr="00570BBD" w:rsidRDefault="00D20650" w:rsidP="00DB498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4E2E00ED" w14:textId="77777777" w:rsidR="00D20650" w:rsidRPr="00570BBD" w:rsidRDefault="00D20650" w:rsidP="00DB498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5E6704B" w14:textId="77777777" w:rsidR="00D20650" w:rsidRPr="00570BBD" w:rsidRDefault="00D20650" w:rsidP="00DB498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 xml:space="preserve">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w:t>
      </w:r>
      <w:r w:rsidRPr="00570BBD">
        <w:rPr>
          <w:rFonts w:ascii="GHEA Grapalat" w:hAnsi="GHEA Grapalat"/>
        </w:rPr>
        <w:lastRenderedPageBreak/>
        <w:t>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46ED22E" w14:textId="77777777" w:rsidR="00D20650" w:rsidRDefault="00D20650" w:rsidP="00DB498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A81D587" w14:textId="77777777" w:rsidR="00D20650" w:rsidRPr="00570BBD" w:rsidRDefault="00D20650" w:rsidP="00DB498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51E952F7" w14:textId="77777777" w:rsidR="00D20650" w:rsidRPr="00570BBD" w:rsidRDefault="00D20650" w:rsidP="00DB498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F20AD09" w14:textId="77777777" w:rsidR="00D20650" w:rsidRPr="00570BBD" w:rsidRDefault="00D20650" w:rsidP="00DB498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239B3446" w14:textId="77777777" w:rsidR="00D20650" w:rsidRPr="00570BBD" w:rsidRDefault="00D20650" w:rsidP="00DB498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14311A9A" w14:textId="77777777" w:rsidR="00D20650" w:rsidRPr="00570BBD" w:rsidRDefault="00D20650" w:rsidP="00DB498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AD65020" w14:textId="77777777" w:rsidR="00D20650" w:rsidRPr="00570BBD" w:rsidRDefault="00D20650" w:rsidP="00DB498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ACCAEB8"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2957B38B"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248FA826"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6328CAD" w14:textId="77777777" w:rsidR="00D20650" w:rsidRPr="00570BBD" w:rsidRDefault="00D20650" w:rsidP="00DB498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C4B9EA4" w14:textId="77777777" w:rsidR="00D20650" w:rsidRPr="009044F1" w:rsidRDefault="00D20650" w:rsidP="00DB4988">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 xml:space="preserve">тавки государственных пошлин, взимаемых за обжалование, </w:t>
      </w:r>
      <w:r w:rsidRPr="00570BBD">
        <w:rPr>
          <w:rFonts w:ascii="GHEA Grapalat" w:hAnsi="GHEA Grapalat"/>
        </w:rPr>
        <w:lastRenderedPageBreak/>
        <w:t>установлены законом "О государственной пошлине".</w:t>
      </w:r>
    </w:p>
    <w:p w14:paraId="0C11D299" w14:textId="77777777" w:rsidR="00D20650" w:rsidRPr="009044F1" w:rsidRDefault="00D20650" w:rsidP="00DB4988">
      <w:pPr>
        <w:widowControl w:val="0"/>
        <w:jc w:val="both"/>
        <w:rPr>
          <w:rFonts w:ascii="GHEA Grapalat" w:hAnsi="GHEA Grapalat" w:cs="Sylfaen"/>
          <w:b/>
        </w:rPr>
      </w:pPr>
    </w:p>
    <w:p w14:paraId="22C8E2F8" w14:textId="77777777" w:rsidR="00D20650" w:rsidRDefault="00D20650" w:rsidP="00DB4988">
      <w:pPr>
        <w:rPr>
          <w:rFonts w:ascii="GHEA Grapalat" w:hAnsi="GHEA Grapalat"/>
          <w:b/>
        </w:rPr>
      </w:pPr>
    </w:p>
    <w:p w14:paraId="0FB7FE17" w14:textId="77777777" w:rsidR="00D20650" w:rsidRPr="00374F4A" w:rsidRDefault="00D20650" w:rsidP="00DB4988">
      <w:pPr>
        <w:widowControl w:val="0"/>
        <w:jc w:val="center"/>
        <w:rPr>
          <w:rFonts w:ascii="GHEA Grapalat" w:hAnsi="GHEA Grapalat"/>
          <w:b/>
        </w:rPr>
      </w:pPr>
      <w:r w:rsidRPr="009044F1">
        <w:rPr>
          <w:rFonts w:ascii="GHEA Grapalat" w:hAnsi="GHEA Grapalat"/>
          <w:b/>
        </w:rPr>
        <w:t>ЧАСТЬ II</w:t>
      </w:r>
    </w:p>
    <w:p w14:paraId="209B8276" w14:textId="77777777" w:rsidR="00D20650" w:rsidRPr="00374F4A" w:rsidRDefault="00D20650" w:rsidP="00DB4988">
      <w:pPr>
        <w:widowControl w:val="0"/>
        <w:jc w:val="center"/>
        <w:rPr>
          <w:rFonts w:ascii="GHEA Grapalat" w:hAnsi="GHEA Grapalat"/>
          <w:b/>
        </w:rPr>
      </w:pPr>
    </w:p>
    <w:p w14:paraId="08E8B4FF" w14:textId="77777777" w:rsidR="00D20650" w:rsidRPr="009044F1" w:rsidRDefault="00D20650" w:rsidP="00DB4988">
      <w:pPr>
        <w:pStyle w:val="BodyText"/>
        <w:widowControl w:val="0"/>
        <w:spacing w:after="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14:paraId="62746317" w14:textId="77777777" w:rsidR="00D20650" w:rsidRPr="009044F1" w:rsidRDefault="00D20650" w:rsidP="00DB4988">
      <w:pPr>
        <w:widowControl w:val="0"/>
        <w:jc w:val="center"/>
        <w:rPr>
          <w:rFonts w:ascii="GHEA Grapalat" w:hAnsi="GHEA Grapalat"/>
        </w:rPr>
      </w:pPr>
    </w:p>
    <w:p w14:paraId="260A5BFF" w14:textId="77777777" w:rsidR="00D20650" w:rsidRPr="009044F1" w:rsidRDefault="00D20650" w:rsidP="00DB4988">
      <w:pPr>
        <w:widowControl w:val="0"/>
        <w:jc w:val="center"/>
        <w:rPr>
          <w:rFonts w:ascii="GHEA Grapalat" w:hAnsi="GHEA Grapalat"/>
          <w:b/>
        </w:rPr>
      </w:pPr>
      <w:r w:rsidRPr="009044F1">
        <w:rPr>
          <w:rFonts w:ascii="GHEA Grapalat" w:hAnsi="GHEA Grapalat"/>
          <w:b/>
        </w:rPr>
        <w:t>1. ОБЩИЕ ПОЛОЖЕНИЯ</w:t>
      </w:r>
    </w:p>
    <w:p w14:paraId="76781C07"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78D822F0"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6C14EB2" w14:textId="77777777" w:rsidR="00D20650" w:rsidRDefault="00D20650" w:rsidP="00DB4988">
      <w:pPr>
        <w:widowControl w:val="0"/>
        <w:tabs>
          <w:tab w:val="left" w:pos="1134"/>
        </w:tabs>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10F4BFBC" w14:textId="77777777" w:rsidR="00D20650" w:rsidRPr="009044F1" w:rsidRDefault="00D20650" w:rsidP="00DB4988">
      <w:pPr>
        <w:widowControl w:val="0"/>
        <w:jc w:val="center"/>
        <w:rPr>
          <w:rFonts w:ascii="GHEA Grapalat" w:hAnsi="GHEA Grapalat"/>
          <w:b/>
        </w:rPr>
      </w:pPr>
      <w:r w:rsidRPr="009044F1">
        <w:rPr>
          <w:rFonts w:ascii="GHEA Grapalat" w:hAnsi="GHEA Grapalat"/>
          <w:b/>
        </w:rPr>
        <w:t>2. ЗАЯВКА НА ПРОЦЕДУРУ</w:t>
      </w:r>
    </w:p>
    <w:p w14:paraId="186C4433"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C811526" w14:textId="77777777" w:rsidR="00D20650" w:rsidRPr="009044F1" w:rsidRDefault="00D20650" w:rsidP="00DB4988">
      <w:pPr>
        <w:widowControl w:val="0"/>
        <w:tabs>
          <w:tab w:val="left" w:pos="1134"/>
        </w:tabs>
        <w:ind w:firstLine="567"/>
        <w:jc w:val="both"/>
        <w:rPr>
          <w:rFonts w:ascii="GHEA Grapalat" w:hAnsi="GHEA Grapalat"/>
          <w:b/>
        </w:rPr>
      </w:pPr>
      <w:r w:rsidRPr="009044F1">
        <w:rPr>
          <w:rFonts w:ascii="GHEA Grapalat" w:hAnsi="GHEA Grapalat"/>
          <w:b/>
        </w:rPr>
        <w:t>1)</w:t>
      </w:r>
      <w:r w:rsidRPr="005114D0">
        <w:rPr>
          <w:rFonts w:ascii="GHEA Grapalat" w:hAnsi="GHEA Grapalat"/>
          <w:b/>
        </w:rPr>
        <w:tab/>
      </w:r>
      <w:r w:rsidRPr="009044F1">
        <w:rPr>
          <w:rFonts w:ascii="GHEA Grapalat" w:hAnsi="GHEA Grapalat"/>
          <w:b/>
        </w:rPr>
        <w:t>"критерий Пригодности";</w:t>
      </w:r>
    </w:p>
    <w:p w14:paraId="4F150442" w14:textId="77777777" w:rsidR="00D20650" w:rsidRPr="000811C1" w:rsidRDefault="00D20650" w:rsidP="00DB4988">
      <w:pPr>
        <w:widowControl w:val="0"/>
        <w:tabs>
          <w:tab w:val="left" w:pos="1134"/>
        </w:tabs>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74512D51" w14:textId="77777777" w:rsidR="00D20650" w:rsidRDefault="00D20650" w:rsidP="00DB4988">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2</w:t>
      </w:r>
      <w:r>
        <w:rPr>
          <w:rFonts w:ascii="GHEA Grapalat" w:hAnsi="GHEA Grapalat"/>
        </w:rPr>
        <w:t>.</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14:paraId="6944785B" w14:textId="77777777" w:rsidR="00D20650" w:rsidRPr="00D3436F" w:rsidRDefault="00D20650" w:rsidP="00DB4988">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3</w:t>
      </w:r>
      <w:r>
        <w:rPr>
          <w:rFonts w:ascii="GHEA Grapalat" w:hAnsi="GHEA Grapalat"/>
        </w:rPr>
        <w:t>.</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10"/>
        <w:t>15</w:t>
      </w:r>
    </w:p>
    <w:p w14:paraId="02CA25B0" w14:textId="77777777" w:rsidR="00D20650" w:rsidRPr="00B138F3" w:rsidRDefault="00D20650" w:rsidP="00DB4988">
      <w:pPr>
        <w:widowControl w:val="0"/>
        <w:tabs>
          <w:tab w:val="left" w:pos="1134"/>
        </w:tabs>
        <w:ind w:firstLine="567"/>
        <w:jc w:val="both"/>
        <w:rPr>
          <w:rFonts w:ascii="GHEA Grapalat" w:hAnsi="GHEA Grapalat"/>
        </w:rPr>
      </w:pPr>
      <w:r w:rsidRPr="00B138F3">
        <w:rPr>
          <w:rFonts w:ascii="GHEA Grapalat" w:hAnsi="GHEA Grapalat"/>
        </w:rPr>
        <w:t>2.</w:t>
      </w:r>
      <w:r w:rsidRPr="00F82CB7">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B138F3" w:rsidDel="00671CF1">
        <w:rPr>
          <w:rFonts w:ascii="GHEA Grapalat" w:hAnsi="GHEA Grapalat"/>
        </w:rPr>
        <w:t xml:space="preserve"> </w:t>
      </w:r>
      <w:r>
        <w:rPr>
          <w:rStyle w:val="FootnoteReference"/>
          <w:rFonts w:ascii="GHEA Grapalat" w:hAnsi="GHEA Grapalat"/>
        </w:rPr>
        <w:footnoteReference w:customMarkFollows="1" w:id="11"/>
        <w:t>16</w:t>
      </w:r>
    </w:p>
    <w:p w14:paraId="20147043" w14:textId="77777777" w:rsidR="00D20650" w:rsidRDefault="00D20650" w:rsidP="00DB4988">
      <w:pPr>
        <w:rPr>
          <w:rFonts w:ascii="GHEA Grapalat" w:hAnsi="GHEA Grapalat"/>
          <w:b/>
        </w:rPr>
      </w:pPr>
      <w:r>
        <w:rPr>
          <w:rFonts w:ascii="GHEA Grapalat" w:hAnsi="GHEA Grapalat"/>
          <w:b/>
        </w:rPr>
        <w:br w:type="page"/>
      </w:r>
    </w:p>
    <w:p w14:paraId="4B236AF8" w14:textId="77777777" w:rsidR="00D20650" w:rsidRPr="00366698" w:rsidRDefault="00D20650" w:rsidP="00DB4988">
      <w:pPr>
        <w:pStyle w:val="HTMLPreformatted"/>
        <w:shd w:val="clear" w:color="auto" w:fill="F8F9FA"/>
        <w:tabs>
          <w:tab w:val="left" w:pos="9922"/>
        </w:tabs>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 xml:space="preserve">2.5.  по </w:t>
      </w:r>
      <w:r w:rsidRPr="00366698">
        <w:rPr>
          <w:rStyle w:val="y2iqfc"/>
          <w:rFonts w:ascii="GHEA Grapalat" w:hAnsi="GHEA Grapalat"/>
          <w:color w:val="1F1F1F"/>
          <w:sz w:val="24"/>
          <w:szCs w:val="24"/>
          <w:lang w:val="ru-RU"/>
        </w:rPr>
        <w:t>пункту 2.4.1 части 1 настоящего приглашения.</w:t>
      </w:r>
    </w:p>
    <w:p w14:paraId="28CB9884" w14:textId="77777777" w:rsidR="00D20650" w:rsidRPr="00366698" w:rsidRDefault="00D20650" w:rsidP="00DB4988">
      <w:pPr>
        <w:pStyle w:val="HTMLPreformatted"/>
        <w:shd w:val="clear" w:color="auto" w:fill="F8F9FA"/>
        <w:tabs>
          <w:tab w:val="clear" w:pos="10076"/>
          <w:tab w:val="left" w:pos="9922"/>
        </w:tabs>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25A6D36D" w14:textId="77777777" w:rsidR="00D20650" w:rsidRPr="00366698" w:rsidRDefault="00D20650" w:rsidP="00DB4988">
      <w:pPr>
        <w:pStyle w:val="HTMLPreformatted"/>
        <w:shd w:val="clear" w:color="auto" w:fill="F8F9FA"/>
        <w:tabs>
          <w:tab w:val="clear" w:pos="10076"/>
          <w:tab w:val="left" w:pos="9922"/>
        </w:tabs>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2) сведения, предусмотренные подпунктом 2, в соответствии с приложением </w:t>
      </w:r>
      <w:r w:rsidRPr="00366698">
        <w:rPr>
          <w:rStyle w:val="y2iqfc"/>
          <w:rFonts w:ascii="GHEA Grapalat" w:hAnsi="GHEA Grapalat"/>
          <w:color w:val="1F1F1F"/>
          <w:sz w:val="24"/>
          <w:szCs w:val="24"/>
        </w:rPr>
        <w:t>N</w:t>
      </w:r>
      <w:r w:rsidRPr="00366698">
        <w:rPr>
          <w:rStyle w:val="y2iqfc"/>
          <w:rFonts w:ascii="GHEA Grapalat" w:hAnsi="GHEA Grapalat"/>
          <w:color w:val="1F1F1F"/>
          <w:sz w:val="24"/>
          <w:szCs w:val="24"/>
          <w:lang w:val="ru-RU"/>
        </w:rPr>
        <w:t xml:space="preserve"> 1.1 и документы, предусмотренные этим подпунктом,</w:t>
      </w:r>
    </w:p>
    <w:p w14:paraId="0C09BD6A" w14:textId="77777777" w:rsidR="00D20650" w:rsidRPr="00366698" w:rsidRDefault="00D20650" w:rsidP="00DB4988">
      <w:pPr>
        <w:pStyle w:val="HTMLPreformatted"/>
        <w:shd w:val="clear" w:color="auto" w:fill="F8F9FA"/>
        <w:tabs>
          <w:tab w:val="clear" w:pos="10076"/>
          <w:tab w:val="left" w:pos="9922"/>
        </w:tabs>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3) сведения о выполнении требований, установленных подпунктом 3, согласно приложению </w:t>
      </w:r>
      <w:r w:rsidRPr="00366698">
        <w:rPr>
          <w:rStyle w:val="y2iqfc"/>
          <w:rFonts w:ascii="GHEA Grapalat" w:hAnsi="GHEA Grapalat"/>
          <w:color w:val="1F1F1F"/>
          <w:sz w:val="24"/>
          <w:szCs w:val="24"/>
        </w:rPr>
        <w:t>N</w:t>
      </w:r>
      <w:r w:rsidRPr="00366698">
        <w:rPr>
          <w:rStyle w:val="y2iqfc"/>
          <w:rFonts w:ascii="GHEA Grapalat" w:hAnsi="GHEA Grapalat"/>
          <w:color w:val="1F1F1F"/>
          <w:sz w:val="24"/>
          <w:szCs w:val="24"/>
          <w:lang w:val="ru-RU"/>
        </w:rPr>
        <w:t xml:space="preserve"> 1.2 и документам, предусмотренным этим подпунктом,</w:t>
      </w:r>
    </w:p>
    <w:p w14:paraId="6CB4438D" w14:textId="77777777" w:rsidR="00D20650" w:rsidRPr="008C1FF8" w:rsidRDefault="00D20650" w:rsidP="00DB4988">
      <w:pPr>
        <w:pStyle w:val="HTMLPreformatted"/>
        <w:shd w:val="clear" w:color="auto" w:fill="F8F9FA"/>
        <w:tabs>
          <w:tab w:val="clear" w:pos="10076"/>
          <w:tab w:val="left" w:pos="9922"/>
        </w:tabs>
        <w:rPr>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4) ) сведения, предусмотренные подпунктом 4, в соответствии с приложением </w:t>
      </w:r>
      <w:r w:rsidRPr="00366698">
        <w:rPr>
          <w:rStyle w:val="y2iqfc"/>
          <w:rFonts w:ascii="GHEA Grapalat" w:hAnsi="GHEA Grapalat"/>
          <w:color w:val="1F1F1F"/>
          <w:sz w:val="24"/>
          <w:szCs w:val="24"/>
        </w:rPr>
        <w:t>N</w:t>
      </w:r>
      <w:r w:rsidRPr="00366698">
        <w:rPr>
          <w:rStyle w:val="y2iqfc"/>
          <w:rFonts w:ascii="GHEA Grapalat" w:hAnsi="GHEA Grapalat"/>
          <w:color w:val="1F1F1F"/>
          <w:sz w:val="24"/>
          <w:szCs w:val="24"/>
          <w:lang w:val="ru-RU"/>
        </w:rPr>
        <w:t xml:space="preserve"> 1.3 и требуемые им документы.</w:t>
      </w:r>
    </w:p>
    <w:p w14:paraId="5A907354" w14:textId="77777777" w:rsidR="00D20650" w:rsidRDefault="00D20650" w:rsidP="00DB4988">
      <w:pPr>
        <w:widowControl w:val="0"/>
        <w:tabs>
          <w:tab w:val="left" w:pos="1134"/>
        </w:tabs>
        <w:ind w:firstLine="540"/>
        <w:jc w:val="both"/>
        <w:rPr>
          <w:rFonts w:ascii="GHEA Grapalat" w:hAnsi="GHEA Grapalat"/>
          <w:b/>
        </w:rPr>
      </w:pPr>
    </w:p>
    <w:p w14:paraId="72A54823" w14:textId="77777777" w:rsidR="00D20650" w:rsidRPr="009044F1" w:rsidRDefault="00D20650" w:rsidP="00DB4988">
      <w:pPr>
        <w:widowControl w:val="0"/>
        <w:tabs>
          <w:tab w:val="left" w:pos="1134"/>
        </w:tabs>
        <w:ind w:firstLine="540"/>
        <w:jc w:val="both"/>
        <w:rPr>
          <w:rFonts w:ascii="GHEA Grapalat" w:hAnsi="GHEA Grapalat"/>
        </w:rPr>
      </w:pPr>
      <w:r w:rsidRPr="009044F1">
        <w:rPr>
          <w:rFonts w:ascii="GHEA Grapalat" w:hAnsi="GHEA Grapalat"/>
          <w:b/>
        </w:rPr>
        <w:t>3)</w:t>
      </w:r>
      <w:r w:rsidRPr="00E267E5">
        <w:rPr>
          <w:rFonts w:ascii="GHEA Grapalat" w:hAnsi="GHEA Grapalat"/>
          <w:b/>
        </w:rPr>
        <w:tab/>
      </w:r>
      <w:r w:rsidRPr="009044F1">
        <w:rPr>
          <w:rFonts w:ascii="GHEA Grapalat" w:hAnsi="GHEA Grapalat"/>
          <w:b/>
        </w:rPr>
        <w:t>"Финансовый критерий";</w:t>
      </w:r>
    </w:p>
    <w:p w14:paraId="49CD52C3" w14:textId="77777777" w:rsidR="00D20650" w:rsidRPr="004B4D36" w:rsidRDefault="00D20650" w:rsidP="00DB4988">
      <w:pPr>
        <w:widowControl w:val="0"/>
        <w:tabs>
          <w:tab w:val="left" w:pos="1134"/>
        </w:tabs>
        <w:ind w:firstLine="567"/>
        <w:jc w:val="both"/>
        <w:rPr>
          <w:rFonts w:ascii="GHEA Grapalat" w:hAnsi="GHEA Grapalat"/>
        </w:rPr>
      </w:pPr>
      <w:r w:rsidRPr="009044F1">
        <w:rPr>
          <w:rFonts w:ascii="GHEA Grapalat" w:hAnsi="GHEA Grapalat"/>
        </w:rPr>
        <w:t>2.</w:t>
      </w:r>
      <w:r w:rsidRPr="006F1605">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64ECD9FB" w14:textId="77777777" w:rsidR="00D20650" w:rsidRPr="009044F1" w:rsidRDefault="00D20650" w:rsidP="00DB4988">
      <w:pPr>
        <w:widowControl w:val="0"/>
        <w:tabs>
          <w:tab w:val="left" w:pos="1134"/>
        </w:tabs>
        <w:ind w:firstLine="567"/>
        <w:jc w:val="both"/>
        <w:rPr>
          <w:rFonts w:ascii="GHEA Grapalat" w:hAnsi="GHEA Grapalat" w:cs="Sylfaen"/>
        </w:rPr>
      </w:pPr>
      <w:r>
        <w:rPr>
          <w:rFonts w:ascii="GHEA Grapalat" w:hAnsi="GHEA Grapalat"/>
        </w:rPr>
        <w:t>2.</w:t>
      </w:r>
      <w:r w:rsidRPr="00F82CB7">
        <w:rPr>
          <w:rFonts w:ascii="GHEA Grapalat" w:hAnsi="GHEA Grapalat"/>
        </w:rPr>
        <w:t>6</w:t>
      </w:r>
      <w:r w:rsidRPr="000F6C24">
        <w:rPr>
          <w:rFonts w:ascii="GHEA Grapalat" w:hAnsi="GHEA Grapalat"/>
        </w:rPr>
        <w:tab/>
      </w:r>
      <w:r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D735589" w14:textId="77777777" w:rsidR="00D20650" w:rsidRDefault="00D20650" w:rsidP="00DB4988">
      <w:pPr>
        <w:widowControl w:val="0"/>
        <w:tabs>
          <w:tab w:val="left" w:pos="1134"/>
        </w:tabs>
        <w:ind w:firstLine="567"/>
        <w:jc w:val="both"/>
        <w:rPr>
          <w:rFonts w:ascii="GHEA Grapalat" w:hAnsi="GHEA Grapalat"/>
        </w:rPr>
      </w:pPr>
      <w:r>
        <w:rPr>
          <w:rFonts w:ascii="GHEA Grapalat" w:hAnsi="GHEA Grapalat"/>
        </w:rPr>
        <w:t>2</w:t>
      </w:r>
      <w:r w:rsidRPr="009044F1">
        <w:rPr>
          <w:rFonts w:ascii="GHEA Grapalat" w:hAnsi="GHEA Grapalat"/>
        </w:rPr>
        <w:t>.</w:t>
      </w:r>
      <w:r w:rsidRPr="00EC1F0A">
        <w:rPr>
          <w:rFonts w:ascii="GHEA Grapalat" w:hAnsi="GHEA Grapalat"/>
        </w:rPr>
        <w:t>7</w:t>
      </w:r>
      <w:r w:rsidRPr="00EC4580">
        <w:rPr>
          <w:rFonts w:ascii="GHEA Grapalat" w:hAnsi="GHEA Grapalat"/>
        </w:rPr>
        <w:t>.</w:t>
      </w:r>
      <w:r w:rsidRPr="000F6C24">
        <w:rPr>
          <w:rFonts w:ascii="GHEA Grapalat" w:hAnsi="GHEA Grapalat"/>
        </w:rPr>
        <w:tab/>
      </w:r>
      <w:r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Pr>
          <w:rFonts w:ascii="GHEA Grapalat" w:hAnsi="GHEA Grapalat"/>
        </w:rPr>
        <w:br w:type="page"/>
      </w:r>
    </w:p>
    <w:p w14:paraId="7CA5636C" w14:textId="77777777" w:rsidR="00D20650" w:rsidRPr="00374F4A" w:rsidRDefault="00D20650" w:rsidP="00DB4988">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FE433C5" w14:textId="1C3FBBF0" w:rsidR="00D20650" w:rsidRPr="00374F4A" w:rsidRDefault="00D20650" w:rsidP="00DB4988">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BA2ADE">
        <w:rPr>
          <w:rFonts w:ascii="GHEA Grapalat" w:hAnsi="GHEA Grapalat"/>
          <w:sz w:val="24"/>
          <w:szCs w:val="24"/>
        </w:rPr>
        <w:t>EQ-BMKHTSDZB-</w:t>
      </w:r>
      <w:r w:rsidR="00E843E9">
        <w:rPr>
          <w:rFonts w:ascii="GHEA Grapalat" w:hAnsi="GHEA Grapalat"/>
          <w:sz w:val="24"/>
          <w:szCs w:val="24"/>
        </w:rPr>
        <w:t>26/25</w:t>
      </w:r>
    </w:p>
    <w:p w14:paraId="20A3116B" w14:textId="77777777" w:rsidR="00D20650" w:rsidRDefault="00D20650" w:rsidP="00DB4988">
      <w:pPr>
        <w:widowControl w:val="0"/>
        <w:jc w:val="center"/>
        <w:rPr>
          <w:rFonts w:ascii="GHEA Grapalat" w:hAnsi="GHEA Grapalat" w:cs="Sylfaen"/>
          <w:b/>
        </w:rPr>
      </w:pPr>
    </w:p>
    <w:p w14:paraId="2ADFEB4C" w14:textId="77777777" w:rsidR="00D20650" w:rsidRPr="00374F4A" w:rsidRDefault="00D20650" w:rsidP="00DB4988">
      <w:pPr>
        <w:widowControl w:val="0"/>
        <w:jc w:val="center"/>
        <w:rPr>
          <w:rFonts w:ascii="GHEA Grapalat" w:hAnsi="GHEA Grapalat" w:cs="Sylfaen"/>
          <w:b/>
        </w:rPr>
      </w:pPr>
    </w:p>
    <w:p w14:paraId="6B5289A4" w14:textId="77777777" w:rsidR="00D20650" w:rsidRPr="00374F4A" w:rsidRDefault="00D20650" w:rsidP="00DB4988">
      <w:pPr>
        <w:widowControl w:val="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587739E9" w14:textId="77777777" w:rsidR="00D20650" w:rsidRPr="00374F4A" w:rsidRDefault="00D20650" w:rsidP="00DB4988">
      <w:pPr>
        <w:pStyle w:val="Heading6"/>
        <w:keepNext w:val="0"/>
        <w:widowControl w:val="0"/>
        <w:spacing w:before="0"/>
        <w:jc w:val="center"/>
        <w:rPr>
          <w:rFonts w:ascii="GHEA Grapalat" w:hAnsi="GHEA Grapalat" w:cs="Arial"/>
          <w:color w:val="auto"/>
        </w:rPr>
      </w:pPr>
      <w:r w:rsidRPr="00374F4A">
        <w:rPr>
          <w:rFonts w:ascii="GHEA Grapalat" w:hAnsi="GHEA Grapalat"/>
          <w:color w:val="auto"/>
        </w:rPr>
        <w:t xml:space="preserve">на участие в открытом конкурсе </w:t>
      </w:r>
    </w:p>
    <w:p w14:paraId="70F577AF" w14:textId="77777777" w:rsidR="00D20650" w:rsidRPr="00374F4A" w:rsidRDefault="00D20650" w:rsidP="00DB4988">
      <w:pPr>
        <w:widowControl w:val="0"/>
        <w:jc w:val="center"/>
        <w:rPr>
          <w:rFonts w:ascii="GHEA Grapalat" w:hAnsi="GHEA Grapalat"/>
        </w:rPr>
      </w:pPr>
    </w:p>
    <w:p w14:paraId="13FD5ED3" w14:textId="77777777" w:rsidR="00D20650" w:rsidRPr="00C4157A" w:rsidRDefault="00D20650" w:rsidP="00DB498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7A2B8E01" w14:textId="77777777" w:rsidR="00D20650" w:rsidRPr="000C1746" w:rsidRDefault="00D20650" w:rsidP="00DB4988">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73F3B5E5" w14:textId="77777777" w:rsidR="00D20650" w:rsidRPr="00DA5EA0" w:rsidRDefault="00D20650" w:rsidP="00DB498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7960401" w14:textId="77777777" w:rsidR="00D20650" w:rsidRPr="000C1746" w:rsidRDefault="00D20650" w:rsidP="00DB4988">
      <w:pPr>
        <w:ind w:left="4395"/>
        <w:jc w:val="both"/>
        <w:rPr>
          <w:rFonts w:ascii="GHEA Grapalat" w:hAnsi="GHEA Grapalat" w:cs="Sylfaen"/>
          <w:sz w:val="16"/>
        </w:rPr>
      </w:pPr>
      <w:r w:rsidRPr="000C1746">
        <w:rPr>
          <w:rFonts w:ascii="GHEA Grapalat" w:hAnsi="GHEA Grapalat"/>
          <w:sz w:val="16"/>
        </w:rPr>
        <w:t>номер лота (лотов)</w:t>
      </w:r>
    </w:p>
    <w:p w14:paraId="01249746" w14:textId="761A5590" w:rsidR="00D20650" w:rsidRPr="00BD0FD1" w:rsidRDefault="00D20650" w:rsidP="00DB498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w:t>
      </w:r>
      <w:r w:rsidR="00BA2ADE">
        <w:rPr>
          <w:rFonts w:ascii="GHEA Grapalat" w:hAnsi="GHEA Grapalat"/>
        </w:rPr>
        <w:t>EQ-BMKHTSDZB-</w:t>
      </w:r>
      <w:r w:rsidR="00E843E9">
        <w:rPr>
          <w:rFonts w:ascii="GHEA Grapalat" w:hAnsi="GHEA Grapalat"/>
        </w:rPr>
        <w:t>26/25</w:t>
      </w:r>
      <w:r>
        <w:rPr>
          <w:rFonts w:ascii="GHEA Grapalat" w:hAnsi="GHEA Grapalat"/>
        </w:rPr>
        <w:t>"</w:t>
      </w:r>
    </w:p>
    <w:p w14:paraId="73CC0409" w14:textId="77777777" w:rsidR="00D20650" w:rsidRPr="00C4157A" w:rsidRDefault="00D20650" w:rsidP="00DB4988">
      <w:pPr>
        <w:ind w:left="1560"/>
        <w:jc w:val="both"/>
        <w:rPr>
          <w:rFonts w:ascii="GHEA Grapalat" w:hAnsi="GHEA Grapalat"/>
          <w:sz w:val="20"/>
        </w:rPr>
      </w:pPr>
      <w:r w:rsidRPr="000C1746">
        <w:rPr>
          <w:rFonts w:ascii="GHEA Grapalat" w:hAnsi="GHEA Grapalat"/>
          <w:sz w:val="16"/>
        </w:rPr>
        <w:t>наименование заказчика</w:t>
      </w:r>
    </w:p>
    <w:p w14:paraId="74C3C288" w14:textId="77777777" w:rsidR="00D20650" w:rsidRPr="00DA5EA0" w:rsidRDefault="00D20650" w:rsidP="00DB4988">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150ACB21" w14:textId="77777777" w:rsidR="00D20650" w:rsidRPr="002B75BF" w:rsidRDefault="00D20650" w:rsidP="00DB498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A1F5DDE" w14:textId="77777777" w:rsidR="00D20650" w:rsidRPr="000C1746" w:rsidRDefault="00D20650" w:rsidP="00DB4988">
      <w:pPr>
        <w:ind w:left="1843"/>
        <w:jc w:val="both"/>
        <w:rPr>
          <w:rFonts w:ascii="GHEA Grapalat" w:hAnsi="GHEA Grapalat" w:cs="Sylfaen"/>
          <w:sz w:val="16"/>
        </w:rPr>
      </w:pPr>
      <w:r w:rsidRPr="000C1746">
        <w:rPr>
          <w:rFonts w:ascii="GHEA Grapalat" w:hAnsi="GHEA Grapalat"/>
          <w:sz w:val="16"/>
        </w:rPr>
        <w:t>наименование участника</w:t>
      </w:r>
    </w:p>
    <w:p w14:paraId="0061064A" w14:textId="77777777" w:rsidR="00D20650" w:rsidRPr="00DA5EA0" w:rsidRDefault="00D20650" w:rsidP="00DB498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253AE2EE" w14:textId="77777777" w:rsidR="00D20650" w:rsidRPr="000C1746" w:rsidRDefault="00D20650" w:rsidP="00DB4988">
      <w:pPr>
        <w:ind w:left="4111"/>
        <w:jc w:val="both"/>
        <w:rPr>
          <w:rFonts w:ascii="GHEA Grapalat" w:hAnsi="GHEA Grapalat" w:cs="Arial"/>
          <w:sz w:val="16"/>
        </w:rPr>
      </w:pPr>
      <w:r w:rsidRPr="000C1746">
        <w:rPr>
          <w:rFonts w:ascii="GHEA Grapalat" w:hAnsi="GHEA Grapalat"/>
          <w:sz w:val="16"/>
        </w:rPr>
        <w:t>наименование страны</w:t>
      </w:r>
    </w:p>
    <w:p w14:paraId="5F209815" w14:textId="77777777" w:rsidR="00D20650" w:rsidRDefault="00D20650" w:rsidP="00DB4988">
      <w:pPr>
        <w:jc w:val="both"/>
        <w:rPr>
          <w:rFonts w:ascii="GHEA Grapalat" w:hAnsi="GHEA Grapalat"/>
        </w:rPr>
      </w:pPr>
    </w:p>
    <w:p w14:paraId="00773AC5" w14:textId="77777777" w:rsidR="00D20650" w:rsidRDefault="00D20650" w:rsidP="00DB4988">
      <w:pPr>
        <w:jc w:val="both"/>
        <w:rPr>
          <w:rFonts w:ascii="GHEA Grapalat" w:hAnsi="GHEA Grapalat"/>
        </w:rPr>
      </w:pPr>
      <w:r>
        <w:rPr>
          <w:rFonts w:ascii="GHEA Grapalat" w:hAnsi="GHEA Grapalat"/>
        </w:rPr>
        <w:t>Данные       ----------------------------------------  следующие:</w:t>
      </w:r>
    </w:p>
    <w:p w14:paraId="79164292" w14:textId="77777777" w:rsidR="00D20650" w:rsidRPr="000811C1" w:rsidRDefault="00D20650" w:rsidP="00DB4988">
      <w:pPr>
        <w:ind w:left="1843"/>
        <w:rPr>
          <w:rFonts w:ascii="GHEA Grapalat" w:hAnsi="GHEA Grapalat" w:cs="Sylfaen"/>
          <w:sz w:val="16"/>
          <w:lang w:val="hy-AM"/>
        </w:rPr>
      </w:pPr>
      <w:r w:rsidRPr="000C1746">
        <w:rPr>
          <w:rFonts w:ascii="GHEA Grapalat" w:hAnsi="GHEA Grapalat"/>
          <w:sz w:val="16"/>
        </w:rPr>
        <w:t>наименование участника</w:t>
      </w:r>
    </w:p>
    <w:p w14:paraId="6604E548" w14:textId="77777777" w:rsidR="00D20650" w:rsidRDefault="00D20650" w:rsidP="00DB4988">
      <w:pPr>
        <w:jc w:val="both"/>
        <w:rPr>
          <w:rFonts w:ascii="GHEA Grapalat" w:hAnsi="GHEA Grapalat"/>
        </w:rPr>
      </w:pPr>
    </w:p>
    <w:p w14:paraId="64DCE57A" w14:textId="77777777" w:rsidR="00D20650" w:rsidRPr="00B443ED" w:rsidRDefault="00D20650" w:rsidP="00DB498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095C6FDC" w14:textId="77777777" w:rsidR="00D20650" w:rsidRPr="000C1746" w:rsidRDefault="00D20650" w:rsidP="00DB4988">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3A3C0C09" w14:textId="77777777" w:rsidR="00D20650" w:rsidRDefault="00D20650" w:rsidP="00DB4988">
      <w:pPr>
        <w:jc w:val="both"/>
        <w:rPr>
          <w:rFonts w:ascii="GHEA Grapalat" w:hAnsi="GHEA Grapalat"/>
        </w:rPr>
      </w:pPr>
    </w:p>
    <w:p w14:paraId="2CA68931" w14:textId="77777777" w:rsidR="00D20650" w:rsidRPr="008E7F24" w:rsidRDefault="00D20650" w:rsidP="00DB498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0BE9E110" w14:textId="77777777" w:rsidR="00D20650" w:rsidRPr="00D3436F" w:rsidRDefault="00D20650" w:rsidP="00DB4988">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266BE87F" w14:textId="77777777" w:rsidR="00D20650" w:rsidRDefault="00D20650" w:rsidP="00DB4988">
      <w:pPr>
        <w:jc w:val="both"/>
        <w:rPr>
          <w:rFonts w:ascii="GHEA Grapalat" w:hAnsi="GHEA Grapalat"/>
        </w:rPr>
      </w:pPr>
    </w:p>
    <w:p w14:paraId="14C32722" w14:textId="77777777" w:rsidR="00D20650" w:rsidRDefault="00D20650" w:rsidP="00DB4988">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1DC0F269" w14:textId="77777777" w:rsidR="00D20650" w:rsidRDefault="00D20650" w:rsidP="00DB4988">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0E205C52" w14:textId="77777777" w:rsidR="00D20650" w:rsidRDefault="00D20650" w:rsidP="00DB4988">
      <w:pPr>
        <w:jc w:val="both"/>
        <w:rPr>
          <w:rFonts w:ascii="GHEA Grapalat" w:hAnsi="GHEA Grapalat"/>
          <w:sz w:val="18"/>
          <w:szCs w:val="18"/>
        </w:rPr>
      </w:pPr>
    </w:p>
    <w:p w14:paraId="0A8275C8" w14:textId="77777777" w:rsidR="00D20650" w:rsidRPr="00B16483" w:rsidRDefault="00D20650" w:rsidP="00DB4988">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49ED31C7" w14:textId="77777777" w:rsidR="00D20650" w:rsidRDefault="00D20650" w:rsidP="00DB4988">
      <w:pPr>
        <w:tabs>
          <w:tab w:val="left" w:pos="7371"/>
        </w:tabs>
        <w:ind w:left="3544" w:firstLine="3"/>
        <w:jc w:val="both"/>
        <w:rPr>
          <w:rFonts w:ascii="GHEA Grapalat" w:hAnsi="GHEA Grapalat"/>
          <w:sz w:val="16"/>
        </w:rPr>
      </w:pPr>
      <w:r>
        <w:rPr>
          <w:rFonts w:ascii="GHEA Grapalat" w:hAnsi="GHEA Grapalat"/>
          <w:sz w:val="16"/>
        </w:rPr>
        <w:t xml:space="preserve">                                 Номер телефона</w:t>
      </w:r>
    </w:p>
    <w:p w14:paraId="2B9B7B02" w14:textId="77777777" w:rsidR="00D20650" w:rsidRPr="00D3436F" w:rsidRDefault="00D20650" w:rsidP="00DB4988">
      <w:pPr>
        <w:tabs>
          <w:tab w:val="left" w:pos="7371"/>
        </w:tabs>
        <w:ind w:left="3544" w:firstLine="3"/>
        <w:jc w:val="both"/>
        <w:rPr>
          <w:rFonts w:ascii="GHEA Grapalat" w:hAnsi="GHEA Grapalat"/>
          <w:sz w:val="16"/>
        </w:rPr>
      </w:pPr>
    </w:p>
    <w:p w14:paraId="06CABBCB" w14:textId="77777777" w:rsidR="00D20650" w:rsidRDefault="00D20650" w:rsidP="00DB498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A9319D6" w14:textId="77777777" w:rsidR="00D20650" w:rsidRDefault="00D20650" w:rsidP="00DB4988">
      <w:pPr>
        <w:widowControl w:val="0"/>
        <w:ind w:left="2835"/>
        <w:jc w:val="both"/>
        <w:rPr>
          <w:rFonts w:ascii="GHEA Grapalat" w:hAnsi="GHEA Grapalat"/>
          <w:sz w:val="16"/>
        </w:rPr>
      </w:pPr>
      <w:r>
        <w:rPr>
          <w:rFonts w:ascii="GHEA Grapalat" w:hAnsi="GHEA Grapalat"/>
          <w:sz w:val="16"/>
        </w:rPr>
        <w:t>наименование участника</w:t>
      </w:r>
    </w:p>
    <w:p w14:paraId="6852FE55" w14:textId="77777777" w:rsidR="00D20650" w:rsidRDefault="00D20650" w:rsidP="00DB4988">
      <w:pPr>
        <w:widowControl w:val="0"/>
        <w:ind w:left="2835"/>
        <w:jc w:val="both"/>
        <w:rPr>
          <w:rFonts w:ascii="GHEA Grapalat" w:hAnsi="GHEA Grapalat"/>
          <w:sz w:val="16"/>
        </w:rPr>
      </w:pPr>
    </w:p>
    <w:p w14:paraId="52F3E9AE" w14:textId="77777777" w:rsidR="00D20650" w:rsidRPr="0001546B" w:rsidRDefault="00D20650" w:rsidP="00DB4988">
      <w:pPr>
        <w:ind w:firstLine="709"/>
        <w:rPr>
          <w:rFonts w:ascii="GHEA Grapalat" w:hAnsi="GHEA Grapalat"/>
          <w:sz w:val="20"/>
          <w:lang w:val="es-ES"/>
        </w:rPr>
      </w:pPr>
      <w:r>
        <w:rPr>
          <w:rFonts w:ascii="GHEA Grapalat" w:hAnsi="GHEA Grapalat" w:cs="Arial"/>
          <w:sz w:val="20"/>
          <w:szCs w:val="20"/>
        </w:rPr>
        <w:t>2</w:t>
      </w:r>
      <w:r w:rsidRPr="0001546B">
        <w:rPr>
          <w:rFonts w:ascii="GHEA Grapalat" w:hAnsi="GHEA Grapalat" w:cs="Arial"/>
          <w:sz w:val="20"/>
          <w:szCs w:val="20"/>
          <w:lang w:val="es-ES"/>
        </w:rPr>
        <w:t>)</w:t>
      </w:r>
      <w:r w:rsidRPr="0001546B">
        <w:rPr>
          <w:rFonts w:ascii="GHEA Grapalat" w:hAnsi="GHEA Grapalat"/>
          <w:sz w:val="20"/>
          <w:lang w:val="hy-AM"/>
        </w:rPr>
        <w:t xml:space="preserve">  </w:t>
      </w:r>
      <w:r w:rsidRPr="0001546B">
        <w:rPr>
          <w:rFonts w:ascii="GHEA Grapalat" w:hAnsi="GHEA Grapalat"/>
          <w:sz w:val="20"/>
          <w:u w:val="single"/>
          <w:lang w:val="hy-AM"/>
        </w:rPr>
        <w:t xml:space="preserve">                                                </w:t>
      </w:r>
      <w:r w:rsidRPr="0001546B">
        <w:rPr>
          <w:rFonts w:ascii="GHEA Grapalat" w:hAnsi="GHEA Grapalat"/>
          <w:sz w:val="20"/>
          <w:u w:val="single"/>
          <w:lang w:val="es-ES"/>
        </w:rPr>
        <w:t xml:space="preserve">                         </w:t>
      </w:r>
      <w:r w:rsidRPr="0001546B">
        <w:rPr>
          <w:rFonts w:ascii="GHEA Grapalat" w:hAnsi="GHEA Grapalat"/>
          <w:sz w:val="20"/>
          <w:u w:val="single"/>
          <w:lang w:val="hy-AM"/>
        </w:rPr>
        <w:t xml:space="preserve">          </w:t>
      </w:r>
      <w:r w:rsidRPr="0001546B">
        <w:rPr>
          <w:rFonts w:ascii="GHEA Grapalat" w:hAnsi="GHEA Grapalat"/>
          <w:sz w:val="20"/>
          <w:u w:val="single"/>
        </w:rPr>
        <w:t xml:space="preserve">и </w:t>
      </w:r>
      <w:r w:rsidRPr="0001546B">
        <w:rPr>
          <w:rFonts w:ascii="GHEA Grapalat" w:hAnsi="GHEA Grapalat"/>
          <w:lang w:val="hy-AM"/>
        </w:rPr>
        <w:t>аффилированные</w:t>
      </w:r>
      <w:r w:rsidRPr="0001546B">
        <w:rPr>
          <w:rFonts w:ascii="GHEA Grapalat" w:hAnsi="GHEA Grapalat"/>
        </w:rPr>
        <w:t xml:space="preserve"> с ним</w:t>
      </w:r>
      <w:r w:rsidRPr="0001546B">
        <w:rPr>
          <w:rFonts w:ascii="GHEA Grapalat" w:hAnsi="GHEA Grapalat"/>
          <w:lang w:val="hy-AM"/>
        </w:rPr>
        <w:t xml:space="preserve"> </w:t>
      </w:r>
    </w:p>
    <w:p w14:paraId="72589A24" w14:textId="77777777" w:rsidR="00D20650" w:rsidRPr="0001546B" w:rsidRDefault="00D20650" w:rsidP="00DB4988">
      <w:pPr>
        <w:widowControl w:val="0"/>
        <w:ind w:left="2835"/>
        <w:rPr>
          <w:rFonts w:ascii="GHEA Grapalat" w:hAnsi="GHEA Grapalat"/>
          <w:sz w:val="16"/>
        </w:rPr>
      </w:pPr>
      <w:r w:rsidRPr="0001546B">
        <w:rPr>
          <w:rFonts w:ascii="GHEA Grapalat" w:hAnsi="GHEA Grapalat"/>
          <w:sz w:val="16"/>
        </w:rPr>
        <w:t>аименование участника</w:t>
      </w:r>
    </w:p>
    <w:p w14:paraId="4C1E406D" w14:textId="77777777" w:rsidR="00D20650" w:rsidRPr="0001546B" w:rsidRDefault="00D20650" w:rsidP="00DB4988">
      <w:pPr>
        <w:rPr>
          <w:rFonts w:ascii="GHEA Grapalat" w:hAnsi="GHEA Grapalat"/>
          <w:i/>
          <w:sz w:val="16"/>
          <w:vertAlign w:val="superscript"/>
          <w:lang w:val="es-ES"/>
        </w:rPr>
      </w:pPr>
    </w:p>
    <w:p w14:paraId="3F9A7E6C" w14:textId="2EE25D07" w:rsidR="00D20650" w:rsidRPr="00F738FA" w:rsidRDefault="00D20650" w:rsidP="00DB4988">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Pr>
          <w:rFonts w:ascii="GHEA Grapalat" w:hAnsi="GHEA Grapalat"/>
          <w:color w:val="000000" w:themeColor="text1"/>
          <w:spacing w:val="-4"/>
        </w:rPr>
        <w:t xml:space="preserve"> 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Pr="0001546B">
        <w:rPr>
          <w:rFonts w:ascii="GHEA Grapalat" w:hAnsi="GHEA Grapalat"/>
        </w:rPr>
        <w:t>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BA2ADE">
        <w:rPr>
          <w:rFonts w:ascii="GHEA Grapalat" w:hAnsi="GHEA Grapalat"/>
        </w:rPr>
        <w:t>EQ-BMKHTSDZB-</w:t>
      </w:r>
      <w:r w:rsidR="00E843E9">
        <w:rPr>
          <w:rFonts w:ascii="GHEA Grapalat" w:hAnsi="GHEA Grapalat"/>
        </w:rPr>
        <w:t>26/25</w:t>
      </w:r>
      <w:r w:rsidRPr="0001546B">
        <w:rPr>
          <w:rFonts w:ascii="GHEA Grapalat" w:hAnsi="GHEA Grapalat"/>
        </w:rPr>
        <w:t>*,</w:t>
      </w:r>
      <w:r>
        <w:rPr>
          <w:rFonts w:ascii="GHEA Grapalat" w:hAnsi="GHEA Grapalat"/>
        </w:rPr>
        <w:t xml:space="preserve"> </w:t>
      </w:r>
      <w:r>
        <w:rPr>
          <w:rFonts w:ascii="GHEA Grapalat" w:hAnsi="GHEA Grapalat"/>
          <w:color w:val="000000" w:themeColor="text1"/>
        </w:rPr>
        <w:t xml:space="preserve"> </w:t>
      </w:r>
    </w:p>
    <w:p w14:paraId="24F0D37F" w14:textId="514B4D4A" w:rsidR="00D20650" w:rsidRPr="00F738FA" w:rsidRDefault="00D20650" w:rsidP="00DB4988">
      <w:pPr>
        <w:widowControl w:val="0"/>
        <w:tabs>
          <w:tab w:val="left" w:pos="567"/>
        </w:tabs>
        <w:ind w:left="360"/>
        <w:jc w:val="both"/>
        <w:rPr>
          <w:rFonts w:ascii="GHEA Grapalat" w:hAnsi="GHEA Grapalat" w:cs="Arial"/>
        </w:rPr>
      </w:pPr>
      <w:r>
        <w:rPr>
          <w:rFonts w:ascii="GHEA Grapalat" w:hAnsi="GHEA Grapalat"/>
        </w:rPr>
        <w:t xml:space="preserve">2) </w:t>
      </w:r>
      <w:r w:rsidRPr="00F738FA">
        <w:rPr>
          <w:rFonts w:ascii="GHEA Grapalat" w:hAnsi="GHEA Grapalat"/>
        </w:rPr>
        <w:t xml:space="preserve">в рамках участия в открытом конкурсе под кодом </w:t>
      </w:r>
      <w:r w:rsidR="00BA2ADE">
        <w:rPr>
          <w:rFonts w:ascii="GHEA Grapalat" w:hAnsi="GHEA Grapalat"/>
        </w:rPr>
        <w:t>EQ-BMKHTSDZB-</w:t>
      </w:r>
      <w:r w:rsidR="00E843E9">
        <w:rPr>
          <w:rFonts w:ascii="GHEA Grapalat" w:hAnsi="GHEA Grapalat"/>
        </w:rPr>
        <w:t>26/25</w:t>
      </w:r>
      <w:r w:rsidRPr="00F738FA">
        <w:rPr>
          <w:rFonts w:ascii="GHEA Grapalat" w:hAnsi="GHEA Grapalat"/>
        </w:rPr>
        <w:t>*</w:t>
      </w:r>
    </w:p>
    <w:p w14:paraId="45EE75F2" w14:textId="77777777" w:rsidR="00D20650" w:rsidRPr="002C10A0" w:rsidRDefault="00D20650" w:rsidP="002B2DFE">
      <w:pPr>
        <w:pStyle w:val="ListParagraph"/>
        <w:widowControl w:val="0"/>
        <w:numPr>
          <w:ilvl w:val="0"/>
          <w:numId w:val="9"/>
        </w:numPr>
        <w:tabs>
          <w:tab w:val="left" w:pos="567"/>
        </w:tabs>
        <w:contextualSpacing w:val="0"/>
        <w:jc w:val="both"/>
        <w:rPr>
          <w:rFonts w:ascii="GHEA Grapalat" w:hAnsi="GHEA Grapalat"/>
        </w:rPr>
      </w:pPr>
      <w:r w:rsidRPr="002C10A0">
        <w:rPr>
          <w:rFonts w:ascii="GHEA Grapalat" w:hAnsi="GHEA Grapalat"/>
        </w:rPr>
        <w:t xml:space="preserve">не допускал и (или) не допустит </w:t>
      </w:r>
      <w:r w:rsidRPr="002C10A0">
        <w:rPr>
          <w:rFonts w:ascii="GHEA Grapalat" w:hAnsi="GHEA Grapalat"/>
          <w:lang w:val="hy-AM"/>
        </w:rPr>
        <w:t>недобросовестн</w:t>
      </w:r>
      <w:r w:rsidRPr="002C10A0">
        <w:rPr>
          <w:rFonts w:ascii="GHEA Grapalat" w:hAnsi="GHEA Grapalat"/>
        </w:rPr>
        <w:t>ой</w:t>
      </w:r>
      <w:r w:rsidRPr="002C10A0">
        <w:rPr>
          <w:rFonts w:ascii="GHEA Grapalat" w:hAnsi="GHEA Grapalat"/>
          <w:lang w:val="hy-AM"/>
        </w:rPr>
        <w:t xml:space="preserve"> конкуренци</w:t>
      </w:r>
      <w:r w:rsidRPr="002C10A0">
        <w:rPr>
          <w:rFonts w:ascii="GHEA Grapalat" w:hAnsi="GHEA Grapalat"/>
        </w:rPr>
        <w:t xml:space="preserve">и, </w:t>
      </w:r>
      <w:ins w:id="19" w:author="Vardan" w:date="2022-05-29T22:22:00Z">
        <w:r w:rsidRPr="002C10A0">
          <w:rPr>
            <w:rFonts w:ascii="GHEA Grapalat" w:hAnsi="GHEA Grapalat"/>
            <w:color w:val="000000" w:themeColor="text1"/>
          </w:rPr>
          <w:t xml:space="preserve"> </w:t>
        </w:r>
        <w:r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682F9157" w14:textId="77777777" w:rsidR="00D20650" w:rsidRPr="002C10A0" w:rsidRDefault="00D20650" w:rsidP="002B2DFE">
      <w:pPr>
        <w:pStyle w:val="ListParagraph"/>
        <w:widowControl w:val="0"/>
        <w:numPr>
          <w:ilvl w:val="0"/>
          <w:numId w:val="9"/>
        </w:numPr>
        <w:tabs>
          <w:tab w:val="left" w:pos="567"/>
        </w:tabs>
        <w:contextualSpacing w:val="0"/>
        <w:jc w:val="both"/>
        <w:rPr>
          <w:rFonts w:ascii="GHEA Grapalat" w:hAnsi="GHEA Grapalat"/>
          <w:spacing w:val="-6"/>
        </w:rPr>
      </w:pPr>
      <w:r w:rsidRPr="002C10A0">
        <w:rPr>
          <w:rFonts w:ascii="GHEA Grapalat" w:hAnsi="GHEA Grapalat"/>
          <w:spacing w:val="-6"/>
        </w:rPr>
        <w:t>отсутствует установленн</w:t>
      </w:r>
      <w:r>
        <w:rPr>
          <w:rFonts w:ascii="GHEA Grapalat" w:hAnsi="GHEA Grapalat"/>
          <w:spacing w:val="-6"/>
        </w:rPr>
        <w:t>ый</w:t>
      </w:r>
      <w:r w:rsidRPr="002C10A0">
        <w:rPr>
          <w:rFonts w:ascii="GHEA Grapalat" w:hAnsi="GHEA Grapalat"/>
          <w:spacing w:val="-6"/>
        </w:rPr>
        <w:t xml:space="preserve"> приглашением на </w:t>
      </w:r>
      <w:r w:rsidRPr="002C10A0">
        <w:rPr>
          <w:rFonts w:ascii="GHEA Grapalat" w:hAnsi="GHEA Grapalat"/>
        </w:rPr>
        <w:t xml:space="preserve">открытый конкурс </w:t>
      </w:r>
      <w:r w:rsidRPr="002C10A0">
        <w:rPr>
          <w:rFonts w:ascii="GHEA Grapalat" w:hAnsi="GHEA Grapalat"/>
          <w:spacing w:val="-6"/>
        </w:rPr>
        <w:t>случай</w:t>
      </w:r>
      <w:r w:rsidRPr="002C10A0">
        <w:rPr>
          <w:rFonts w:ascii="GHEA Grapalat" w:hAnsi="GHEA Grapalat"/>
        </w:rPr>
        <w:t xml:space="preserve">     одновременного </w:t>
      </w:r>
    </w:p>
    <w:p w14:paraId="03E79AF0" w14:textId="77777777" w:rsidR="00D20650" w:rsidRDefault="00D20650" w:rsidP="00DB498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72FA4FA" w14:textId="77777777" w:rsidR="00D20650" w:rsidRDefault="00D20650" w:rsidP="00DB498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9D90913" w14:textId="77777777" w:rsidR="00D20650" w:rsidRDefault="00D20650" w:rsidP="00DB4988">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063DFA38" w14:textId="77777777" w:rsidR="00D20650" w:rsidRDefault="00D20650" w:rsidP="00DB4988">
      <w:pPr>
        <w:widowControl w:val="0"/>
        <w:jc w:val="both"/>
        <w:rPr>
          <w:rFonts w:ascii="GHEA Grapalat" w:hAnsi="GHEA Grapalat"/>
          <w:u w:val="single"/>
        </w:rPr>
      </w:pPr>
      <w:r>
        <w:rPr>
          <w:rFonts w:ascii="GHEA Grapalat" w:hAnsi="GHEA Grapalat"/>
        </w:rPr>
        <w:lastRenderedPageBreak/>
        <w:t>организаций, либо организаций, имеющих принадлежащую ____________________</w:t>
      </w:r>
    </w:p>
    <w:p w14:paraId="12B4E16E" w14:textId="77777777" w:rsidR="00D20650" w:rsidRDefault="00D20650" w:rsidP="00DB4988">
      <w:pPr>
        <w:widowControl w:val="0"/>
        <w:ind w:left="7088"/>
        <w:jc w:val="both"/>
        <w:rPr>
          <w:rFonts w:ascii="GHEA Grapalat" w:hAnsi="GHEA Grapalat"/>
        </w:rPr>
      </w:pPr>
      <w:r>
        <w:rPr>
          <w:rFonts w:ascii="GHEA Grapalat" w:hAnsi="GHEA Grapalat"/>
          <w:vertAlign w:val="superscript"/>
        </w:rPr>
        <w:t>наименование участника</w:t>
      </w:r>
    </w:p>
    <w:p w14:paraId="4038FD72" w14:textId="77777777" w:rsidR="00D20650" w:rsidRDefault="00D20650" w:rsidP="00DB4988">
      <w:pPr>
        <w:widowControl w:val="0"/>
        <w:jc w:val="both"/>
        <w:rPr>
          <w:rFonts w:ascii="GHEA Grapalat" w:hAnsi="GHEA Grapalat"/>
        </w:rPr>
      </w:pPr>
      <w:r>
        <w:rPr>
          <w:rFonts w:ascii="GHEA Grapalat" w:hAnsi="GHEA Grapalat"/>
        </w:rPr>
        <w:t>долю (пай) в размере более пятидесяти процентов.</w:t>
      </w:r>
    </w:p>
    <w:p w14:paraId="655FD900" w14:textId="77777777" w:rsidR="00D20650" w:rsidRDefault="00D20650" w:rsidP="00DB4988">
      <w:pPr>
        <w:widowControl w:val="0"/>
        <w:contextualSpacing/>
        <w:jc w:val="both"/>
        <w:rPr>
          <w:rFonts w:ascii="GHEA Grapalat" w:hAnsi="GHEA Grapalat"/>
        </w:rPr>
      </w:pPr>
      <w:r>
        <w:rPr>
          <w:rFonts w:ascii="GHEA Grapalat" w:hAnsi="GHEA Grapalat"/>
        </w:rPr>
        <w:t>Ниже ----------------------------------------------------------</w:t>
      </w:r>
      <w:r w:rsidRPr="00155668">
        <w:rPr>
          <w:rFonts w:ascii="GHEA Grapalat" w:hAnsi="GHEA Grapalat"/>
        </w:rPr>
        <w:t xml:space="preserve"> </w:t>
      </w:r>
      <w:r>
        <w:rPr>
          <w:rFonts w:ascii="GHEA Grapalat" w:hAnsi="GHEA Grapalat"/>
        </w:rPr>
        <w:t>представляет</w:t>
      </w:r>
      <w:r w:rsidRPr="00155668">
        <w:rPr>
          <w:rFonts w:ascii="GHEA Grapalat" w:hAnsi="GHEA Grapalat"/>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14:paraId="2914C5FE" w14:textId="77777777" w:rsidR="00D20650" w:rsidRDefault="00D20650" w:rsidP="00DB4988">
      <w:pPr>
        <w:widowControl w:val="0"/>
        <w:ind w:left="1843"/>
        <w:contextualSpacing/>
        <w:jc w:val="both"/>
        <w:rPr>
          <w:rFonts w:ascii="GHEA Grapalat" w:hAnsi="GHEA Grapalat"/>
        </w:rPr>
      </w:pPr>
      <w:r>
        <w:rPr>
          <w:rFonts w:ascii="GHEA Grapalat" w:hAnsi="GHEA Grapalat"/>
          <w:vertAlign w:val="superscript"/>
        </w:rPr>
        <w:t>наименование участника</w:t>
      </w:r>
    </w:p>
    <w:p w14:paraId="1CFC77D1" w14:textId="77777777" w:rsidR="00D20650" w:rsidRDefault="00D20650" w:rsidP="00DB4988">
      <w:pPr>
        <w:widowControl w:val="0"/>
        <w:jc w:val="both"/>
        <w:rPr>
          <w:ins w:id="20"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155668">
        <w:rPr>
          <w:rStyle w:val="FootnoteReference"/>
          <w:rFonts w:ascii="GHEA Grapalat" w:hAnsi="GHEA Grapalat"/>
          <w:sz w:val="28"/>
          <w:szCs w:val="28"/>
        </w:rPr>
        <w:footnoteReference w:customMarkFollows="1" w:id="12"/>
        <w:t>**</w:t>
      </w:r>
      <w:r w:rsidRPr="00155668">
        <w:rPr>
          <w:rFonts w:ascii="GHEA Grapalat" w:hAnsi="GHEA Grapalat"/>
          <w:sz w:val="28"/>
          <w:szCs w:val="28"/>
        </w:rPr>
        <w:t xml:space="preserve"> </w:t>
      </w:r>
    </w:p>
    <w:p w14:paraId="1C8D5EE6" w14:textId="77777777" w:rsidR="00D20650" w:rsidRPr="003912B8" w:rsidRDefault="00D20650" w:rsidP="00DB4988">
      <w:pPr>
        <w:jc w:val="both"/>
        <w:rPr>
          <w:rFonts w:ascii="GHEA Grapalat" w:hAnsi="GHEA Grapalat"/>
          <w:lang w:val="hy-AM"/>
        </w:rPr>
      </w:pPr>
      <w:r>
        <w:rPr>
          <w:rFonts w:ascii="GHEA Grapalat" w:hAnsi="GHEA Grapalat"/>
        </w:rPr>
        <w:t xml:space="preserve">    Прилагаются  </w:t>
      </w:r>
      <w:r w:rsidRPr="008C1FF8">
        <w:rPr>
          <w:rFonts w:ascii="GHEA Grapalat" w:hAnsi="GHEA Grapalat"/>
        </w:rPr>
        <w:t xml:space="preserve"> предусмотренные приглашением</w:t>
      </w:r>
      <w:r w:rsidRPr="00AF6332">
        <w:rPr>
          <w:rFonts w:ascii="GHEA Grapalat" w:hAnsi="GHEA Grapalat"/>
        </w:rPr>
        <w:t xml:space="preserve"> </w:t>
      </w:r>
      <w:r w:rsidRPr="008C1FF8">
        <w:rPr>
          <w:rFonts w:ascii="GHEA Grapalat" w:hAnsi="GHEA Grapalat"/>
        </w:rPr>
        <w:t xml:space="preserve">документы подтверждающие соответствие </w:t>
      </w:r>
      <w:r>
        <w:rPr>
          <w:rFonts w:ascii="GHEA Grapalat" w:hAnsi="GHEA Grapalat"/>
        </w:rPr>
        <w:t xml:space="preserve">----------------------------     </w:t>
      </w:r>
      <w:r w:rsidRPr="008C1FF8">
        <w:rPr>
          <w:rFonts w:ascii="GHEA Grapalat" w:hAnsi="GHEA Grapalat"/>
        </w:rPr>
        <w:t>квалификационным критериям</w:t>
      </w:r>
      <w:r>
        <w:rPr>
          <w:rFonts w:ascii="GHEA Grapalat" w:hAnsi="GHEA Grapalat"/>
          <w:lang w:val="hy-AM"/>
        </w:rPr>
        <w:t>.</w:t>
      </w:r>
    </w:p>
    <w:p w14:paraId="767E6C74" w14:textId="77777777" w:rsidR="00D20650" w:rsidRDefault="00D20650" w:rsidP="00DB4988">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6B13823E" w14:textId="77777777" w:rsidR="00D20650" w:rsidRDefault="00D20650" w:rsidP="00DB4988">
      <w:pPr>
        <w:widowControl w:val="0"/>
        <w:jc w:val="both"/>
        <w:rPr>
          <w:rFonts w:ascii="GHEA Grapalat" w:hAnsi="GHEA Grapalat"/>
          <w:sz w:val="28"/>
          <w:szCs w:val="28"/>
        </w:rPr>
      </w:pPr>
    </w:p>
    <w:p w14:paraId="66787823" w14:textId="77777777" w:rsidR="00D20650" w:rsidRPr="000C1746" w:rsidRDefault="00D20650" w:rsidP="00DB498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6A5BB0B" w14:textId="77777777" w:rsidR="00D20650" w:rsidRPr="000C1746" w:rsidRDefault="00D20650" w:rsidP="00DB498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F057728" w14:textId="77777777" w:rsidR="00D20650" w:rsidRPr="000C1746" w:rsidRDefault="00D20650" w:rsidP="00DB4988">
      <w:pPr>
        <w:ind w:left="1134"/>
        <w:jc w:val="both"/>
        <w:rPr>
          <w:rFonts w:ascii="GHEA Grapalat" w:hAnsi="GHEA Grapalat"/>
          <w:sz w:val="16"/>
        </w:rPr>
      </w:pPr>
      <w:r w:rsidRPr="000C1746">
        <w:rPr>
          <w:rFonts w:ascii="GHEA Grapalat" w:hAnsi="GHEA Grapalat"/>
          <w:sz w:val="16"/>
        </w:rPr>
        <w:t>имя, фамилия руководителя)</w:t>
      </w:r>
    </w:p>
    <w:p w14:paraId="5FB8EB0F" w14:textId="77777777" w:rsidR="00D20650" w:rsidRPr="009044F1" w:rsidRDefault="00D20650" w:rsidP="00DB4988">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541E7AC3" w14:textId="77777777" w:rsidR="00D20650" w:rsidRPr="00D3436F" w:rsidRDefault="00D20650" w:rsidP="00DB4988">
      <w:pPr>
        <w:tabs>
          <w:tab w:val="left" w:pos="7371"/>
        </w:tabs>
        <w:ind w:left="3544" w:firstLine="3"/>
        <w:jc w:val="both"/>
        <w:rPr>
          <w:rFonts w:ascii="GHEA Grapalat" w:hAnsi="GHEA Grapalat"/>
          <w:sz w:val="16"/>
        </w:rPr>
      </w:pPr>
    </w:p>
    <w:p w14:paraId="30585C4A"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48D9475E" w14:textId="77777777" w:rsidR="00D20650" w:rsidRPr="009044F1" w:rsidRDefault="00D20650" w:rsidP="00DB4988">
      <w:pPr>
        <w:pStyle w:val="Heading3"/>
        <w:keepNext w:val="0"/>
        <w:widowControl w:val="0"/>
        <w:spacing w:before="0" w:after="0"/>
        <w:ind w:firstLine="567"/>
        <w:jc w:val="right"/>
        <w:rPr>
          <w:rFonts w:ascii="GHEA Grapalat" w:hAnsi="GHEA Grapalat" w:cs="Arial"/>
          <w:b/>
          <w:i/>
          <w:sz w:val="24"/>
          <w:szCs w:val="24"/>
        </w:rPr>
      </w:pPr>
      <w:r>
        <w:rPr>
          <w:rFonts w:ascii="GHEA Grapalat" w:hAnsi="GHEA Grapalat"/>
          <w:b/>
        </w:rPr>
        <w:br w:type="page"/>
      </w:r>
      <w:r w:rsidRPr="00B936E5">
        <w:rPr>
          <w:rFonts w:ascii="GHEA Grapalat" w:eastAsia="Times New Roman" w:hAnsi="GHEA Grapalat" w:cs="Times New Roman"/>
          <w:b/>
          <w:color w:val="auto"/>
          <w:sz w:val="24"/>
          <w:szCs w:val="24"/>
        </w:rPr>
        <w:lastRenderedPageBreak/>
        <w:t>Приложение № 1.1</w:t>
      </w:r>
    </w:p>
    <w:p w14:paraId="5293BBBC" w14:textId="60872376" w:rsidR="00D20650" w:rsidRPr="009044F1" w:rsidRDefault="00D20650" w:rsidP="00DB4988">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A2ADE">
        <w:rPr>
          <w:rFonts w:ascii="GHEA Grapalat" w:hAnsi="GHEA Grapalat"/>
          <w:b/>
          <w:sz w:val="24"/>
          <w:szCs w:val="24"/>
        </w:rPr>
        <w:t>EQ-BMKHTSDZB-</w:t>
      </w:r>
      <w:r w:rsidR="00E843E9">
        <w:rPr>
          <w:rFonts w:ascii="GHEA Grapalat" w:hAnsi="GHEA Grapalat"/>
          <w:b/>
          <w:sz w:val="24"/>
          <w:szCs w:val="24"/>
        </w:rPr>
        <w:t>26/25</w:t>
      </w:r>
      <w:r>
        <w:rPr>
          <w:rStyle w:val="FootnoteReference"/>
          <w:rFonts w:ascii="GHEA Grapalat" w:hAnsi="GHEA Grapalat"/>
          <w:b/>
          <w:sz w:val="24"/>
          <w:szCs w:val="24"/>
        </w:rPr>
        <w:footnoteReference w:customMarkFollows="1" w:id="13"/>
        <w:t>*</w:t>
      </w:r>
    </w:p>
    <w:p w14:paraId="08960C4B" w14:textId="77777777" w:rsidR="00D20650" w:rsidRPr="008C1FF8" w:rsidRDefault="00D20650" w:rsidP="00DB4988">
      <w:pPr>
        <w:rPr>
          <w:rStyle w:val="ezkurwreuab5ozgtqnkl"/>
        </w:rPr>
      </w:pPr>
    </w:p>
    <w:p w14:paraId="6ED0E3CD" w14:textId="77777777" w:rsidR="00D20650" w:rsidRDefault="00D20650" w:rsidP="00DB4988">
      <w:pPr>
        <w:pStyle w:val="BodyTextIndent3"/>
        <w:widowControl w:val="0"/>
        <w:spacing w:line="240" w:lineRule="auto"/>
        <w:jc w:val="right"/>
        <w:rPr>
          <w:rFonts w:ascii="GHEA Grapalat" w:hAnsi="GHEA Grapalat"/>
          <w:b/>
          <w:sz w:val="24"/>
          <w:szCs w:val="24"/>
        </w:rPr>
      </w:pPr>
    </w:p>
    <w:p w14:paraId="5EC02004" w14:textId="77777777" w:rsidR="00D20650" w:rsidRPr="006F79CA" w:rsidRDefault="00D20650" w:rsidP="00DB4988">
      <w:pPr>
        <w:jc w:val="center"/>
        <w:rPr>
          <w:rFonts w:ascii="GHEA Grapalat" w:hAnsi="GHEA Grapalat"/>
          <w:b/>
        </w:rPr>
      </w:pPr>
      <w:r w:rsidRPr="006F79CA">
        <w:rPr>
          <w:rFonts w:ascii="GHEA Grapalat" w:hAnsi="GHEA Grapalat"/>
          <w:b/>
        </w:rPr>
        <w:t>ИНФОРМАЦИЯ</w:t>
      </w:r>
    </w:p>
    <w:p w14:paraId="0B9923A1" w14:textId="77777777" w:rsidR="00D20650" w:rsidRPr="006F79CA" w:rsidRDefault="00D20650" w:rsidP="00DB4988">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0CF899BA" w14:textId="77777777" w:rsidR="00D20650" w:rsidRDefault="00D20650" w:rsidP="00DB4988">
      <w:pPr>
        <w:pStyle w:val="BodyTextIndent3"/>
        <w:widowControl w:val="0"/>
        <w:spacing w:line="240" w:lineRule="auto"/>
        <w:jc w:val="right"/>
        <w:rPr>
          <w:rFonts w:ascii="GHEA Grapalat" w:hAnsi="GHEA Grapalat"/>
          <w:b/>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1710"/>
      </w:tblGrid>
      <w:tr w:rsidR="00D20650" w:rsidRPr="008D352C" w14:paraId="6AE7A25E" w14:textId="77777777" w:rsidTr="00821AF9">
        <w:trPr>
          <w:cantSplit/>
        </w:trPr>
        <w:tc>
          <w:tcPr>
            <w:tcW w:w="817" w:type="dxa"/>
            <w:vMerge w:val="restart"/>
            <w:vAlign w:val="center"/>
          </w:tcPr>
          <w:p w14:paraId="382E3DED" w14:textId="77777777" w:rsidR="00D20650" w:rsidRPr="008D352C" w:rsidRDefault="00D20650" w:rsidP="00DB4988">
            <w:pPr>
              <w:widowControl w:val="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9101" w:type="dxa"/>
            <w:gridSpan w:val="5"/>
            <w:vAlign w:val="center"/>
          </w:tcPr>
          <w:p w14:paraId="610A8044" w14:textId="77777777" w:rsidR="00D20650" w:rsidRPr="008D352C"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20650" w:rsidRPr="008D352C" w14:paraId="5EFE30F0" w14:textId="77777777" w:rsidTr="00821AF9">
        <w:trPr>
          <w:cantSplit/>
          <w:trHeight w:val="301"/>
        </w:trPr>
        <w:tc>
          <w:tcPr>
            <w:tcW w:w="817" w:type="dxa"/>
            <w:vMerge/>
            <w:vAlign w:val="center"/>
          </w:tcPr>
          <w:p w14:paraId="534CDF0B" w14:textId="77777777" w:rsidR="00D20650" w:rsidRPr="008D352C" w:rsidRDefault="00D20650" w:rsidP="00DB4988">
            <w:pPr>
              <w:widowControl w:val="0"/>
              <w:jc w:val="center"/>
              <w:rPr>
                <w:rFonts w:ascii="GHEA Grapalat" w:hAnsi="GHEA Grapalat"/>
                <w:sz w:val="20"/>
                <w:szCs w:val="20"/>
              </w:rPr>
            </w:pPr>
          </w:p>
        </w:tc>
        <w:tc>
          <w:tcPr>
            <w:tcW w:w="1541" w:type="dxa"/>
            <w:vMerge w:val="restart"/>
            <w:vAlign w:val="center"/>
          </w:tcPr>
          <w:p w14:paraId="47157C3E" w14:textId="77777777" w:rsidR="00D20650" w:rsidRPr="008D352C"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имя, фамилия</w:t>
            </w:r>
          </w:p>
        </w:tc>
        <w:tc>
          <w:tcPr>
            <w:tcW w:w="1440" w:type="dxa"/>
            <w:vMerge w:val="restart"/>
            <w:vAlign w:val="center"/>
          </w:tcPr>
          <w:p w14:paraId="1E4C28CC" w14:textId="77777777" w:rsidR="00D20650" w:rsidRPr="008D352C"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квалификация</w:t>
            </w:r>
          </w:p>
        </w:tc>
        <w:tc>
          <w:tcPr>
            <w:tcW w:w="4410" w:type="dxa"/>
            <w:gridSpan w:val="2"/>
            <w:vAlign w:val="center"/>
          </w:tcPr>
          <w:p w14:paraId="6AC5DE84" w14:textId="77777777" w:rsidR="00D20650" w:rsidRPr="008D352C"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трудовой опыт</w:t>
            </w:r>
          </w:p>
        </w:tc>
        <w:tc>
          <w:tcPr>
            <w:tcW w:w="1710" w:type="dxa"/>
            <w:vMerge w:val="restart"/>
            <w:vAlign w:val="center"/>
          </w:tcPr>
          <w:p w14:paraId="43F667F0" w14:textId="77777777" w:rsidR="00D20650" w:rsidRPr="008D352C" w:rsidRDefault="00D20650" w:rsidP="00DB4988">
            <w:pPr>
              <w:widowControl w:val="0"/>
              <w:jc w:val="center"/>
              <w:rPr>
                <w:rFonts w:ascii="GHEA Grapalat" w:hAnsi="GHEA Grapalat" w:cs="Arial"/>
                <w:sz w:val="20"/>
                <w:szCs w:val="20"/>
              </w:rPr>
            </w:pPr>
            <w:r w:rsidRPr="008D352C">
              <w:rPr>
                <w:rFonts w:ascii="GHEA Grapalat" w:hAnsi="GHEA Grapalat"/>
                <w:b/>
                <w:sz w:val="20"/>
                <w:szCs w:val="20"/>
              </w:rPr>
              <w:t>наименование работодателя</w:t>
            </w:r>
          </w:p>
        </w:tc>
      </w:tr>
      <w:tr w:rsidR="00D20650" w:rsidRPr="008D352C" w14:paraId="56C14A5C" w14:textId="77777777" w:rsidTr="00821AF9">
        <w:trPr>
          <w:cantSplit/>
          <w:trHeight w:val="299"/>
        </w:trPr>
        <w:tc>
          <w:tcPr>
            <w:tcW w:w="817" w:type="dxa"/>
            <w:vMerge/>
            <w:vAlign w:val="center"/>
          </w:tcPr>
          <w:p w14:paraId="58A83D5B" w14:textId="77777777" w:rsidR="00D20650" w:rsidRPr="008D352C" w:rsidRDefault="00D20650" w:rsidP="00DB4988">
            <w:pPr>
              <w:widowControl w:val="0"/>
              <w:jc w:val="center"/>
              <w:rPr>
                <w:rFonts w:ascii="GHEA Grapalat" w:hAnsi="GHEA Grapalat"/>
                <w:sz w:val="20"/>
                <w:szCs w:val="20"/>
              </w:rPr>
            </w:pPr>
          </w:p>
        </w:tc>
        <w:tc>
          <w:tcPr>
            <w:tcW w:w="1541" w:type="dxa"/>
            <w:vMerge/>
            <w:vAlign w:val="center"/>
          </w:tcPr>
          <w:p w14:paraId="4946A18D" w14:textId="77777777" w:rsidR="00D20650" w:rsidRPr="008D352C" w:rsidRDefault="00D20650" w:rsidP="00DB4988">
            <w:pPr>
              <w:widowControl w:val="0"/>
              <w:jc w:val="center"/>
              <w:rPr>
                <w:rFonts w:ascii="GHEA Grapalat" w:hAnsi="GHEA Grapalat"/>
                <w:sz w:val="20"/>
                <w:szCs w:val="20"/>
              </w:rPr>
            </w:pPr>
          </w:p>
        </w:tc>
        <w:tc>
          <w:tcPr>
            <w:tcW w:w="1440" w:type="dxa"/>
            <w:vMerge/>
            <w:vAlign w:val="center"/>
          </w:tcPr>
          <w:p w14:paraId="35B081BA" w14:textId="77777777" w:rsidR="00D20650" w:rsidRPr="008D352C" w:rsidDel="006B374D" w:rsidRDefault="00D20650" w:rsidP="00DB4988">
            <w:pPr>
              <w:widowControl w:val="0"/>
              <w:jc w:val="center"/>
              <w:rPr>
                <w:rFonts w:ascii="GHEA Grapalat" w:hAnsi="GHEA Grapalat"/>
                <w:b/>
                <w:bCs/>
                <w:sz w:val="20"/>
                <w:szCs w:val="20"/>
              </w:rPr>
            </w:pPr>
          </w:p>
        </w:tc>
        <w:tc>
          <w:tcPr>
            <w:tcW w:w="1980" w:type="dxa"/>
            <w:vAlign w:val="center"/>
          </w:tcPr>
          <w:p w14:paraId="4F6D9ECD" w14:textId="77777777" w:rsidR="00D20650" w:rsidRPr="008D352C" w:rsidDel="00B57526"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период</w:t>
            </w:r>
          </w:p>
        </w:tc>
        <w:tc>
          <w:tcPr>
            <w:tcW w:w="2430" w:type="dxa"/>
            <w:vAlign w:val="center"/>
          </w:tcPr>
          <w:p w14:paraId="3B71FD55" w14:textId="77777777" w:rsidR="00D20650" w:rsidRPr="008D352C" w:rsidDel="00B57526"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c>
          <w:tcPr>
            <w:tcW w:w="1710" w:type="dxa"/>
            <w:vMerge/>
            <w:vAlign w:val="center"/>
          </w:tcPr>
          <w:p w14:paraId="1F107E12" w14:textId="77777777" w:rsidR="00D20650" w:rsidRPr="008D352C" w:rsidRDefault="00D20650" w:rsidP="00DB4988">
            <w:pPr>
              <w:widowControl w:val="0"/>
              <w:jc w:val="center"/>
              <w:rPr>
                <w:rFonts w:ascii="GHEA Grapalat" w:hAnsi="GHEA Grapalat"/>
                <w:sz w:val="20"/>
                <w:szCs w:val="20"/>
              </w:rPr>
            </w:pPr>
          </w:p>
        </w:tc>
      </w:tr>
      <w:tr w:rsidR="00D20650" w:rsidRPr="008D352C" w14:paraId="7D76E7CB" w14:textId="77777777" w:rsidTr="00821AF9">
        <w:trPr>
          <w:cantSplit/>
        </w:trPr>
        <w:tc>
          <w:tcPr>
            <w:tcW w:w="817" w:type="dxa"/>
          </w:tcPr>
          <w:p w14:paraId="504E92BF" w14:textId="77777777" w:rsidR="00D20650" w:rsidRPr="008D352C" w:rsidRDefault="00D20650" w:rsidP="00DB4988">
            <w:pPr>
              <w:widowControl w:val="0"/>
              <w:jc w:val="center"/>
              <w:rPr>
                <w:rFonts w:ascii="GHEA Grapalat" w:hAnsi="GHEA Grapalat"/>
                <w:sz w:val="20"/>
                <w:szCs w:val="20"/>
              </w:rPr>
            </w:pPr>
          </w:p>
        </w:tc>
        <w:tc>
          <w:tcPr>
            <w:tcW w:w="1541" w:type="dxa"/>
          </w:tcPr>
          <w:p w14:paraId="716095BB" w14:textId="77777777" w:rsidR="00D20650" w:rsidRPr="008D352C" w:rsidRDefault="00D20650" w:rsidP="00DB4988">
            <w:pPr>
              <w:widowControl w:val="0"/>
              <w:jc w:val="center"/>
              <w:rPr>
                <w:rFonts w:ascii="GHEA Grapalat" w:hAnsi="GHEA Grapalat"/>
                <w:sz w:val="20"/>
                <w:szCs w:val="20"/>
              </w:rPr>
            </w:pPr>
          </w:p>
        </w:tc>
        <w:tc>
          <w:tcPr>
            <w:tcW w:w="1440" w:type="dxa"/>
          </w:tcPr>
          <w:p w14:paraId="215D19CD" w14:textId="77777777" w:rsidR="00D20650" w:rsidRPr="008D352C" w:rsidRDefault="00D20650" w:rsidP="00DB4988">
            <w:pPr>
              <w:widowControl w:val="0"/>
              <w:jc w:val="center"/>
              <w:rPr>
                <w:rFonts w:ascii="GHEA Grapalat" w:hAnsi="GHEA Grapalat"/>
                <w:sz w:val="20"/>
                <w:szCs w:val="20"/>
              </w:rPr>
            </w:pPr>
          </w:p>
        </w:tc>
        <w:tc>
          <w:tcPr>
            <w:tcW w:w="1980" w:type="dxa"/>
          </w:tcPr>
          <w:p w14:paraId="0BB3927C" w14:textId="77777777" w:rsidR="00D20650" w:rsidRPr="008D352C" w:rsidRDefault="00D20650" w:rsidP="00DB4988">
            <w:pPr>
              <w:widowControl w:val="0"/>
              <w:jc w:val="center"/>
              <w:rPr>
                <w:rFonts w:ascii="GHEA Grapalat" w:hAnsi="GHEA Grapalat"/>
                <w:sz w:val="20"/>
                <w:szCs w:val="20"/>
              </w:rPr>
            </w:pPr>
          </w:p>
        </w:tc>
        <w:tc>
          <w:tcPr>
            <w:tcW w:w="2430" w:type="dxa"/>
          </w:tcPr>
          <w:p w14:paraId="03075DB1" w14:textId="77777777" w:rsidR="00D20650" w:rsidRPr="008D352C" w:rsidRDefault="00D20650" w:rsidP="00DB4988">
            <w:pPr>
              <w:widowControl w:val="0"/>
              <w:jc w:val="center"/>
              <w:rPr>
                <w:rFonts w:ascii="GHEA Grapalat" w:hAnsi="GHEA Grapalat"/>
                <w:sz w:val="20"/>
                <w:szCs w:val="20"/>
              </w:rPr>
            </w:pPr>
          </w:p>
        </w:tc>
        <w:tc>
          <w:tcPr>
            <w:tcW w:w="1710" w:type="dxa"/>
          </w:tcPr>
          <w:p w14:paraId="4CA1FD15" w14:textId="77777777" w:rsidR="00D20650" w:rsidRPr="008D352C" w:rsidRDefault="00D20650" w:rsidP="00DB4988">
            <w:pPr>
              <w:widowControl w:val="0"/>
              <w:jc w:val="center"/>
              <w:rPr>
                <w:rFonts w:ascii="GHEA Grapalat" w:hAnsi="GHEA Grapalat"/>
                <w:sz w:val="20"/>
                <w:szCs w:val="20"/>
              </w:rPr>
            </w:pPr>
          </w:p>
        </w:tc>
      </w:tr>
      <w:tr w:rsidR="00D20650" w:rsidRPr="008D352C" w14:paraId="40C3A25C" w14:textId="77777777" w:rsidTr="00821AF9">
        <w:trPr>
          <w:cantSplit/>
        </w:trPr>
        <w:tc>
          <w:tcPr>
            <w:tcW w:w="817" w:type="dxa"/>
          </w:tcPr>
          <w:p w14:paraId="55A74D6E" w14:textId="77777777" w:rsidR="00D20650" w:rsidRPr="008D352C" w:rsidRDefault="00D20650" w:rsidP="00DB4988">
            <w:pPr>
              <w:widowControl w:val="0"/>
              <w:jc w:val="center"/>
              <w:rPr>
                <w:rFonts w:ascii="GHEA Grapalat" w:hAnsi="GHEA Grapalat"/>
                <w:sz w:val="20"/>
                <w:szCs w:val="20"/>
              </w:rPr>
            </w:pPr>
          </w:p>
        </w:tc>
        <w:tc>
          <w:tcPr>
            <w:tcW w:w="1541" w:type="dxa"/>
          </w:tcPr>
          <w:p w14:paraId="0E526A60" w14:textId="77777777" w:rsidR="00D20650" w:rsidRPr="008D352C" w:rsidRDefault="00D20650" w:rsidP="00DB4988">
            <w:pPr>
              <w:widowControl w:val="0"/>
              <w:jc w:val="center"/>
              <w:rPr>
                <w:rFonts w:ascii="GHEA Grapalat" w:hAnsi="GHEA Grapalat"/>
                <w:sz w:val="20"/>
                <w:szCs w:val="20"/>
              </w:rPr>
            </w:pPr>
          </w:p>
        </w:tc>
        <w:tc>
          <w:tcPr>
            <w:tcW w:w="1440" w:type="dxa"/>
          </w:tcPr>
          <w:p w14:paraId="0AC7B08E" w14:textId="77777777" w:rsidR="00D20650" w:rsidRPr="008D352C" w:rsidRDefault="00D20650" w:rsidP="00DB4988">
            <w:pPr>
              <w:widowControl w:val="0"/>
              <w:jc w:val="center"/>
              <w:rPr>
                <w:rFonts w:ascii="GHEA Grapalat" w:hAnsi="GHEA Grapalat"/>
                <w:sz w:val="20"/>
                <w:szCs w:val="20"/>
              </w:rPr>
            </w:pPr>
          </w:p>
        </w:tc>
        <w:tc>
          <w:tcPr>
            <w:tcW w:w="1980" w:type="dxa"/>
          </w:tcPr>
          <w:p w14:paraId="29CCFC99" w14:textId="77777777" w:rsidR="00D20650" w:rsidRPr="008D352C" w:rsidRDefault="00D20650" w:rsidP="00DB4988">
            <w:pPr>
              <w:widowControl w:val="0"/>
              <w:jc w:val="center"/>
              <w:rPr>
                <w:rFonts w:ascii="GHEA Grapalat" w:hAnsi="GHEA Grapalat"/>
                <w:sz w:val="20"/>
                <w:szCs w:val="20"/>
              </w:rPr>
            </w:pPr>
          </w:p>
        </w:tc>
        <w:tc>
          <w:tcPr>
            <w:tcW w:w="2430" w:type="dxa"/>
          </w:tcPr>
          <w:p w14:paraId="38033839" w14:textId="77777777" w:rsidR="00D20650" w:rsidRPr="008D352C" w:rsidRDefault="00D20650" w:rsidP="00DB4988">
            <w:pPr>
              <w:widowControl w:val="0"/>
              <w:jc w:val="center"/>
              <w:rPr>
                <w:rFonts w:ascii="GHEA Grapalat" w:hAnsi="GHEA Grapalat"/>
                <w:sz w:val="20"/>
                <w:szCs w:val="20"/>
              </w:rPr>
            </w:pPr>
          </w:p>
        </w:tc>
        <w:tc>
          <w:tcPr>
            <w:tcW w:w="1710" w:type="dxa"/>
          </w:tcPr>
          <w:p w14:paraId="6E90B6D9" w14:textId="77777777" w:rsidR="00D20650" w:rsidRPr="008D352C" w:rsidRDefault="00D20650" w:rsidP="00DB4988">
            <w:pPr>
              <w:widowControl w:val="0"/>
              <w:jc w:val="center"/>
              <w:rPr>
                <w:rFonts w:ascii="GHEA Grapalat" w:hAnsi="GHEA Grapalat"/>
                <w:sz w:val="20"/>
                <w:szCs w:val="20"/>
              </w:rPr>
            </w:pPr>
          </w:p>
        </w:tc>
      </w:tr>
      <w:tr w:rsidR="00D20650" w:rsidRPr="008D352C" w14:paraId="5168C025" w14:textId="77777777" w:rsidTr="00821AF9">
        <w:trPr>
          <w:cantSplit/>
        </w:trPr>
        <w:tc>
          <w:tcPr>
            <w:tcW w:w="817" w:type="dxa"/>
          </w:tcPr>
          <w:p w14:paraId="2C388342" w14:textId="77777777" w:rsidR="00D20650" w:rsidRPr="008D352C" w:rsidRDefault="00D20650" w:rsidP="00DB4988">
            <w:pPr>
              <w:widowControl w:val="0"/>
              <w:jc w:val="center"/>
              <w:rPr>
                <w:rFonts w:ascii="GHEA Grapalat" w:hAnsi="GHEA Grapalat"/>
                <w:sz w:val="20"/>
                <w:szCs w:val="20"/>
              </w:rPr>
            </w:pPr>
          </w:p>
        </w:tc>
        <w:tc>
          <w:tcPr>
            <w:tcW w:w="1541" w:type="dxa"/>
          </w:tcPr>
          <w:p w14:paraId="0F103AAB" w14:textId="77777777" w:rsidR="00D20650" w:rsidRPr="008D352C" w:rsidRDefault="00D20650" w:rsidP="00DB4988">
            <w:pPr>
              <w:widowControl w:val="0"/>
              <w:jc w:val="center"/>
              <w:rPr>
                <w:rFonts w:ascii="GHEA Grapalat" w:hAnsi="GHEA Grapalat"/>
                <w:sz w:val="20"/>
                <w:szCs w:val="20"/>
              </w:rPr>
            </w:pPr>
          </w:p>
        </w:tc>
        <w:tc>
          <w:tcPr>
            <w:tcW w:w="1440" w:type="dxa"/>
          </w:tcPr>
          <w:p w14:paraId="7CA774BB" w14:textId="77777777" w:rsidR="00D20650" w:rsidRPr="008D352C" w:rsidRDefault="00D20650" w:rsidP="00DB4988">
            <w:pPr>
              <w:widowControl w:val="0"/>
              <w:jc w:val="center"/>
              <w:rPr>
                <w:rFonts w:ascii="GHEA Grapalat" w:hAnsi="GHEA Grapalat"/>
                <w:sz w:val="20"/>
                <w:szCs w:val="20"/>
              </w:rPr>
            </w:pPr>
          </w:p>
        </w:tc>
        <w:tc>
          <w:tcPr>
            <w:tcW w:w="1980" w:type="dxa"/>
          </w:tcPr>
          <w:p w14:paraId="3F361621" w14:textId="77777777" w:rsidR="00D20650" w:rsidRPr="008D352C" w:rsidRDefault="00D20650" w:rsidP="00DB4988">
            <w:pPr>
              <w:widowControl w:val="0"/>
              <w:jc w:val="center"/>
              <w:rPr>
                <w:rFonts w:ascii="GHEA Grapalat" w:hAnsi="GHEA Grapalat"/>
                <w:sz w:val="20"/>
                <w:szCs w:val="20"/>
              </w:rPr>
            </w:pPr>
          </w:p>
        </w:tc>
        <w:tc>
          <w:tcPr>
            <w:tcW w:w="2430" w:type="dxa"/>
          </w:tcPr>
          <w:p w14:paraId="18FBD4EB" w14:textId="77777777" w:rsidR="00D20650" w:rsidRPr="008D352C" w:rsidRDefault="00D20650" w:rsidP="00DB4988">
            <w:pPr>
              <w:widowControl w:val="0"/>
              <w:jc w:val="center"/>
              <w:rPr>
                <w:rFonts w:ascii="GHEA Grapalat" w:hAnsi="GHEA Grapalat"/>
                <w:sz w:val="20"/>
                <w:szCs w:val="20"/>
              </w:rPr>
            </w:pPr>
          </w:p>
        </w:tc>
        <w:tc>
          <w:tcPr>
            <w:tcW w:w="1710" w:type="dxa"/>
          </w:tcPr>
          <w:p w14:paraId="1024088D" w14:textId="77777777" w:rsidR="00D20650" w:rsidRPr="008D352C" w:rsidRDefault="00D20650" w:rsidP="00DB4988">
            <w:pPr>
              <w:widowControl w:val="0"/>
              <w:jc w:val="center"/>
              <w:rPr>
                <w:rFonts w:ascii="GHEA Grapalat" w:hAnsi="GHEA Grapalat"/>
                <w:sz w:val="20"/>
                <w:szCs w:val="20"/>
              </w:rPr>
            </w:pPr>
          </w:p>
        </w:tc>
      </w:tr>
    </w:tbl>
    <w:p w14:paraId="3AA02AC0" w14:textId="77777777" w:rsidR="00D20650" w:rsidRPr="008C1FF8" w:rsidRDefault="00D20650" w:rsidP="00DB4988">
      <w:pPr>
        <w:pStyle w:val="BodyTextIndent3"/>
        <w:widowControl w:val="0"/>
        <w:spacing w:line="240" w:lineRule="auto"/>
        <w:jc w:val="right"/>
        <w:rPr>
          <w:rFonts w:ascii="GHEA Grapalat" w:hAnsi="GHEA Grapalat"/>
          <w:b/>
          <w:sz w:val="24"/>
          <w:szCs w:val="24"/>
        </w:rPr>
      </w:pPr>
    </w:p>
    <w:p w14:paraId="2D94E364" w14:textId="77777777" w:rsidR="00D20650" w:rsidRDefault="00D20650" w:rsidP="00DB4988">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43E42C6C" w14:textId="77777777" w:rsidR="00D20650" w:rsidRDefault="00D20650" w:rsidP="00DB4988">
      <w:pPr>
        <w:jc w:val="both"/>
        <w:rPr>
          <w:rFonts w:ascii="GHEA Grapalat" w:hAnsi="GHEA Grapalat"/>
        </w:rPr>
      </w:pPr>
    </w:p>
    <w:p w14:paraId="238914CF" w14:textId="77777777" w:rsidR="00D20650" w:rsidRPr="00DD2B43" w:rsidRDefault="00D20650" w:rsidP="00DB498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CF0206A" w14:textId="77777777" w:rsidR="00D20650" w:rsidRPr="00567D3B" w:rsidRDefault="00D20650" w:rsidP="00DB4988">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3186CD6" w14:textId="77777777" w:rsidR="00D20650" w:rsidRPr="008875C7" w:rsidRDefault="00D20650" w:rsidP="00DB4988">
      <w:pPr>
        <w:widowControl w:val="0"/>
        <w:jc w:val="right"/>
        <w:rPr>
          <w:rFonts w:ascii="GHEA Grapalat" w:hAnsi="GHEA Grapalat"/>
        </w:rPr>
      </w:pPr>
    </w:p>
    <w:p w14:paraId="5B13F78D" w14:textId="77777777" w:rsidR="00D20650" w:rsidRPr="00D5443D" w:rsidRDefault="00D20650" w:rsidP="00DB4988">
      <w:pPr>
        <w:widowControl w:val="0"/>
        <w:jc w:val="right"/>
        <w:rPr>
          <w:rFonts w:ascii="GHEA Grapalat" w:hAnsi="GHEA Grapalat"/>
        </w:rPr>
      </w:pPr>
      <w:r w:rsidRPr="009044F1">
        <w:rPr>
          <w:rFonts w:ascii="GHEA Grapalat" w:hAnsi="GHEA Grapalat"/>
        </w:rPr>
        <w:t>М. П.</w:t>
      </w:r>
    </w:p>
    <w:p w14:paraId="280CC3B4" w14:textId="77777777" w:rsidR="00D20650" w:rsidRDefault="00D20650" w:rsidP="00DB4988">
      <w:pPr>
        <w:rPr>
          <w:rFonts w:ascii="GHEA Grapalat" w:hAnsi="GHEA Grapalat"/>
          <w:b/>
        </w:rPr>
      </w:pPr>
      <w:r>
        <w:rPr>
          <w:rFonts w:ascii="GHEA Grapalat" w:hAnsi="GHEA Grapalat"/>
          <w:b/>
        </w:rPr>
        <w:br w:type="page"/>
      </w:r>
    </w:p>
    <w:p w14:paraId="7744179A" w14:textId="2846FA48" w:rsidR="00D20650" w:rsidRDefault="00D20650" w:rsidP="00DB4988">
      <w:pPr>
        <w:rPr>
          <w:rFonts w:ascii="GHEA Grapalat" w:hAnsi="GHEA Grapalat"/>
          <w:b/>
        </w:rPr>
      </w:pPr>
    </w:p>
    <w:p w14:paraId="0A4A6D6E" w14:textId="77777777" w:rsidR="00D20650" w:rsidRDefault="00D20650" w:rsidP="00DB4988">
      <w:pPr>
        <w:jc w:val="right"/>
        <w:rPr>
          <w:rFonts w:ascii="GHEA Grapalat" w:hAnsi="GHEA Grapalat"/>
          <w:b/>
        </w:rPr>
      </w:pPr>
      <w:r>
        <w:rPr>
          <w:rFonts w:ascii="GHEA Grapalat" w:hAnsi="GHEA Grapalat"/>
          <w:b/>
        </w:rPr>
        <w:t>Приложение 1.</w:t>
      </w:r>
      <w:r>
        <w:rPr>
          <w:rFonts w:ascii="GHEA Grapalat" w:hAnsi="GHEA Grapalat"/>
          <w:b/>
          <w:lang w:val="hy-AM"/>
        </w:rPr>
        <w:t>4</w:t>
      </w:r>
      <w:r>
        <w:rPr>
          <w:rFonts w:ascii="GHEA Grapalat" w:hAnsi="GHEA Grapalat"/>
          <w:b/>
        </w:rPr>
        <w:t xml:space="preserve">** </w:t>
      </w:r>
    </w:p>
    <w:p w14:paraId="6454B973" w14:textId="77777777" w:rsidR="00D20650" w:rsidRPr="00FA6464" w:rsidRDefault="00D20650" w:rsidP="00DB4988">
      <w:pPr>
        <w:jc w:val="right"/>
        <w:rPr>
          <w:rFonts w:ascii="GHEA Grapalat" w:hAnsi="GHEA Grapalat"/>
          <w:b/>
        </w:rPr>
      </w:pPr>
      <w:r w:rsidRPr="001439BD">
        <w:rPr>
          <w:rFonts w:ascii="GHEA Grapalat" w:hAnsi="GHEA Grapalat"/>
          <w:b/>
        </w:rPr>
        <w:t>к Приглашению на открытый конкурс</w:t>
      </w:r>
    </w:p>
    <w:p w14:paraId="215B5C3A" w14:textId="2D4367AE" w:rsidR="00D20650" w:rsidRPr="009044F1" w:rsidRDefault="00D20650" w:rsidP="00DB4988">
      <w:pPr>
        <w:pStyle w:val="Heading3"/>
        <w:keepNext w:val="0"/>
        <w:widowControl w:val="0"/>
        <w:spacing w:before="0" w:after="0"/>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BA2ADE">
        <w:rPr>
          <w:rFonts w:ascii="GHEA Grapalat" w:hAnsi="GHEA Grapalat"/>
          <w:b/>
          <w:sz w:val="24"/>
          <w:szCs w:val="24"/>
        </w:rPr>
        <w:t>EQ-BMKHTSDZB-</w:t>
      </w:r>
      <w:r w:rsidR="00E843E9">
        <w:rPr>
          <w:rFonts w:ascii="GHEA Grapalat" w:hAnsi="GHEA Grapalat"/>
          <w:b/>
          <w:sz w:val="24"/>
          <w:szCs w:val="24"/>
        </w:rPr>
        <w:t>26/25</w:t>
      </w:r>
    </w:p>
    <w:p w14:paraId="48EDE2AE"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691DFD3B"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3E88C056" w14:textId="77777777" w:rsidR="00D20650" w:rsidRDefault="00D20650" w:rsidP="00DB4988">
      <w:pPr>
        <w:ind w:left="360" w:hanging="360"/>
        <w:jc w:val="center"/>
        <w:rPr>
          <w:rFonts w:ascii="GHEA Grapalat" w:hAnsi="GHEA Grapalat"/>
          <w:b/>
        </w:rPr>
      </w:pPr>
      <w:r>
        <w:rPr>
          <w:rFonts w:ascii="GHEA Grapalat" w:hAnsi="GHEA Grapalat"/>
          <w:b/>
        </w:rPr>
        <w:t>ФОРМА</w:t>
      </w:r>
    </w:p>
    <w:p w14:paraId="1F477F68" w14:textId="77777777" w:rsidR="00D20650" w:rsidRPr="00C76978" w:rsidRDefault="00D20650" w:rsidP="00DB4988">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4EF7C4B" w14:textId="77777777" w:rsidR="00D20650" w:rsidRPr="00ED3A13" w:rsidRDefault="00D20650" w:rsidP="00DB4988">
      <w:pPr>
        <w:ind w:left="360" w:hanging="360"/>
        <w:jc w:val="center"/>
        <w:rPr>
          <w:rFonts w:ascii="GHEA Grapalat" w:eastAsia="GHEA Grapalat" w:hAnsi="GHEA Grapalat" w:cs="GHEA Grapalat"/>
          <w:b/>
        </w:rPr>
      </w:pPr>
    </w:p>
    <w:p w14:paraId="428015F9" w14:textId="77777777" w:rsidR="00D20650" w:rsidRPr="00FD1EE4" w:rsidRDefault="00D20650" w:rsidP="002B2DFE">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46D7CB4C"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20650" w:rsidRPr="00FD1EE4" w14:paraId="6EDB9415" w14:textId="77777777" w:rsidTr="00821AF9">
        <w:tc>
          <w:tcPr>
            <w:tcW w:w="2836" w:type="dxa"/>
            <w:shd w:val="clear" w:color="auto" w:fill="D9E2F3"/>
            <w:vAlign w:val="center"/>
          </w:tcPr>
          <w:p w14:paraId="5F9EF448"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00E478B" w14:textId="77777777" w:rsidR="00D20650" w:rsidRPr="00FD1EE4" w:rsidRDefault="00D20650" w:rsidP="00DB4988">
            <w:pPr>
              <w:rPr>
                <w:rFonts w:ascii="GHEA Grapalat" w:eastAsia="GHEA Grapalat" w:hAnsi="GHEA Grapalat" w:cs="GHEA Grapalat"/>
              </w:rPr>
            </w:pPr>
          </w:p>
        </w:tc>
      </w:tr>
      <w:tr w:rsidR="00D20650" w:rsidRPr="00FD1EE4" w14:paraId="1A92829E" w14:textId="77777777" w:rsidTr="00821AF9">
        <w:tc>
          <w:tcPr>
            <w:tcW w:w="2836" w:type="dxa"/>
            <w:shd w:val="clear" w:color="auto" w:fill="D9E2F3"/>
            <w:vAlign w:val="center"/>
          </w:tcPr>
          <w:p w14:paraId="78CCDBBE"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616FA70" w14:textId="77777777" w:rsidR="00D20650" w:rsidRPr="00FD1EE4" w:rsidRDefault="00D20650" w:rsidP="00DB4988">
            <w:pPr>
              <w:rPr>
                <w:rFonts w:ascii="GHEA Grapalat" w:eastAsia="GHEA Grapalat" w:hAnsi="GHEA Grapalat" w:cs="GHEA Grapalat"/>
              </w:rPr>
            </w:pPr>
          </w:p>
        </w:tc>
      </w:tr>
      <w:tr w:rsidR="00D20650" w:rsidRPr="00FD1EE4" w14:paraId="1162E05C" w14:textId="77777777" w:rsidTr="00821AF9">
        <w:tc>
          <w:tcPr>
            <w:tcW w:w="2836" w:type="dxa"/>
            <w:shd w:val="clear" w:color="auto" w:fill="D9E2F3"/>
            <w:vAlign w:val="center"/>
          </w:tcPr>
          <w:p w14:paraId="01A99868"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2487950" w14:textId="77777777" w:rsidR="00D20650" w:rsidRPr="00FD1EE4" w:rsidRDefault="00D20650" w:rsidP="00DB4988">
            <w:pPr>
              <w:rPr>
                <w:rFonts w:ascii="GHEA Grapalat" w:eastAsia="GHEA Grapalat" w:hAnsi="GHEA Grapalat" w:cs="GHEA Grapalat"/>
              </w:rPr>
            </w:pPr>
          </w:p>
        </w:tc>
      </w:tr>
      <w:tr w:rsidR="00D20650" w:rsidRPr="00FD1EE4" w14:paraId="2C437FBD" w14:textId="77777777" w:rsidTr="00821AF9">
        <w:tc>
          <w:tcPr>
            <w:tcW w:w="2836" w:type="dxa"/>
            <w:shd w:val="clear" w:color="auto" w:fill="D9E2F3"/>
            <w:vAlign w:val="center"/>
          </w:tcPr>
          <w:p w14:paraId="1945F6C0"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C17E89C" w14:textId="77777777" w:rsidR="00D20650" w:rsidRPr="00FD1EE4" w:rsidRDefault="00D20650" w:rsidP="00DB4988">
            <w:pPr>
              <w:rPr>
                <w:rFonts w:ascii="GHEA Grapalat" w:eastAsia="GHEA Grapalat" w:hAnsi="GHEA Grapalat" w:cs="GHEA Grapalat"/>
              </w:rPr>
            </w:pPr>
          </w:p>
        </w:tc>
      </w:tr>
      <w:tr w:rsidR="00D20650" w:rsidRPr="00FD1EE4" w14:paraId="2D6688A8" w14:textId="77777777" w:rsidTr="00821AF9">
        <w:tc>
          <w:tcPr>
            <w:tcW w:w="2836" w:type="dxa"/>
            <w:shd w:val="clear" w:color="auto" w:fill="D9E2F3"/>
            <w:vAlign w:val="center"/>
          </w:tcPr>
          <w:p w14:paraId="3488520C"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6CC06EC6" w14:textId="77777777" w:rsidR="00D20650" w:rsidRPr="00FD1EE4" w:rsidRDefault="00D20650" w:rsidP="00DB4988">
            <w:pPr>
              <w:rPr>
                <w:rFonts w:ascii="GHEA Grapalat" w:eastAsia="GHEA Grapalat" w:hAnsi="GHEA Grapalat" w:cs="GHEA Grapalat"/>
              </w:rPr>
            </w:pPr>
          </w:p>
        </w:tc>
      </w:tr>
      <w:tr w:rsidR="00D20650" w:rsidRPr="00FD1EE4" w14:paraId="2ECADB37" w14:textId="77777777" w:rsidTr="00821AF9">
        <w:tc>
          <w:tcPr>
            <w:tcW w:w="2836" w:type="dxa"/>
            <w:shd w:val="clear" w:color="auto" w:fill="D9E2F3"/>
            <w:vAlign w:val="center"/>
          </w:tcPr>
          <w:p w14:paraId="51957012"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CF9309D" w14:textId="77777777" w:rsidR="00D20650" w:rsidRPr="00FD1EE4" w:rsidRDefault="00D20650" w:rsidP="00DB4988">
            <w:pPr>
              <w:ind w:left="993" w:hanging="851"/>
              <w:rPr>
                <w:rFonts w:ascii="GHEA Grapalat" w:eastAsia="GHEA Grapalat" w:hAnsi="GHEA Grapalat" w:cs="GHEA Grapalat"/>
              </w:rPr>
            </w:pPr>
          </w:p>
        </w:tc>
      </w:tr>
      <w:tr w:rsidR="00D20650" w:rsidRPr="00FD1EE4" w14:paraId="115BF5DA" w14:textId="77777777" w:rsidTr="00821AF9">
        <w:tc>
          <w:tcPr>
            <w:tcW w:w="2836" w:type="dxa"/>
            <w:shd w:val="clear" w:color="auto" w:fill="D9E2F3"/>
            <w:vAlign w:val="center"/>
          </w:tcPr>
          <w:p w14:paraId="3748A147" w14:textId="77777777" w:rsidR="00D20650" w:rsidRPr="00FD1EE4" w:rsidRDefault="00D20650" w:rsidP="002B2DFE">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85FE187" w14:textId="77777777" w:rsidR="00D20650" w:rsidRPr="00FD1EE4" w:rsidRDefault="00D20650" w:rsidP="00DB4988">
            <w:pPr>
              <w:ind w:left="993" w:hanging="851"/>
              <w:rPr>
                <w:rFonts w:ascii="GHEA Grapalat" w:eastAsia="GHEA Grapalat" w:hAnsi="GHEA Grapalat" w:cs="GHEA Grapalat"/>
              </w:rPr>
            </w:pPr>
          </w:p>
        </w:tc>
      </w:tr>
    </w:tbl>
    <w:p w14:paraId="0FF35EC6"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0BDCB788" w14:textId="77777777" w:rsidTr="00821AF9">
        <w:tc>
          <w:tcPr>
            <w:tcW w:w="2835" w:type="dxa"/>
            <w:shd w:val="clear" w:color="auto" w:fill="D9E2F3"/>
            <w:vAlign w:val="center"/>
          </w:tcPr>
          <w:p w14:paraId="06879CB6"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1B93B03C" w14:textId="77777777" w:rsidR="00D20650" w:rsidRPr="00FD1EE4" w:rsidRDefault="00D20650" w:rsidP="00DB4988">
            <w:pPr>
              <w:rPr>
                <w:rFonts w:ascii="GHEA Grapalat" w:eastAsia="GHEA Grapalat" w:hAnsi="GHEA Grapalat" w:cs="GHEA Grapalat"/>
              </w:rPr>
            </w:pPr>
          </w:p>
        </w:tc>
      </w:tr>
      <w:tr w:rsidR="00D20650" w:rsidRPr="00FD1EE4" w14:paraId="77B61E30" w14:textId="77777777" w:rsidTr="00821AF9">
        <w:trPr>
          <w:trHeight w:val="1487"/>
        </w:trPr>
        <w:tc>
          <w:tcPr>
            <w:tcW w:w="2835" w:type="dxa"/>
            <w:shd w:val="clear" w:color="auto" w:fill="D9E2F3"/>
            <w:vAlign w:val="center"/>
          </w:tcPr>
          <w:p w14:paraId="2D7985B1"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2A0AB45D" w14:textId="77777777" w:rsidR="00D20650" w:rsidRPr="00FD1EE4" w:rsidRDefault="00D20650" w:rsidP="00DB4988">
            <w:pPr>
              <w:rPr>
                <w:rFonts w:ascii="GHEA Grapalat" w:eastAsia="GHEA Grapalat" w:hAnsi="GHEA Grapalat" w:cs="GHEA Grapalat"/>
              </w:rPr>
            </w:pPr>
          </w:p>
        </w:tc>
      </w:tr>
    </w:tbl>
    <w:p w14:paraId="20B0FF71"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56FDA04F" w14:textId="77777777" w:rsidTr="00821AF9">
        <w:tc>
          <w:tcPr>
            <w:tcW w:w="2835" w:type="dxa"/>
            <w:shd w:val="clear" w:color="auto" w:fill="D9E2F3"/>
            <w:vAlign w:val="center"/>
          </w:tcPr>
          <w:p w14:paraId="41444A06" w14:textId="77777777" w:rsidR="00D20650" w:rsidRPr="00FD1EE4" w:rsidRDefault="00D20650" w:rsidP="002B2DFE">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73D895F4" w14:textId="77777777" w:rsidR="00D20650" w:rsidRPr="00FD1EE4" w:rsidRDefault="00D20650" w:rsidP="00DB4988">
            <w:pPr>
              <w:rPr>
                <w:rFonts w:ascii="GHEA Grapalat" w:eastAsia="GHEA Grapalat" w:hAnsi="GHEA Grapalat" w:cs="GHEA Grapalat"/>
              </w:rPr>
            </w:pPr>
          </w:p>
        </w:tc>
      </w:tr>
      <w:tr w:rsidR="00D20650" w:rsidRPr="00FD1EE4" w14:paraId="5B9F8F43" w14:textId="77777777" w:rsidTr="00821AF9">
        <w:tc>
          <w:tcPr>
            <w:tcW w:w="2835" w:type="dxa"/>
            <w:shd w:val="clear" w:color="auto" w:fill="D9E2F3"/>
            <w:vAlign w:val="center"/>
          </w:tcPr>
          <w:p w14:paraId="5AFBDB7A" w14:textId="77777777" w:rsidR="00D20650" w:rsidRPr="00FD1EE4" w:rsidRDefault="00D20650" w:rsidP="002B2DFE">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0B1FBCED" w14:textId="77777777" w:rsidR="00D20650" w:rsidRPr="00FD1EE4" w:rsidRDefault="00D20650" w:rsidP="00DB4988">
            <w:pPr>
              <w:rPr>
                <w:rFonts w:ascii="GHEA Grapalat" w:eastAsia="GHEA Grapalat" w:hAnsi="GHEA Grapalat" w:cs="GHEA Grapalat"/>
              </w:rPr>
            </w:pPr>
          </w:p>
        </w:tc>
      </w:tr>
      <w:tr w:rsidR="00D20650" w:rsidRPr="00FD1EE4" w14:paraId="17BF851B" w14:textId="77777777" w:rsidTr="00821AF9">
        <w:tc>
          <w:tcPr>
            <w:tcW w:w="2835" w:type="dxa"/>
            <w:shd w:val="clear" w:color="auto" w:fill="D9E2F3"/>
            <w:vAlign w:val="center"/>
          </w:tcPr>
          <w:p w14:paraId="1347DBE7" w14:textId="77777777" w:rsidR="00D20650" w:rsidRPr="00FD1EE4" w:rsidRDefault="00D20650" w:rsidP="002B2DFE">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46CBE93C" w14:textId="77777777" w:rsidR="00D20650" w:rsidRPr="00FD1EE4" w:rsidRDefault="00D20650" w:rsidP="00DB4988">
            <w:pPr>
              <w:rPr>
                <w:rFonts w:ascii="GHEA Grapalat" w:eastAsia="GHEA Grapalat" w:hAnsi="GHEA Grapalat" w:cs="GHEA Grapalat"/>
              </w:rPr>
            </w:pPr>
          </w:p>
        </w:tc>
      </w:tr>
    </w:tbl>
    <w:p w14:paraId="29621C46" w14:textId="77777777" w:rsidR="00D20650" w:rsidRPr="00FD1EE4" w:rsidRDefault="00D20650" w:rsidP="00DB4988">
      <w:pPr>
        <w:rPr>
          <w:rFonts w:ascii="GHEA Grapalat" w:eastAsia="GHEA Grapalat" w:hAnsi="GHEA Grapalat" w:cs="GHEA Grapalat"/>
        </w:rPr>
      </w:pPr>
    </w:p>
    <w:p w14:paraId="33E37D80" w14:textId="77777777" w:rsidR="00D20650" w:rsidRPr="00FD1EE4" w:rsidRDefault="00D20650" w:rsidP="00DB4988">
      <w:pPr>
        <w:rPr>
          <w:rFonts w:ascii="GHEA Grapalat" w:eastAsia="GHEA Grapalat" w:hAnsi="GHEA Grapalat" w:cs="GHEA Grapalat"/>
        </w:rPr>
      </w:pPr>
      <w:r w:rsidRPr="00FD1EE4">
        <w:rPr>
          <w:rFonts w:ascii="GHEA Grapalat" w:hAnsi="GHEA Grapalat"/>
        </w:rPr>
        <w:br w:type="page"/>
      </w:r>
    </w:p>
    <w:p w14:paraId="395269B2" w14:textId="77777777" w:rsidR="00D20650" w:rsidRPr="009A52BE" w:rsidRDefault="00D20650" w:rsidP="002B2DFE">
      <w:pPr>
        <w:numPr>
          <w:ilvl w:val="0"/>
          <w:numId w:val="1"/>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29ADB578" w14:textId="77777777" w:rsidR="00D20650" w:rsidRPr="004E2F96"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72870816" w14:textId="77777777" w:rsidTr="00821AF9">
        <w:tc>
          <w:tcPr>
            <w:tcW w:w="2835" w:type="dxa"/>
            <w:shd w:val="clear" w:color="auto" w:fill="D9E2F3"/>
            <w:vAlign w:val="center"/>
          </w:tcPr>
          <w:p w14:paraId="08179457" w14:textId="77777777" w:rsidR="00D20650" w:rsidRPr="00FD1EE4" w:rsidRDefault="00D20650" w:rsidP="002B2DFE">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BA2759F" w14:textId="77777777" w:rsidR="00D20650" w:rsidRPr="00FD1EE4" w:rsidRDefault="00D20650" w:rsidP="00DB4988">
            <w:pPr>
              <w:rPr>
                <w:rFonts w:ascii="GHEA Grapalat" w:eastAsia="GHEA Grapalat" w:hAnsi="GHEA Grapalat" w:cs="GHEA Grapalat"/>
              </w:rPr>
            </w:pPr>
          </w:p>
        </w:tc>
      </w:tr>
      <w:tr w:rsidR="00D20650" w:rsidRPr="00FD1EE4" w14:paraId="30EE6C63" w14:textId="77777777" w:rsidTr="00821AF9">
        <w:tc>
          <w:tcPr>
            <w:tcW w:w="2835" w:type="dxa"/>
            <w:shd w:val="clear" w:color="auto" w:fill="D9E2F3"/>
            <w:vAlign w:val="center"/>
          </w:tcPr>
          <w:p w14:paraId="414E1E17"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6CE539FC" w14:textId="77777777" w:rsidR="00D20650" w:rsidRPr="00FD1EE4" w:rsidRDefault="00D20650" w:rsidP="00DB4988">
            <w:pPr>
              <w:rPr>
                <w:rFonts w:ascii="GHEA Grapalat" w:eastAsia="GHEA Grapalat" w:hAnsi="GHEA Grapalat" w:cs="GHEA Grapalat"/>
              </w:rPr>
            </w:pPr>
          </w:p>
        </w:tc>
      </w:tr>
    </w:tbl>
    <w:p w14:paraId="45C0E4E9"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3E87F3F8" w14:textId="77777777" w:rsidTr="00821AF9">
        <w:tc>
          <w:tcPr>
            <w:tcW w:w="2835" w:type="dxa"/>
            <w:shd w:val="clear" w:color="auto" w:fill="D9E2F3"/>
            <w:vAlign w:val="center"/>
          </w:tcPr>
          <w:p w14:paraId="141A9B69"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BC8B9AC" w14:textId="77777777" w:rsidR="00D20650" w:rsidRPr="00FD1EE4" w:rsidRDefault="00D20650" w:rsidP="00DB4988">
            <w:pPr>
              <w:rPr>
                <w:rFonts w:ascii="GHEA Grapalat" w:eastAsia="GHEA Grapalat" w:hAnsi="GHEA Grapalat" w:cs="GHEA Grapalat"/>
              </w:rPr>
            </w:pPr>
          </w:p>
        </w:tc>
      </w:tr>
      <w:tr w:rsidR="00D20650" w:rsidRPr="00FD1EE4" w14:paraId="29D26128" w14:textId="77777777" w:rsidTr="00821AF9">
        <w:tc>
          <w:tcPr>
            <w:tcW w:w="2835" w:type="dxa"/>
            <w:shd w:val="clear" w:color="auto" w:fill="D9E2F3"/>
            <w:vAlign w:val="center"/>
          </w:tcPr>
          <w:p w14:paraId="00A74DEF"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2D657F53" w14:textId="77777777" w:rsidR="00D20650" w:rsidRPr="00FD1EE4" w:rsidRDefault="00D20650" w:rsidP="00DB4988">
            <w:pPr>
              <w:rPr>
                <w:rFonts w:ascii="GHEA Grapalat" w:eastAsia="GHEA Grapalat" w:hAnsi="GHEA Grapalat" w:cs="GHEA Grapalat"/>
              </w:rPr>
            </w:pPr>
          </w:p>
        </w:tc>
      </w:tr>
      <w:tr w:rsidR="00D20650" w:rsidRPr="00FD1EE4" w14:paraId="5FE8CABD" w14:textId="77777777" w:rsidTr="00821AF9">
        <w:tc>
          <w:tcPr>
            <w:tcW w:w="2835" w:type="dxa"/>
            <w:shd w:val="clear" w:color="auto" w:fill="D9E2F3"/>
            <w:vAlign w:val="center"/>
          </w:tcPr>
          <w:p w14:paraId="06E5FDE2"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04987BA" w14:textId="77777777" w:rsidR="00D20650" w:rsidRPr="00FD1EE4" w:rsidRDefault="00D20650" w:rsidP="00DB4988">
            <w:pPr>
              <w:rPr>
                <w:rFonts w:ascii="GHEA Grapalat" w:eastAsia="GHEA Grapalat" w:hAnsi="GHEA Grapalat" w:cs="GHEA Grapalat"/>
              </w:rPr>
            </w:pPr>
          </w:p>
        </w:tc>
      </w:tr>
      <w:tr w:rsidR="00D20650" w:rsidRPr="00FD1EE4" w14:paraId="7D435DD6" w14:textId="77777777" w:rsidTr="00821AF9">
        <w:tc>
          <w:tcPr>
            <w:tcW w:w="2835" w:type="dxa"/>
            <w:shd w:val="clear" w:color="auto" w:fill="D9E2F3"/>
            <w:vAlign w:val="center"/>
          </w:tcPr>
          <w:p w14:paraId="00B6A6DB"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A2BCC23" w14:textId="77777777" w:rsidR="00D20650" w:rsidRPr="00FD1EE4" w:rsidRDefault="00D20650" w:rsidP="00DB4988">
            <w:pPr>
              <w:rPr>
                <w:rFonts w:ascii="GHEA Grapalat" w:eastAsia="GHEA Grapalat" w:hAnsi="GHEA Grapalat" w:cs="GHEA Grapalat"/>
              </w:rPr>
            </w:pPr>
          </w:p>
        </w:tc>
      </w:tr>
      <w:tr w:rsidR="00D20650" w:rsidRPr="00FD1EE4" w14:paraId="32356522" w14:textId="77777777" w:rsidTr="00821AF9">
        <w:tc>
          <w:tcPr>
            <w:tcW w:w="2835" w:type="dxa"/>
            <w:shd w:val="clear" w:color="auto" w:fill="D9E2F3"/>
            <w:vAlign w:val="center"/>
          </w:tcPr>
          <w:p w14:paraId="1C73E18A"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4A03C48" w14:textId="77777777" w:rsidR="00D20650" w:rsidRPr="00FD1EE4" w:rsidRDefault="00D20650" w:rsidP="00DB4988">
            <w:pPr>
              <w:rPr>
                <w:rFonts w:ascii="GHEA Grapalat" w:eastAsia="GHEA Grapalat" w:hAnsi="GHEA Grapalat" w:cs="GHEA Grapalat"/>
              </w:rPr>
            </w:pPr>
          </w:p>
        </w:tc>
      </w:tr>
      <w:tr w:rsidR="00D20650" w:rsidRPr="00FD1EE4" w14:paraId="75AB362D" w14:textId="77777777" w:rsidTr="00821AF9">
        <w:trPr>
          <w:trHeight w:val="1361"/>
        </w:trPr>
        <w:tc>
          <w:tcPr>
            <w:tcW w:w="2835" w:type="dxa"/>
            <w:shd w:val="clear" w:color="auto" w:fill="D9E2F3"/>
            <w:vAlign w:val="center"/>
          </w:tcPr>
          <w:p w14:paraId="45758E10"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49D7C4F1" w14:textId="77777777" w:rsidR="00D20650" w:rsidRPr="00FD1EE4" w:rsidRDefault="00D20650" w:rsidP="00DB4988">
            <w:pPr>
              <w:rPr>
                <w:rFonts w:ascii="GHEA Grapalat" w:eastAsia="GHEA Grapalat" w:hAnsi="GHEA Grapalat" w:cs="GHEA Grapalat"/>
              </w:rPr>
            </w:pPr>
          </w:p>
        </w:tc>
      </w:tr>
      <w:tr w:rsidR="00D20650" w:rsidRPr="00FD1EE4" w14:paraId="2ACA117F" w14:textId="77777777" w:rsidTr="00821AF9">
        <w:tc>
          <w:tcPr>
            <w:tcW w:w="2835" w:type="dxa"/>
            <w:shd w:val="clear" w:color="auto" w:fill="D9E2F3"/>
            <w:vAlign w:val="center"/>
          </w:tcPr>
          <w:p w14:paraId="444A5A61"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37A02CB" w14:textId="77777777" w:rsidR="00D20650" w:rsidRPr="00FD1EE4" w:rsidRDefault="00D20650" w:rsidP="00DB4988">
            <w:pPr>
              <w:rPr>
                <w:rFonts w:ascii="GHEA Grapalat" w:eastAsia="GHEA Grapalat" w:hAnsi="GHEA Grapalat" w:cs="GHEA Grapalat"/>
              </w:rPr>
            </w:pPr>
          </w:p>
        </w:tc>
      </w:tr>
    </w:tbl>
    <w:p w14:paraId="250DF068" w14:textId="77777777" w:rsidR="00D20650" w:rsidRPr="00574FF7"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20650" w:rsidRPr="00FD1EE4" w14:paraId="599503C1" w14:textId="77777777" w:rsidTr="00821AF9">
        <w:tc>
          <w:tcPr>
            <w:tcW w:w="2836" w:type="dxa"/>
            <w:shd w:val="clear" w:color="auto" w:fill="D9E2F3"/>
            <w:vAlign w:val="center"/>
          </w:tcPr>
          <w:p w14:paraId="22CC9342" w14:textId="77777777" w:rsidR="00D20650" w:rsidRPr="00FD1EE4" w:rsidRDefault="00D20650" w:rsidP="002B2DFE">
            <w:pPr>
              <w:numPr>
                <w:ilvl w:val="2"/>
                <w:numId w:val="1"/>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D3A1DC6" w14:textId="77777777" w:rsidR="00D20650" w:rsidRPr="00FD1EE4" w:rsidRDefault="00D20650" w:rsidP="00DB4988">
            <w:pPr>
              <w:rPr>
                <w:rFonts w:ascii="GHEA Grapalat" w:eastAsia="GHEA Grapalat" w:hAnsi="GHEA Grapalat" w:cs="GHEA Grapalat"/>
              </w:rPr>
            </w:pPr>
          </w:p>
        </w:tc>
      </w:tr>
      <w:tr w:rsidR="00D20650" w:rsidRPr="00FD1EE4" w14:paraId="20BAF54A" w14:textId="77777777" w:rsidTr="00821AF9">
        <w:tc>
          <w:tcPr>
            <w:tcW w:w="2836" w:type="dxa"/>
            <w:shd w:val="clear" w:color="auto" w:fill="D9E2F3"/>
            <w:vAlign w:val="center"/>
          </w:tcPr>
          <w:p w14:paraId="44BDE040" w14:textId="77777777" w:rsidR="00D20650" w:rsidRPr="00FD1EE4" w:rsidRDefault="00D20650" w:rsidP="002B2DFE">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350C89F"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D20650">
                  <w:rPr>
                    <w:rFonts w:ascii="MS Gothic" w:eastAsia="MS Gothic" w:hAnsi="MS Gothic" w:cs="GHEA Grapalat" w:hint="eastAsia"/>
                  </w:rPr>
                  <w:t>☐</w:t>
                </w:r>
              </w:sdtContent>
            </w:sdt>
            <w:r w:rsidR="00D20650" w:rsidRPr="00FD1EE4">
              <w:rPr>
                <w:rFonts w:ascii="GHEA Grapalat" w:eastAsia="GHEA Grapalat" w:hAnsi="GHEA Grapalat" w:cs="GHEA Grapalat"/>
              </w:rPr>
              <w:tab/>
            </w:r>
            <w:r w:rsidR="00D20650" w:rsidRPr="0051137D">
              <w:rPr>
                <w:rFonts w:ascii="GHEA Grapalat" w:eastAsia="GHEA Grapalat" w:hAnsi="GHEA Grapalat" w:cs="GHEA Grapalat"/>
              </w:rPr>
              <w:t>Прямое участие</w:t>
            </w:r>
          </w:p>
          <w:p w14:paraId="0D2D5FA5"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D20650">
                  <w:rPr>
                    <w:rFonts w:ascii="MS Gothic" w:eastAsia="MS Gothic" w:hAnsi="MS Gothic" w:cs="GHEA Grapalat" w:hint="eastAsia"/>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w:t>
            </w:r>
            <w:r w:rsidR="00D20650" w:rsidRPr="00D812D8">
              <w:rPr>
                <w:rFonts w:ascii="GHEA Grapalat" w:eastAsia="GHEA Grapalat" w:hAnsi="GHEA Grapalat" w:cs="GHEA Grapalat"/>
              </w:rPr>
              <w:t>освенное участие</w:t>
            </w:r>
          </w:p>
        </w:tc>
      </w:tr>
    </w:tbl>
    <w:p w14:paraId="3F60E223" w14:textId="77777777" w:rsidR="00D20650" w:rsidRPr="00FD1EE4" w:rsidRDefault="00D20650" w:rsidP="00DB4988">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02D032C8" w14:textId="77777777" w:rsidR="00D20650" w:rsidRPr="00CB7DFD" w:rsidRDefault="00D20650" w:rsidP="002B2DFE">
      <w:pPr>
        <w:numPr>
          <w:ilvl w:val="0"/>
          <w:numId w:val="1"/>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838E2E0"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20650" w:rsidRPr="00FD1EE4" w14:paraId="30B9590D" w14:textId="77777777" w:rsidTr="00821AF9">
        <w:tc>
          <w:tcPr>
            <w:tcW w:w="2837" w:type="dxa"/>
            <w:shd w:val="clear" w:color="auto" w:fill="D9E2F3"/>
            <w:vAlign w:val="center"/>
          </w:tcPr>
          <w:p w14:paraId="0964520B"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68AC2FF9" w14:textId="77777777" w:rsidR="00D20650" w:rsidRPr="00FD1EE4" w:rsidRDefault="00D20650" w:rsidP="00DB4988">
            <w:pPr>
              <w:rPr>
                <w:rFonts w:ascii="GHEA Grapalat" w:eastAsia="GHEA Grapalat" w:hAnsi="GHEA Grapalat" w:cs="GHEA Grapalat"/>
              </w:rPr>
            </w:pPr>
          </w:p>
        </w:tc>
      </w:tr>
      <w:tr w:rsidR="00D20650" w:rsidRPr="00FD1EE4" w14:paraId="5AA4246B" w14:textId="77777777" w:rsidTr="00821AF9">
        <w:tc>
          <w:tcPr>
            <w:tcW w:w="2837" w:type="dxa"/>
            <w:shd w:val="clear" w:color="auto" w:fill="D9E2F3"/>
            <w:vAlign w:val="center"/>
          </w:tcPr>
          <w:p w14:paraId="519A0264"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C5A98C9" w14:textId="77777777" w:rsidR="00D20650" w:rsidRPr="00FD1EE4" w:rsidRDefault="00D20650" w:rsidP="00DB4988">
            <w:pPr>
              <w:rPr>
                <w:rFonts w:ascii="GHEA Grapalat" w:eastAsia="GHEA Grapalat" w:hAnsi="GHEA Grapalat" w:cs="GHEA Grapalat"/>
              </w:rPr>
            </w:pPr>
          </w:p>
        </w:tc>
      </w:tr>
      <w:tr w:rsidR="00D20650" w:rsidRPr="00FD1EE4" w14:paraId="53660E3D" w14:textId="77777777" w:rsidTr="00821AF9">
        <w:tc>
          <w:tcPr>
            <w:tcW w:w="2837" w:type="dxa"/>
            <w:shd w:val="clear" w:color="auto" w:fill="D9E2F3"/>
            <w:vAlign w:val="center"/>
          </w:tcPr>
          <w:p w14:paraId="66160F0F"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74CABC1" w14:textId="77777777" w:rsidR="00D20650" w:rsidRPr="00FD1EE4" w:rsidRDefault="00D20650" w:rsidP="00DB4988">
            <w:pPr>
              <w:rPr>
                <w:rFonts w:ascii="GHEA Grapalat" w:eastAsia="GHEA Grapalat" w:hAnsi="GHEA Grapalat" w:cs="GHEA Grapalat"/>
              </w:rPr>
            </w:pPr>
          </w:p>
        </w:tc>
      </w:tr>
      <w:tr w:rsidR="00D20650" w:rsidRPr="00FD1EE4" w14:paraId="78EA92B2" w14:textId="77777777" w:rsidTr="00821AF9">
        <w:tc>
          <w:tcPr>
            <w:tcW w:w="2837" w:type="dxa"/>
            <w:shd w:val="clear" w:color="auto" w:fill="D9E2F3"/>
            <w:vAlign w:val="center"/>
          </w:tcPr>
          <w:p w14:paraId="0D3D0F35"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A7D1DF2"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51137D">
              <w:rPr>
                <w:rFonts w:ascii="GHEA Grapalat" w:eastAsia="GHEA Grapalat" w:hAnsi="GHEA Grapalat" w:cs="GHEA Grapalat"/>
              </w:rPr>
              <w:t>Прямое участие</w:t>
            </w:r>
          </w:p>
          <w:p w14:paraId="2CF2C7DF"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w:t>
            </w:r>
            <w:r w:rsidR="00D20650" w:rsidRPr="00D812D8">
              <w:rPr>
                <w:rFonts w:ascii="GHEA Grapalat" w:eastAsia="GHEA Grapalat" w:hAnsi="GHEA Grapalat" w:cs="GHEA Grapalat"/>
              </w:rPr>
              <w:t>освенное участие</w:t>
            </w:r>
          </w:p>
        </w:tc>
      </w:tr>
    </w:tbl>
    <w:p w14:paraId="5A0AAAF4"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20650" w:rsidRPr="00FD1EE4" w14:paraId="0BD46DB3" w14:textId="77777777" w:rsidTr="00821AF9">
        <w:tc>
          <w:tcPr>
            <w:tcW w:w="2837" w:type="dxa"/>
            <w:shd w:val="clear" w:color="auto" w:fill="D9E2F3"/>
            <w:vAlign w:val="center"/>
          </w:tcPr>
          <w:p w14:paraId="664D28E2" w14:textId="77777777" w:rsidR="00D20650" w:rsidRPr="00B047A2"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39264290" w14:textId="77777777" w:rsidR="00D20650" w:rsidRPr="00FD1EE4" w:rsidRDefault="00D20650" w:rsidP="00DB4988">
            <w:pPr>
              <w:rPr>
                <w:rFonts w:ascii="GHEA Grapalat" w:eastAsia="GHEA Grapalat" w:hAnsi="GHEA Grapalat" w:cs="GHEA Grapalat"/>
              </w:rPr>
            </w:pPr>
          </w:p>
        </w:tc>
      </w:tr>
      <w:tr w:rsidR="00D20650" w:rsidRPr="00FD1EE4" w14:paraId="22E5EB72" w14:textId="77777777" w:rsidTr="00821AF9">
        <w:tc>
          <w:tcPr>
            <w:tcW w:w="2837" w:type="dxa"/>
            <w:shd w:val="clear" w:color="auto" w:fill="D9E2F3"/>
            <w:vAlign w:val="center"/>
          </w:tcPr>
          <w:p w14:paraId="6F812844"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48F2BA67" w14:textId="77777777" w:rsidR="00D20650" w:rsidRPr="00FD1EE4" w:rsidRDefault="00D20650" w:rsidP="00DB4988">
            <w:pPr>
              <w:rPr>
                <w:rFonts w:ascii="GHEA Grapalat" w:eastAsia="GHEA Grapalat" w:hAnsi="GHEA Grapalat" w:cs="GHEA Grapalat"/>
              </w:rPr>
            </w:pPr>
          </w:p>
        </w:tc>
      </w:tr>
      <w:tr w:rsidR="00D20650" w:rsidRPr="00FD1EE4" w14:paraId="2FBFBFB0" w14:textId="77777777" w:rsidTr="00821AF9">
        <w:tc>
          <w:tcPr>
            <w:tcW w:w="2837" w:type="dxa"/>
            <w:shd w:val="clear" w:color="auto" w:fill="D9E2F3"/>
            <w:vAlign w:val="center"/>
          </w:tcPr>
          <w:p w14:paraId="698628B6"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5AD4C613" w14:textId="77777777" w:rsidR="00D20650" w:rsidRPr="00FD1EE4" w:rsidRDefault="00D20650" w:rsidP="00DB4988">
            <w:pPr>
              <w:rPr>
                <w:rFonts w:ascii="GHEA Grapalat" w:eastAsia="GHEA Grapalat" w:hAnsi="GHEA Grapalat" w:cs="GHEA Grapalat"/>
              </w:rPr>
            </w:pPr>
          </w:p>
        </w:tc>
      </w:tr>
      <w:tr w:rsidR="00D20650" w:rsidRPr="00FD1EE4" w14:paraId="2DAE6F36" w14:textId="77777777" w:rsidTr="00821AF9">
        <w:tc>
          <w:tcPr>
            <w:tcW w:w="2837" w:type="dxa"/>
            <w:shd w:val="clear" w:color="auto" w:fill="D9E2F3"/>
            <w:vAlign w:val="center"/>
          </w:tcPr>
          <w:p w14:paraId="6A299548"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850DCE5"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51137D">
              <w:rPr>
                <w:rFonts w:ascii="GHEA Grapalat" w:eastAsia="GHEA Grapalat" w:hAnsi="GHEA Grapalat" w:cs="GHEA Grapalat"/>
              </w:rPr>
              <w:t>Прямое участие</w:t>
            </w:r>
          </w:p>
          <w:p w14:paraId="3137330E"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w:t>
            </w:r>
            <w:r w:rsidR="00D20650" w:rsidRPr="00D812D8">
              <w:rPr>
                <w:rFonts w:ascii="GHEA Grapalat" w:eastAsia="GHEA Grapalat" w:hAnsi="GHEA Grapalat" w:cs="GHEA Grapalat"/>
              </w:rPr>
              <w:t>освенное участие</w:t>
            </w:r>
          </w:p>
        </w:tc>
      </w:tr>
    </w:tbl>
    <w:p w14:paraId="17ED3D44" w14:textId="77777777" w:rsidR="00D20650" w:rsidRPr="00FD1EE4" w:rsidRDefault="00D20650" w:rsidP="00DB4988">
      <w:pPr>
        <w:rPr>
          <w:rFonts w:ascii="GHEA Grapalat" w:eastAsia="GHEA Grapalat" w:hAnsi="GHEA Grapalat" w:cs="GHEA Grapalat"/>
          <w:b/>
        </w:rPr>
      </w:pPr>
      <w:r w:rsidRPr="00FD1EE4">
        <w:rPr>
          <w:rFonts w:ascii="GHEA Grapalat" w:hAnsi="GHEA Grapalat"/>
        </w:rPr>
        <w:br w:type="page"/>
      </w:r>
    </w:p>
    <w:p w14:paraId="03541A98" w14:textId="77777777" w:rsidR="00D20650" w:rsidRPr="00FD1EE4" w:rsidRDefault="00D20650" w:rsidP="002B2DFE">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4C8CF83C"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20650" w:rsidRPr="00FD1EE4" w14:paraId="5BE9A299" w14:textId="77777777" w:rsidTr="00821AF9">
        <w:tc>
          <w:tcPr>
            <w:tcW w:w="2836" w:type="dxa"/>
            <w:shd w:val="clear" w:color="auto" w:fill="D9E2F3"/>
            <w:vAlign w:val="center"/>
          </w:tcPr>
          <w:p w14:paraId="571BE66C"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646398CB" w14:textId="77777777" w:rsidR="00D20650" w:rsidRPr="00FD1EE4" w:rsidRDefault="00D20650" w:rsidP="00DB4988">
            <w:pPr>
              <w:rPr>
                <w:rFonts w:ascii="GHEA Grapalat" w:eastAsia="GHEA Grapalat" w:hAnsi="GHEA Grapalat" w:cs="GHEA Grapalat"/>
              </w:rPr>
            </w:pPr>
          </w:p>
        </w:tc>
      </w:tr>
      <w:tr w:rsidR="00D20650" w:rsidRPr="00FD1EE4" w14:paraId="73BEA3B2" w14:textId="77777777" w:rsidTr="00821AF9">
        <w:tc>
          <w:tcPr>
            <w:tcW w:w="2836" w:type="dxa"/>
            <w:shd w:val="clear" w:color="auto" w:fill="D9E2F3"/>
            <w:vAlign w:val="center"/>
          </w:tcPr>
          <w:p w14:paraId="2D0FB547"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EAA3BA2" w14:textId="77777777" w:rsidR="00D20650" w:rsidRPr="00FD1EE4" w:rsidRDefault="00D20650" w:rsidP="00DB4988">
            <w:pPr>
              <w:rPr>
                <w:rFonts w:ascii="GHEA Grapalat" w:eastAsia="GHEA Grapalat" w:hAnsi="GHEA Grapalat" w:cs="GHEA Grapalat"/>
              </w:rPr>
            </w:pPr>
          </w:p>
        </w:tc>
      </w:tr>
      <w:tr w:rsidR="00D20650" w:rsidRPr="00FD1EE4" w14:paraId="24A5D825" w14:textId="77777777" w:rsidTr="00821AF9">
        <w:tc>
          <w:tcPr>
            <w:tcW w:w="2836" w:type="dxa"/>
            <w:shd w:val="clear" w:color="auto" w:fill="D9E2F3"/>
            <w:vAlign w:val="center"/>
          </w:tcPr>
          <w:p w14:paraId="739AC871"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4087CBB" w14:textId="77777777" w:rsidR="00D20650" w:rsidRPr="00FD1EE4" w:rsidRDefault="00D20650" w:rsidP="00DB4988">
            <w:pPr>
              <w:rPr>
                <w:rFonts w:ascii="GHEA Grapalat" w:eastAsia="GHEA Grapalat" w:hAnsi="GHEA Grapalat" w:cs="GHEA Grapalat"/>
              </w:rPr>
            </w:pPr>
          </w:p>
        </w:tc>
      </w:tr>
      <w:tr w:rsidR="00D20650" w:rsidRPr="00FD1EE4" w14:paraId="69B57157" w14:textId="77777777" w:rsidTr="00821AF9">
        <w:tc>
          <w:tcPr>
            <w:tcW w:w="2836" w:type="dxa"/>
            <w:shd w:val="clear" w:color="auto" w:fill="D9E2F3"/>
            <w:vAlign w:val="center"/>
          </w:tcPr>
          <w:p w14:paraId="0961BE7D"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5D579FC" w14:textId="77777777" w:rsidR="00D20650" w:rsidRPr="00FD1EE4" w:rsidRDefault="00D20650" w:rsidP="00DB4988">
            <w:pPr>
              <w:rPr>
                <w:rFonts w:ascii="GHEA Grapalat" w:eastAsia="GHEA Grapalat" w:hAnsi="GHEA Grapalat" w:cs="GHEA Grapalat"/>
              </w:rPr>
            </w:pPr>
          </w:p>
        </w:tc>
      </w:tr>
      <w:tr w:rsidR="00D20650" w:rsidRPr="00FD1EE4" w14:paraId="5E39461D" w14:textId="77777777" w:rsidTr="00821AF9">
        <w:tc>
          <w:tcPr>
            <w:tcW w:w="2836" w:type="dxa"/>
            <w:shd w:val="clear" w:color="auto" w:fill="D9E2F3"/>
            <w:vAlign w:val="center"/>
          </w:tcPr>
          <w:p w14:paraId="70CA0AAB"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20829D3" w14:textId="77777777" w:rsidR="00D20650" w:rsidRPr="00FD1EE4" w:rsidRDefault="00D20650" w:rsidP="00DB4988">
            <w:pPr>
              <w:rPr>
                <w:rFonts w:ascii="GHEA Grapalat" w:eastAsia="GHEA Grapalat" w:hAnsi="GHEA Grapalat" w:cs="GHEA Grapalat"/>
              </w:rPr>
            </w:pPr>
          </w:p>
        </w:tc>
      </w:tr>
      <w:tr w:rsidR="00D20650" w:rsidRPr="00FD1EE4" w14:paraId="702EBFCC" w14:textId="77777777" w:rsidTr="00821AF9">
        <w:tc>
          <w:tcPr>
            <w:tcW w:w="2836" w:type="dxa"/>
            <w:shd w:val="clear" w:color="auto" w:fill="D9E2F3"/>
            <w:vAlign w:val="center"/>
          </w:tcPr>
          <w:p w14:paraId="5643A4CB"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7C15ECEA" w14:textId="77777777" w:rsidR="00D20650" w:rsidRPr="00FD1EE4" w:rsidRDefault="00D20650" w:rsidP="00DB4988">
            <w:pPr>
              <w:rPr>
                <w:rFonts w:ascii="GHEA Grapalat" w:eastAsia="GHEA Grapalat" w:hAnsi="GHEA Grapalat" w:cs="GHEA Grapalat"/>
              </w:rPr>
            </w:pPr>
          </w:p>
        </w:tc>
      </w:tr>
    </w:tbl>
    <w:p w14:paraId="4C80D970"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D20650" w:rsidRPr="00FD1EE4" w14:paraId="28AA64A0" w14:textId="77777777" w:rsidTr="00821AF9">
        <w:tc>
          <w:tcPr>
            <w:tcW w:w="2977" w:type="dxa"/>
            <w:shd w:val="clear" w:color="auto" w:fill="D9E2F3"/>
            <w:vAlign w:val="center"/>
          </w:tcPr>
          <w:p w14:paraId="06227FEC"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492393A" w14:textId="77777777" w:rsidR="00D20650" w:rsidRPr="00FD1EE4" w:rsidRDefault="00D20650" w:rsidP="00DB4988">
            <w:pPr>
              <w:rPr>
                <w:rFonts w:ascii="GHEA Grapalat" w:eastAsia="GHEA Grapalat" w:hAnsi="GHEA Grapalat" w:cs="GHEA Grapalat"/>
              </w:rPr>
            </w:pPr>
          </w:p>
        </w:tc>
      </w:tr>
      <w:tr w:rsidR="00D20650" w:rsidRPr="00FD1EE4" w14:paraId="7AD17065" w14:textId="77777777" w:rsidTr="00821AF9">
        <w:tc>
          <w:tcPr>
            <w:tcW w:w="2977" w:type="dxa"/>
            <w:shd w:val="clear" w:color="auto" w:fill="D9E2F3"/>
            <w:vAlign w:val="center"/>
          </w:tcPr>
          <w:p w14:paraId="2BE32006"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504E1C" w14:textId="77777777" w:rsidR="00D20650" w:rsidRPr="00FD1EE4" w:rsidRDefault="00D20650" w:rsidP="00DB4988">
            <w:pPr>
              <w:rPr>
                <w:rFonts w:ascii="GHEA Grapalat" w:eastAsia="GHEA Grapalat" w:hAnsi="GHEA Grapalat" w:cs="GHEA Grapalat"/>
              </w:rPr>
            </w:pPr>
          </w:p>
        </w:tc>
      </w:tr>
      <w:tr w:rsidR="00D20650" w:rsidRPr="00FD1EE4" w14:paraId="36916455" w14:textId="77777777" w:rsidTr="00821AF9">
        <w:tc>
          <w:tcPr>
            <w:tcW w:w="2977" w:type="dxa"/>
            <w:shd w:val="clear" w:color="auto" w:fill="D9E2F3"/>
            <w:vAlign w:val="center"/>
          </w:tcPr>
          <w:p w14:paraId="4FD1C5EE" w14:textId="77777777" w:rsidR="00D20650" w:rsidRPr="00FD1EE4" w:rsidRDefault="00D20650" w:rsidP="002B2DFE">
            <w:pPr>
              <w:numPr>
                <w:ilvl w:val="2"/>
                <w:numId w:val="1"/>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DA32363" w14:textId="77777777" w:rsidR="00D20650" w:rsidRPr="00FD1EE4" w:rsidRDefault="00D20650" w:rsidP="00DB4988">
            <w:pPr>
              <w:rPr>
                <w:rFonts w:ascii="GHEA Grapalat" w:eastAsia="GHEA Grapalat" w:hAnsi="GHEA Grapalat" w:cs="GHEA Grapalat"/>
              </w:rPr>
            </w:pPr>
          </w:p>
        </w:tc>
      </w:tr>
      <w:tr w:rsidR="00D20650" w:rsidRPr="00FD1EE4" w14:paraId="7648D6EE" w14:textId="77777777" w:rsidTr="00821AF9">
        <w:tc>
          <w:tcPr>
            <w:tcW w:w="2977" w:type="dxa"/>
            <w:shd w:val="clear" w:color="auto" w:fill="D9E2F3"/>
            <w:vAlign w:val="center"/>
          </w:tcPr>
          <w:p w14:paraId="02C2E2C8" w14:textId="77777777" w:rsidR="00D20650" w:rsidRPr="00FD1EE4" w:rsidRDefault="00D20650" w:rsidP="002B2DFE">
            <w:pPr>
              <w:numPr>
                <w:ilvl w:val="2"/>
                <w:numId w:val="1"/>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0982B43A" w14:textId="77777777" w:rsidR="00D20650" w:rsidRPr="00FD1EE4" w:rsidRDefault="00D20650" w:rsidP="00DB4988">
            <w:pPr>
              <w:rPr>
                <w:rFonts w:ascii="GHEA Grapalat" w:eastAsia="GHEA Grapalat" w:hAnsi="GHEA Grapalat" w:cs="GHEA Grapalat"/>
              </w:rPr>
            </w:pPr>
          </w:p>
        </w:tc>
      </w:tr>
      <w:tr w:rsidR="00D20650" w:rsidRPr="00FD1EE4" w14:paraId="0790A863" w14:textId="77777777" w:rsidTr="00821AF9">
        <w:tc>
          <w:tcPr>
            <w:tcW w:w="2977" w:type="dxa"/>
            <w:shd w:val="clear" w:color="auto" w:fill="D9E2F3"/>
            <w:vAlign w:val="center"/>
          </w:tcPr>
          <w:p w14:paraId="636A72B1"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05BEE62B" w14:textId="77777777" w:rsidR="00D20650" w:rsidRPr="00FD1EE4" w:rsidRDefault="00D20650" w:rsidP="00DB4988">
            <w:pPr>
              <w:rPr>
                <w:rFonts w:ascii="GHEA Grapalat" w:eastAsia="GHEA Grapalat" w:hAnsi="GHEA Grapalat" w:cs="GHEA Grapalat"/>
              </w:rPr>
            </w:pPr>
          </w:p>
        </w:tc>
      </w:tr>
    </w:tbl>
    <w:p w14:paraId="53988A3F"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D20650" w:rsidRPr="00FD1EE4" w14:paraId="194D4758" w14:textId="77777777" w:rsidTr="00821AF9">
        <w:tc>
          <w:tcPr>
            <w:tcW w:w="2943" w:type="dxa"/>
            <w:shd w:val="clear" w:color="auto" w:fill="D9E2F3"/>
            <w:vAlign w:val="center"/>
          </w:tcPr>
          <w:p w14:paraId="1DFC7A24"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9E67617" w14:textId="77777777" w:rsidR="00D20650" w:rsidRPr="00FD1EE4" w:rsidRDefault="00D20650" w:rsidP="00DB4988">
            <w:pPr>
              <w:rPr>
                <w:rFonts w:ascii="GHEA Grapalat" w:eastAsia="GHEA Grapalat" w:hAnsi="GHEA Grapalat" w:cs="GHEA Grapalat"/>
              </w:rPr>
            </w:pPr>
          </w:p>
        </w:tc>
      </w:tr>
      <w:tr w:rsidR="00D20650" w:rsidRPr="00FD1EE4" w14:paraId="3FD1FD74" w14:textId="77777777" w:rsidTr="00821AF9">
        <w:tc>
          <w:tcPr>
            <w:tcW w:w="2943" w:type="dxa"/>
            <w:shd w:val="clear" w:color="auto" w:fill="D9E2F3"/>
            <w:vAlign w:val="center"/>
          </w:tcPr>
          <w:p w14:paraId="44B6BF87"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31DE7F9A" w14:textId="77777777" w:rsidR="00D20650" w:rsidRPr="00FD1EE4" w:rsidRDefault="00D20650" w:rsidP="00DB4988">
            <w:pPr>
              <w:rPr>
                <w:rFonts w:ascii="GHEA Grapalat" w:eastAsia="GHEA Grapalat" w:hAnsi="GHEA Grapalat" w:cs="GHEA Grapalat"/>
              </w:rPr>
            </w:pPr>
          </w:p>
        </w:tc>
      </w:tr>
      <w:tr w:rsidR="00D20650" w:rsidRPr="00FD1EE4" w14:paraId="2126C34A" w14:textId="77777777" w:rsidTr="00821AF9">
        <w:tc>
          <w:tcPr>
            <w:tcW w:w="2943" w:type="dxa"/>
            <w:shd w:val="clear" w:color="auto" w:fill="D9E2F3"/>
            <w:vAlign w:val="center"/>
          </w:tcPr>
          <w:p w14:paraId="75F5220E" w14:textId="77777777" w:rsidR="00D20650" w:rsidRPr="00FD1EE4" w:rsidRDefault="00D20650" w:rsidP="002B2DFE">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582867E6" w14:textId="77777777" w:rsidR="00D20650" w:rsidRPr="00FD1EE4" w:rsidRDefault="00D20650" w:rsidP="00DB4988">
            <w:pPr>
              <w:rPr>
                <w:rFonts w:ascii="GHEA Grapalat" w:eastAsia="GHEA Grapalat" w:hAnsi="GHEA Grapalat" w:cs="GHEA Grapalat"/>
              </w:rPr>
            </w:pPr>
          </w:p>
        </w:tc>
      </w:tr>
      <w:tr w:rsidR="00D20650" w:rsidRPr="00FD1EE4" w14:paraId="71C9A439" w14:textId="77777777" w:rsidTr="00821AF9">
        <w:tc>
          <w:tcPr>
            <w:tcW w:w="2943" w:type="dxa"/>
            <w:shd w:val="clear" w:color="auto" w:fill="D9E2F3"/>
            <w:vAlign w:val="center"/>
          </w:tcPr>
          <w:p w14:paraId="671EB477" w14:textId="77777777" w:rsidR="00D20650" w:rsidRPr="00FD1EE4" w:rsidRDefault="00D20650" w:rsidP="002B2DFE">
            <w:pPr>
              <w:numPr>
                <w:ilvl w:val="2"/>
                <w:numId w:val="1"/>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1FFE171E" w14:textId="77777777" w:rsidR="00D20650" w:rsidRPr="00FD1EE4" w:rsidRDefault="00D20650" w:rsidP="00DB4988">
            <w:pPr>
              <w:rPr>
                <w:rFonts w:ascii="GHEA Grapalat" w:eastAsia="GHEA Grapalat" w:hAnsi="GHEA Grapalat" w:cs="GHEA Grapalat"/>
              </w:rPr>
            </w:pPr>
          </w:p>
        </w:tc>
      </w:tr>
    </w:tbl>
    <w:p w14:paraId="5FAE261A"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20650" w:rsidRPr="00FD1EE4" w14:paraId="4DA95B82" w14:textId="77777777" w:rsidTr="00821AF9">
        <w:tc>
          <w:tcPr>
            <w:tcW w:w="2837" w:type="dxa"/>
            <w:shd w:val="clear" w:color="auto" w:fill="D9E2F3"/>
            <w:vAlign w:val="center"/>
          </w:tcPr>
          <w:p w14:paraId="36F895FA"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99E6C30" w14:textId="77777777" w:rsidR="00D20650" w:rsidRPr="00FD1EE4" w:rsidRDefault="00D20650" w:rsidP="00DB4988">
            <w:pPr>
              <w:rPr>
                <w:rFonts w:ascii="GHEA Grapalat" w:eastAsia="GHEA Grapalat" w:hAnsi="GHEA Grapalat" w:cs="GHEA Grapalat"/>
              </w:rPr>
            </w:pPr>
          </w:p>
        </w:tc>
      </w:tr>
      <w:tr w:rsidR="00D20650" w:rsidRPr="00FD1EE4" w14:paraId="167318A1" w14:textId="77777777" w:rsidTr="00821AF9">
        <w:tc>
          <w:tcPr>
            <w:tcW w:w="2837" w:type="dxa"/>
            <w:shd w:val="clear" w:color="auto" w:fill="D9E2F3"/>
            <w:vAlign w:val="center"/>
          </w:tcPr>
          <w:p w14:paraId="75285D9E"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89C7CF9" w14:textId="77777777" w:rsidR="00D20650" w:rsidRPr="00FD1EE4" w:rsidRDefault="00D20650" w:rsidP="00DB4988">
            <w:pPr>
              <w:rPr>
                <w:rFonts w:ascii="GHEA Grapalat" w:eastAsia="GHEA Grapalat" w:hAnsi="GHEA Grapalat" w:cs="GHEA Grapalat"/>
              </w:rPr>
            </w:pPr>
          </w:p>
        </w:tc>
      </w:tr>
      <w:tr w:rsidR="00D20650" w:rsidRPr="00FD1EE4" w14:paraId="7F709AC9" w14:textId="77777777" w:rsidTr="00821AF9">
        <w:tc>
          <w:tcPr>
            <w:tcW w:w="2837" w:type="dxa"/>
            <w:shd w:val="clear" w:color="auto" w:fill="D9E2F3"/>
            <w:vAlign w:val="center"/>
          </w:tcPr>
          <w:p w14:paraId="5884867E"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6F287DD7" w14:textId="77777777" w:rsidR="00D20650" w:rsidRPr="00FD1EE4" w:rsidRDefault="00D20650" w:rsidP="00DB4988">
            <w:pPr>
              <w:rPr>
                <w:rFonts w:ascii="GHEA Grapalat" w:eastAsia="GHEA Grapalat" w:hAnsi="GHEA Grapalat" w:cs="GHEA Grapalat"/>
              </w:rPr>
            </w:pPr>
          </w:p>
        </w:tc>
      </w:tr>
      <w:tr w:rsidR="00D20650" w:rsidRPr="00FD1EE4" w14:paraId="5A96B85F" w14:textId="77777777" w:rsidTr="00821AF9">
        <w:tc>
          <w:tcPr>
            <w:tcW w:w="2837" w:type="dxa"/>
            <w:shd w:val="clear" w:color="auto" w:fill="D9E2F3"/>
            <w:vAlign w:val="center"/>
          </w:tcPr>
          <w:p w14:paraId="1DEF10A0"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75D8A7C" w14:textId="77777777" w:rsidR="00D20650" w:rsidRPr="00FD1EE4" w:rsidRDefault="00D20650" w:rsidP="00DB4988">
            <w:pPr>
              <w:rPr>
                <w:rFonts w:ascii="GHEA Grapalat" w:eastAsia="GHEA Grapalat" w:hAnsi="GHEA Grapalat" w:cs="GHEA Grapalat"/>
              </w:rPr>
            </w:pPr>
          </w:p>
        </w:tc>
      </w:tr>
    </w:tbl>
    <w:p w14:paraId="632C0221" w14:textId="77777777" w:rsidR="00D20650" w:rsidRPr="008C665F"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20650" w:rsidRPr="00FD1EE4" w14:paraId="720E56AC" w14:textId="77777777" w:rsidTr="00821AF9">
        <w:trPr>
          <w:trHeight w:val="924"/>
        </w:trPr>
        <w:tc>
          <w:tcPr>
            <w:tcW w:w="9016" w:type="dxa"/>
            <w:gridSpan w:val="2"/>
            <w:vAlign w:val="center"/>
          </w:tcPr>
          <w:p w14:paraId="2A5AA23A" w14:textId="77777777" w:rsidR="00D20650" w:rsidRPr="00FD1EE4" w:rsidRDefault="00000000" w:rsidP="00DB4988">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B34CB6">
              <w:rPr>
                <w:rFonts w:ascii="GHEA Grapalat" w:eastAsia="GHEA Grapalat" w:hAnsi="GHEA Grapalat" w:cs="GHEA Grapalat"/>
                <w:lang w:val="hy-AM"/>
              </w:rPr>
              <w:t>а</w:t>
            </w:r>
            <w:r w:rsidR="00D20650">
              <w:rPr>
                <w:rFonts w:ascii="GHEA Grapalat" w:eastAsia="GHEA Grapalat" w:hAnsi="GHEA Grapalat" w:cs="GHEA Grapalat"/>
              </w:rPr>
              <w:t>.</w:t>
            </w:r>
            <w:r w:rsidR="00D20650" w:rsidRPr="00FD1EE4">
              <w:rPr>
                <w:rFonts w:ascii="GHEA Grapalat" w:eastAsia="GHEA Grapalat" w:hAnsi="GHEA Grapalat" w:cs="GHEA Grapalat"/>
              </w:rPr>
              <w:t xml:space="preserve"> </w:t>
            </w:r>
            <w:r w:rsidR="00D20650" w:rsidRPr="00C76DD8">
              <w:rPr>
                <w:rFonts w:ascii="GHEA Grapalat" w:eastAsia="GHEA Grapalat" w:hAnsi="GHEA Grapalat" w:cs="GHEA Grapalat"/>
              </w:rPr>
              <w:t xml:space="preserve">прямо или косвенно владеет 20 и более процентами </w:t>
            </w:r>
            <w:r w:rsidR="00D20650" w:rsidRPr="004B3E79">
              <w:rPr>
                <w:rFonts w:ascii="GHEA Grapalat" w:eastAsia="GHEA Grapalat" w:hAnsi="GHEA Grapalat" w:cs="GHEA Grapalat"/>
              </w:rPr>
              <w:t>дающих право голоса долей</w:t>
            </w:r>
            <w:r w:rsidR="00D2065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D20650" w:rsidRPr="00FD1EE4" w14:paraId="74B2B59F" w14:textId="77777777" w:rsidTr="00821AF9">
        <w:trPr>
          <w:trHeight w:val="684"/>
        </w:trPr>
        <w:tc>
          <w:tcPr>
            <w:tcW w:w="4508" w:type="dxa"/>
            <w:shd w:val="clear" w:color="auto" w:fill="D9E2F3"/>
            <w:vAlign w:val="center"/>
          </w:tcPr>
          <w:p w14:paraId="2B1FE8E4"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2363598" w14:textId="77777777" w:rsidR="00D20650" w:rsidRPr="00FD1EE4" w:rsidRDefault="00D20650" w:rsidP="00DB4988">
            <w:pPr>
              <w:rPr>
                <w:rFonts w:ascii="GHEA Grapalat" w:eastAsia="GHEA Grapalat" w:hAnsi="GHEA Grapalat" w:cs="GHEA Grapalat"/>
              </w:rPr>
            </w:pPr>
          </w:p>
        </w:tc>
      </w:tr>
      <w:tr w:rsidR="00D20650" w:rsidRPr="00FD1EE4" w14:paraId="7491008F" w14:textId="77777777" w:rsidTr="00821AF9">
        <w:trPr>
          <w:trHeight w:val="1282"/>
        </w:trPr>
        <w:tc>
          <w:tcPr>
            <w:tcW w:w="4508" w:type="dxa"/>
            <w:shd w:val="clear" w:color="auto" w:fill="D9E2F3"/>
            <w:vAlign w:val="center"/>
          </w:tcPr>
          <w:p w14:paraId="06EE97D1"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0A42EB7F" w14:textId="77777777" w:rsidR="00D20650" w:rsidRPr="006B364D" w:rsidRDefault="00000000" w:rsidP="00DB4988">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Прямое участие</w:t>
            </w:r>
          </w:p>
          <w:p w14:paraId="44510DF3" w14:textId="77777777" w:rsidR="00D20650" w:rsidRPr="00F10CBA" w:rsidRDefault="00000000" w:rsidP="00DB4988">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Косвенное участие</w:t>
            </w:r>
          </w:p>
        </w:tc>
      </w:tr>
      <w:tr w:rsidR="00D20650" w:rsidRPr="00FD1EE4" w14:paraId="26937667" w14:textId="77777777" w:rsidTr="00821AF9">
        <w:tc>
          <w:tcPr>
            <w:tcW w:w="9016" w:type="dxa"/>
            <w:gridSpan w:val="2"/>
            <w:vAlign w:val="center"/>
          </w:tcPr>
          <w:p w14:paraId="79CF739E"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6F16E4">
              <w:rPr>
                <w:rFonts w:ascii="GHEA Grapalat" w:eastAsia="GHEA Grapalat" w:hAnsi="GHEA Grapalat" w:cs="GHEA Grapalat"/>
                <w:lang w:val="hy-AM"/>
              </w:rPr>
              <w:t>б</w:t>
            </w:r>
            <w:r w:rsidR="00D20650" w:rsidRPr="006F16E4">
              <w:rPr>
                <w:rFonts w:eastAsia="Cambria Math"/>
              </w:rPr>
              <w:t>․</w:t>
            </w:r>
            <w:r w:rsidR="00D2065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D20650" w:rsidRPr="00FD1EE4" w14:paraId="54339909" w14:textId="77777777" w:rsidTr="00821AF9">
        <w:tc>
          <w:tcPr>
            <w:tcW w:w="9016" w:type="dxa"/>
            <w:gridSpan w:val="2"/>
            <w:vAlign w:val="center"/>
          </w:tcPr>
          <w:p w14:paraId="02320698" w14:textId="77777777" w:rsidR="00D20650" w:rsidRPr="00FD1EE4" w:rsidRDefault="00000000" w:rsidP="00DB4988">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801B2D">
              <w:rPr>
                <w:rFonts w:ascii="GHEA Grapalat" w:eastAsia="GHEA Grapalat" w:hAnsi="GHEA Grapalat" w:cs="GHEA Grapalat"/>
                <w:lang w:val="hy-AM"/>
              </w:rPr>
              <w:t>в</w:t>
            </w:r>
            <w:r w:rsidR="00D20650">
              <w:rPr>
                <w:rFonts w:ascii="GHEA Grapalat" w:eastAsia="GHEA Grapalat" w:hAnsi="GHEA Grapalat" w:cs="GHEA Grapalat"/>
              </w:rPr>
              <w:t>.</w:t>
            </w:r>
            <w:r w:rsidR="00D2065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D20650" w:rsidRPr="00BA30D4">
              <w:rPr>
                <w:rFonts w:ascii="GHEA Grapalat" w:eastAsia="GHEA Grapalat" w:hAnsi="GHEA Grapalat" w:cs="GHEA Grapalat"/>
                <w:lang w:val="hy-AM"/>
              </w:rPr>
              <w:t>б</w:t>
            </w:r>
            <w:r w:rsidR="00D20650" w:rsidRPr="00BA30D4">
              <w:rPr>
                <w:rFonts w:ascii="GHEA Grapalat" w:eastAsia="GHEA Grapalat" w:hAnsi="GHEA Grapalat" w:cs="GHEA Grapalat"/>
              </w:rPr>
              <w:t>"</w:t>
            </w:r>
          </w:p>
        </w:tc>
      </w:tr>
    </w:tbl>
    <w:p w14:paraId="5A82C15E" w14:textId="77777777" w:rsidR="00D20650" w:rsidRPr="00A5193B"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20650" w:rsidRPr="00FD1EE4" w14:paraId="0BD59500" w14:textId="77777777" w:rsidTr="00821AF9">
        <w:trPr>
          <w:trHeight w:val="924"/>
        </w:trPr>
        <w:tc>
          <w:tcPr>
            <w:tcW w:w="9016" w:type="dxa"/>
            <w:gridSpan w:val="2"/>
            <w:vAlign w:val="center"/>
          </w:tcPr>
          <w:p w14:paraId="65410E7C" w14:textId="77777777" w:rsidR="00D20650" w:rsidRPr="00FD1EE4" w:rsidRDefault="00000000" w:rsidP="00DB4988">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9C7B43">
              <w:rPr>
                <w:rFonts w:ascii="GHEA Grapalat" w:eastAsia="GHEA Grapalat" w:hAnsi="GHEA Grapalat" w:cs="GHEA Grapalat"/>
                <w:lang w:val="hy-AM"/>
              </w:rPr>
              <w:t>а</w:t>
            </w:r>
            <w:r w:rsidR="00D20650" w:rsidRPr="00FD1EE4">
              <w:rPr>
                <w:rFonts w:eastAsia="Cambria Math"/>
              </w:rPr>
              <w:t>․</w:t>
            </w:r>
            <w:r w:rsidR="00D20650" w:rsidRPr="00FD1EE4">
              <w:rPr>
                <w:rFonts w:ascii="GHEA Grapalat" w:eastAsia="Cambria Math" w:hAnsi="GHEA Grapalat" w:cs="Cambria Math"/>
              </w:rPr>
              <w:t xml:space="preserve"> </w:t>
            </w:r>
            <w:r w:rsidR="00D20650" w:rsidRPr="00BC0F3A">
              <w:rPr>
                <w:rFonts w:ascii="GHEA Grapalat" w:eastAsia="GHEA Grapalat" w:hAnsi="GHEA Grapalat" w:cs="GHEA Grapalat"/>
              </w:rPr>
              <w:t xml:space="preserve">прямо или косвенно владеет 10 и более процентами </w:t>
            </w:r>
            <w:r w:rsidR="00D20650" w:rsidRPr="004B3E79">
              <w:rPr>
                <w:rFonts w:ascii="GHEA Grapalat" w:eastAsia="GHEA Grapalat" w:hAnsi="GHEA Grapalat" w:cs="GHEA Grapalat"/>
              </w:rPr>
              <w:t>дающих право голоса долей</w:t>
            </w:r>
            <w:r w:rsidR="00D20650" w:rsidRPr="00C76DD8">
              <w:rPr>
                <w:rFonts w:ascii="GHEA Grapalat" w:eastAsia="GHEA Grapalat" w:hAnsi="GHEA Grapalat" w:cs="GHEA Grapalat"/>
              </w:rPr>
              <w:t xml:space="preserve"> (акций, паев) </w:t>
            </w:r>
            <w:r w:rsidR="00D2065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D20650" w:rsidRPr="00FD1EE4" w14:paraId="515A87A1" w14:textId="77777777" w:rsidTr="00821AF9">
        <w:trPr>
          <w:trHeight w:val="684"/>
        </w:trPr>
        <w:tc>
          <w:tcPr>
            <w:tcW w:w="4508" w:type="dxa"/>
            <w:shd w:val="clear" w:color="auto" w:fill="D9E2F3"/>
            <w:vAlign w:val="center"/>
          </w:tcPr>
          <w:p w14:paraId="1BC1CE56"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75156898" w14:textId="77777777" w:rsidR="00D20650" w:rsidRPr="00FD1EE4" w:rsidRDefault="00D20650" w:rsidP="00DB4988">
            <w:pPr>
              <w:rPr>
                <w:rFonts w:ascii="GHEA Grapalat" w:eastAsia="GHEA Grapalat" w:hAnsi="GHEA Grapalat" w:cs="GHEA Grapalat"/>
              </w:rPr>
            </w:pPr>
          </w:p>
        </w:tc>
      </w:tr>
      <w:tr w:rsidR="00D20650" w:rsidRPr="00FD1EE4" w14:paraId="106CABB3" w14:textId="77777777" w:rsidTr="00821AF9">
        <w:trPr>
          <w:trHeight w:val="1282"/>
        </w:trPr>
        <w:tc>
          <w:tcPr>
            <w:tcW w:w="4508" w:type="dxa"/>
            <w:shd w:val="clear" w:color="auto" w:fill="D9E2F3"/>
            <w:vAlign w:val="center"/>
          </w:tcPr>
          <w:p w14:paraId="1912016F"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62CDBFE9" w14:textId="77777777" w:rsidR="00D20650" w:rsidRPr="00C843BA" w:rsidRDefault="00000000" w:rsidP="00DB4988">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Прямое участие</w:t>
            </w:r>
          </w:p>
          <w:p w14:paraId="0A483D84" w14:textId="77777777" w:rsidR="00D20650" w:rsidRPr="00C843BA" w:rsidRDefault="00000000" w:rsidP="00DB4988">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Косвенное участие</w:t>
            </w:r>
          </w:p>
        </w:tc>
      </w:tr>
      <w:tr w:rsidR="00D20650" w:rsidRPr="00FD1EE4" w14:paraId="0D46FCA4" w14:textId="77777777" w:rsidTr="00821AF9">
        <w:tc>
          <w:tcPr>
            <w:tcW w:w="9016" w:type="dxa"/>
            <w:gridSpan w:val="2"/>
            <w:vAlign w:val="center"/>
          </w:tcPr>
          <w:p w14:paraId="3403B517"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D654B4">
              <w:rPr>
                <w:rFonts w:ascii="GHEA Grapalat" w:eastAsia="GHEA Grapalat" w:hAnsi="GHEA Grapalat" w:cs="GHEA Grapalat"/>
                <w:lang w:val="hy-AM"/>
              </w:rPr>
              <w:t>б</w:t>
            </w:r>
            <w:r w:rsidR="00D20650" w:rsidRPr="00D654B4">
              <w:rPr>
                <w:rFonts w:eastAsia="Cambria Math"/>
              </w:rPr>
              <w:t>․</w:t>
            </w:r>
            <w:r w:rsidR="00D20650" w:rsidRPr="00D654B4">
              <w:rPr>
                <w:rFonts w:ascii="GHEA Grapalat" w:eastAsia="Cambria Math" w:hAnsi="GHEA Grapalat" w:cs="Cambria Math"/>
              </w:rPr>
              <w:t xml:space="preserve"> </w:t>
            </w:r>
            <w:r w:rsidR="00D20650" w:rsidRPr="00D654B4">
              <w:rPr>
                <w:rFonts w:ascii="GHEA Grapalat" w:eastAsia="GHEA Grapalat" w:hAnsi="GHEA Grapalat" w:cs="GHEA Grapalat"/>
              </w:rPr>
              <w:t xml:space="preserve">имеет право назначать или </w:t>
            </w:r>
            <w:r w:rsidR="00D20650" w:rsidRPr="00D654B4">
              <w:rPr>
                <w:rFonts w:ascii="GHEA Grapalat" w:eastAsia="GHEA Grapalat" w:hAnsi="GHEA Grapalat" w:cs="GHEA Grapalat"/>
                <w:lang w:eastAsia="hy-AM"/>
              </w:rPr>
              <w:t>освобождать</w:t>
            </w:r>
            <w:r w:rsidR="00D20650" w:rsidRPr="00D654B4">
              <w:rPr>
                <w:rFonts w:ascii="GHEA Grapalat" w:eastAsia="GHEA Grapalat" w:hAnsi="GHEA Grapalat" w:cs="GHEA Grapalat"/>
              </w:rPr>
              <w:t xml:space="preserve"> большинство членов органов управления юридического лица</w:t>
            </w:r>
          </w:p>
        </w:tc>
      </w:tr>
      <w:tr w:rsidR="00D20650" w:rsidRPr="00FD1EE4" w14:paraId="56E0694B" w14:textId="77777777" w:rsidTr="00821AF9">
        <w:tc>
          <w:tcPr>
            <w:tcW w:w="9016" w:type="dxa"/>
            <w:gridSpan w:val="2"/>
            <w:vAlign w:val="center"/>
          </w:tcPr>
          <w:p w14:paraId="7756C56A"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1104ED">
              <w:rPr>
                <w:rFonts w:ascii="GHEA Grapalat" w:eastAsia="GHEA Grapalat" w:hAnsi="GHEA Grapalat" w:cs="GHEA Grapalat"/>
                <w:lang w:val="hy-AM"/>
              </w:rPr>
              <w:t>в</w:t>
            </w:r>
            <w:r w:rsidR="00D20650" w:rsidRPr="00FD1EE4">
              <w:rPr>
                <w:rFonts w:eastAsia="Cambria Math"/>
              </w:rPr>
              <w:t>․</w:t>
            </w:r>
            <w:r w:rsidR="00D20650" w:rsidRPr="00FD1EE4">
              <w:rPr>
                <w:rFonts w:ascii="GHEA Grapalat" w:eastAsia="Cambria Math" w:hAnsi="GHEA Grapalat" w:cs="Cambria Math"/>
              </w:rPr>
              <w:t xml:space="preserve"> </w:t>
            </w:r>
            <w:r w:rsidR="00D2065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D20650" w:rsidRPr="00FD1EE4" w14:paraId="440B45F8" w14:textId="77777777" w:rsidTr="00821AF9">
        <w:tc>
          <w:tcPr>
            <w:tcW w:w="9016" w:type="dxa"/>
            <w:gridSpan w:val="2"/>
            <w:vAlign w:val="center"/>
          </w:tcPr>
          <w:p w14:paraId="7A3450C3"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9839CB">
              <w:rPr>
                <w:rFonts w:ascii="GHEA Grapalat" w:eastAsia="GHEA Grapalat" w:hAnsi="GHEA Grapalat" w:cs="GHEA Grapalat"/>
                <w:lang w:val="hy-AM"/>
              </w:rPr>
              <w:t>г</w:t>
            </w:r>
            <w:r w:rsidR="00D20650" w:rsidRPr="00FD1EE4">
              <w:rPr>
                <w:rFonts w:eastAsia="Cambria Math"/>
              </w:rPr>
              <w:t>․</w:t>
            </w:r>
            <w:r w:rsidR="00D20650" w:rsidRPr="00FD1EE4">
              <w:rPr>
                <w:rFonts w:ascii="GHEA Grapalat" w:eastAsia="Cambria Math" w:hAnsi="GHEA Grapalat" w:cs="Cambria Math"/>
              </w:rPr>
              <w:t xml:space="preserve"> </w:t>
            </w:r>
            <w:r w:rsidR="00D20650" w:rsidRPr="00F84F06">
              <w:rPr>
                <w:rFonts w:ascii="GHEA Grapalat" w:eastAsia="GHEA Grapalat" w:hAnsi="GHEA Grapalat" w:cs="GHEA Grapalat"/>
              </w:rPr>
              <w:t xml:space="preserve">осуществляет реальный (фактический) контроль за юридическим лицом </w:t>
            </w:r>
            <w:r w:rsidR="00D20650">
              <w:rPr>
                <w:rFonts w:ascii="GHEA Grapalat" w:eastAsia="GHEA Grapalat" w:hAnsi="GHEA Grapalat" w:cs="GHEA Grapalat"/>
              </w:rPr>
              <w:t>иными</w:t>
            </w:r>
            <w:r w:rsidR="00D20650" w:rsidRPr="00F84F06">
              <w:rPr>
                <w:rFonts w:ascii="GHEA Grapalat" w:eastAsia="GHEA Grapalat" w:hAnsi="GHEA Grapalat" w:cs="GHEA Grapalat"/>
              </w:rPr>
              <w:t xml:space="preserve"> средствами</w:t>
            </w:r>
          </w:p>
        </w:tc>
      </w:tr>
      <w:tr w:rsidR="00D20650" w:rsidRPr="00FD1EE4" w14:paraId="2491CFBD" w14:textId="77777777" w:rsidTr="00821AF9">
        <w:tc>
          <w:tcPr>
            <w:tcW w:w="9016" w:type="dxa"/>
            <w:gridSpan w:val="2"/>
            <w:vAlign w:val="center"/>
          </w:tcPr>
          <w:p w14:paraId="7F88221E"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331D0E">
              <w:rPr>
                <w:rFonts w:ascii="GHEA Grapalat" w:eastAsia="GHEA Grapalat" w:hAnsi="GHEA Grapalat" w:cs="GHEA Grapalat"/>
                <w:lang w:val="hy-AM"/>
              </w:rPr>
              <w:t>д</w:t>
            </w:r>
            <w:r w:rsidR="00D20650" w:rsidRPr="00FD1EE4">
              <w:rPr>
                <w:rFonts w:eastAsia="Cambria Math"/>
              </w:rPr>
              <w:t>․</w:t>
            </w:r>
            <w:r w:rsidR="00D20650" w:rsidRPr="00FD1EE4">
              <w:rPr>
                <w:rFonts w:ascii="GHEA Grapalat" w:eastAsia="Cambria Math" w:hAnsi="GHEA Grapalat" w:cs="Cambria Math"/>
              </w:rPr>
              <w:t xml:space="preserve"> </w:t>
            </w:r>
            <w:r w:rsidR="00D2065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D20650" w:rsidRPr="00F36505">
              <w:rPr>
                <w:rFonts w:ascii="GHEA Grapalat" w:eastAsia="GHEA Grapalat" w:hAnsi="GHEA Grapalat" w:cs="GHEA Grapalat"/>
              </w:rPr>
              <w:t xml:space="preserve"> "а" - "г"</w:t>
            </w:r>
          </w:p>
        </w:tc>
      </w:tr>
    </w:tbl>
    <w:p w14:paraId="08DB3C70"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20650" w:rsidRPr="00FD1EE4" w14:paraId="140F7A35" w14:textId="77777777" w:rsidTr="00821AF9">
        <w:tc>
          <w:tcPr>
            <w:tcW w:w="2837" w:type="dxa"/>
            <w:shd w:val="clear" w:color="auto" w:fill="D9E2F3"/>
            <w:vAlign w:val="center"/>
          </w:tcPr>
          <w:p w14:paraId="5DAA3FB2" w14:textId="77777777" w:rsidR="00D20650" w:rsidRPr="00FD1EE4" w:rsidRDefault="00D20650" w:rsidP="002B2DFE">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75A738B" w14:textId="77777777" w:rsidR="00D20650" w:rsidRPr="00FD1EE4" w:rsidRDefault="00D20650" w:rsidP="00DB4988">
            <w:pPr>
              <w:rPr>
                <w:rFonts w:ascii="GHEA Grapalat" w:eastAsia="GHEA Grapalat" w:hAnsi="GHEA Grapalat" w:cs="GHEA Grapalat"/>
              </w:rPr>
            </w:pPr>
          </w:p>
        </w:tc>
      </w:tr>
      <w:tr w:rsidR="00D20650" w:rsidRPr="00FD1EE4" w14:paraId="4DBF62E5" w14:textId="77777777" w:rsidTr="00821AF9">
        <w:tc>
          <w:tcPr>
            <w:tcW w:w="2837" w:type="dxa"/>
            <w:shd w:val="clear" w:color="auto" w:fill="D9E2F3"/>
            <w:vAlign w:val="center"/>
          </w:tcPr>
          <w:p w14:paraId="30D00D82" w14:textId="77777777" w:rsidR="00D20650" w:rsidRPr="00FD1EE4" w:rsidRDefault="00D20650" w:rsidP="002B2DFE">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8A30E4B" w14:textId="77777777" w:rsidR="00D20650" w:rsidRPr="00B23852" w:rsidRDefault="00000000" w:rsidP="00DB4988">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Отдельно</w:t>
            </w:r>
          </w:p>
          <w:p w14:paraId="62681375"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5558FC">
              <w:rPr>
                <w:rFonts w:ascii="GHEA Grapalat" w:eastAsia="GHEA Grapalat" w:hAnsi="GHEA Grapalat" w:cs="GHEA Grapalat"/>
              </w:rPr>
              <w:t>Совместно с аффилированными лицами</w:t>
            </w:r>
          </w:p>
        </w:tc>
      </w:tr>
      <w:tr w:rsidR="00D20650" w:rsidRPr="00FD1EE4" w14:paraId="7B407871" w14:textId="77777777" w:rsidTr="00821AF9">
        <w:tc>
          <w:tcPr>
            <w:tcW w:w="2837" w:type="dxa"/>
            <w:shd w:val="clear" w:color="auto" w:fill="D9E2F3"/>
            <w:vAlign w:val="center"/>
          </w:tcPr>
          <w:p w14:paraId="4241BA8A" w14:textId="77777777" w:rsidR="00D20650" w:rsidRPr="00FD1EE4" w:rsidRDefault="00D20650" w:rsidP="002B2DFE">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6E9E27AE" w14:textId="77777777" w:rsidR="00D20650" w:rsidRPr="005600B4" w:rsidRDefault="00000000" w:rsidP="00DB4988">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Да</w:t>
            </w:r>
          </w:p>
          <w:p w14:paraId="44653F76" w14:textId="77777777" w:rsidR="00D20650" w:rsidRPr="005600B4" w:rsidRDefault="00000000" w:rsidP="00DB4988">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Нет</w:t>
            </w:r>
          </w:p>
        </w:tc>
      </w:tr>
    </w:tbl>
    <w:p w14:paraId="73597A70"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20650" w:rsidRPr="00FD1EE4" w14:paraId="5B33F511" w14:textId="77777777" w:rsidTr="00821AF9">
        <w:tc>
          <w:tcPr>
            <w:tcW w:w="2837" w:type="dxa"/>
            <w:shd w:val="clear" w:color="auto" w:fill="D9E2F3"/>
            <w:vAlign w:val="center"/>
          </w:tcPr>
          <w:p w14:paraId="4ABB1066"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57100AF" w14:textId="77777777" w:rsidR="00D20650" w:rsidRPr="00FD1EE4" w:rsidRDefault="00D20650" w:rsidP="00DB4988">
            <w:pPr>
              <w:rPr>
                <w:rFonts w:ascii="GHEA Grapalat" w:eastAsia="GHEA Grapalat" w:hAnsi="GHEA Grapalat" w:cs="GHEA Grapalat"/>
              </w:rPr>
            </w:pPr>
          </w:p>
        </w:tc>
      </w:tr>
      <w:tr w:rsidR="00D20650" w:rsidRPr="00FD1EE4" w14:paraId="0DFF8A8E" w14:textId="77777777" w:rsidTr="00821AF9">
        <w:tc>
          <w:tcPr>
            <w:tcW w:w="2837" w:type="dxa"/>
            <w:shd w:val="clear" w:color="auto" w:fill="D9E2F3"/>
            <w:vAlign w:val="center"/>
          </w:tcPr>
          <w:p w14:paraId="734D6F8E"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7CBD8761" w14:textId="77777777" w:rsidR="00D20650" w:rsidRPr="00FD1EE4" w:rsidRDefault="00D20650" w:rsidP="00DB4988">
            <w:pPr>
              <w:rPr>
                <w:rFonts w:ascii="GHEA Grapalat" w:eastAsia="GHEA Grapalat" w:hAnsi="GHEA Grapalat" w:cs="GHEA Grapalat"/>
              </w:rPr>
            </w:pPr>
          </w:p>
        </w:tc>
      </w:tr>
    </w:tbl>
    <w:p w14:paraId="1F7315DF" w14:textId="77777777" w:rsidR="00D20650" w:rsidRPr="00FD1EE4" w:rsidRDefault="00D20650" w:rsidP="00DB498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1D1ACCE7" w14:textId="77777777" w:rsidR="00D20650" w:rsidRPr="00FD1EE4" w:rsidRDefault="00D20650" w:rsidP="002B2DFE">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283378EF"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2ECC85CD" w14:textId="77777777" w:rsidTr="00821AF9">
        <w:tc>
          <w:tcPr>
            <w:tcW w:w="2835" w:type="dxa"/>
            <w:shd w:val="clear" w:color="auto" w:fill="D9E2F3"/>
            <w:vAlign w:val="center"/>
          </w:tcPr>
          <w:p w14:paraId="59B33972"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BAFB556" w14:textId="77777777" w:rsidR="00D20650" w:rsidRPr="00FD1EE4" w:rsidRDefault="00D20650" w:rsidP="00DB4988">
            <w:pPr>
              <w:rPr>
                <w:rFonts w:ascii="GHEA Grapalat" w:eastAsia="GHEA Grapalat" w:hAnsi="GHEA Grapalat" w:cs="GHEA Grapalat"/>
              </w:rPr>
            </w:pPr>
          </w:p>
        </w:tc>
      </w:tr>
      <w:tr w:rsidR="00D20650" w:rsidRPr="00FD1EE4" w14:paraId="3DAF5EE5" w14:textId="77777777" w:rsidTr="00821AF9">
        <w:tc>
          <w:tcPr>
            <w:tcW w:w="2835" w:type="dxa"/>
            <w:shd w:val="clear" w:color="auto" w:fill="D9E2F3"/>
            <w:vAlign w:val="center"/>
          </w:tcPr>
          <w:p w14:paraId="7735CFFA"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678A719" w14:textId="77777777" w:rsidR="00D20650" w:rsidRPr="00FD1EE4" w:rsidRDefault="00D20650" w:rsidP="00DB4988">
            <w:pPr>
              <w:rPr>
                <w:rFonts w:ascii="GHEA Grapalat" w:eastAsia="GHEA Grapalat" w:hAnsi="GHEA Grapalat" w:cs="GHEA Grapalat"/>
              </w:rPr>
            </w:pPr>
          </w:p>
        </w:tc>
      </w:tr>
      <w:tr w:rsidR="00D20650" w:rsidRPr="00FD1EE4" w14:paraId="267EB835" w14:textId="77777777" w:rsidTr="00821AF9">
        <w:tc>
          <w:tcPr>
            <w:tcW w:w="2835" w:type="dxa"/>
            <w:shd w:val="clear" w:color="auto" w:fill="D9E2F3"/>
            <w:vAlign w:val="center"/>
          </w:tcPr>
          <w:p w14:paraId="0BD857DA"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5AF05D0" w14:textId="77777777" w:rsidR="00D20650" w:rsidRPr="00FD1EE4" w:rsidRDefault="00D20650" w:rsidP="00DB4988">
            <w:pPr>
              <w:rPr>
                <w:rFonts w:ascii="GHEA Grapalat" w:eastAsia="GHEA Grapalat" w:hAnsi="GHEA Grapalat" w:cs="GHEA Grapalat"/>
              </w:rPr>
            </w:pPr>
          </w:p>
        </w:tc>
      </w:tr>
      <w:tr w:rsidR="00D20650" w:rsidRPr="00FD1EE4" w14:paraId="07EAA1E7" w14:textId="77777777" w:rsidTr="00821AF9">
        <w:tc>
          <w:tcPr>
            <w:tcW w:w="2835" w:type="dxa"/>
            <w:shd w:val="clear" w:color="auto" w:fill="D9E2F3"/>
            <w:vAlign w:val="center"/>
          </w:tcPr>
          <w:p w14:paraId="666D9335"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14B53CD0" w14:textId="77777777" w:rsidR="00D20650" w:rsidRPr="00FD1EE4" w:rsidRDefault="00D20650" w:rsidP="00DB4988">
            <w:pPr>
              <w:rPr>
                <w:rFonts w:ascii="GHEA Grapalat" w:eastAsia="GHEA Grapalat" w:hAnsi="GHEA Grapalat" w:cs="GHEA Grapalat"/>
              </w:rPr>
            </w:pPr>
          </w:p>
        </w:tc>
      </w:tr>
      <w:tr w:rsidR="00D20650" w:rsidRPr="00FD1EE4" w14:paraId="32422A0F" w14:textId="77777777" w:rsidTr="00821AF9">
        <w:tc>
          <w:tcPr>
            <w:tcW w:w="2835" w:type="dxa"/>
            <w:shd w:val="clear" w:color="auto" w:fill="D9E2F3"/>
            <w:vAlign w:val="center"/>
          </w:tcPr>
          <w:p w14:paraId="4F51C015"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E42C311" w14:textId="77777777" w:rsidR="00D20650" w:rsidRPr="00FD1EE4" w:rsidRDefault="00D20650" w:rsidP="00DB4988">
            <w:pPr>
              <w:rPr>
                <w:rFonts w:ascii="GHEA Grapalat" w:eastAsia="GHEA Grapalat" w:hAnsi="GHEA Grapalat" w:cs="GHEA Grapalat"/>
              </w:rPr>
            </w:pPr>
          </w:p>
        </w:tc>
      </w:tr>
      <w:tr w:rsidR="00D20650" w:rsidRPr="00FD1EE4" w14:paraId="49044961" w14:textId="77777777" w:rsidTr="00821AF9">
        <w:tc>
          <w:tcPr>
            <w:tcW w:w="2835" w:type="dxa"/>
            <w:shd w:val="clear" w:color="auto" w:fill="D9E2F3"/>
            <w:vAlign w:val="center"/>
          </w:tcPr>
          <w:p w14:paraId="2F5454D9"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147C2AD" w14:textId="77777777" w:rsidR="00D20650" w:rsidRPr="00FD1EE4" w:rsidRDefault="00D20650" w:rsidP="00DB4988">
            <w:pPr>
              <w:rPr>
                <w:rFonts w:ascii="GHEA Grapalat" w:eastAsia="GHEA Grapalat" w:hAnsi="GHEA Grapalat" w:cs="GHEA Grapalat"/>
              </w:rPr>
            </w:pPr>
          </w:p>
        </w:tc>
      </w:tr>
      <w:tr w:rsidR="00D20650" w:rsidRPr="00FD1EE4" w14:paraId="2570568F" w14:textId="77777777" w:rsidTr="00821AF9">
        <w:tc>
          <w:tcPr>
            <w:tcW w:w="2835" w:type="dxa"/>
            <w:shd w:val="clear" w:color="auto" w:fill="D9E2F3"/>
            <w:vAlign w:val="center"/>
          </w:tcPr>
          <w:p w14:paraId="447FE29C"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9254260" w14:textId="77777777" w:rsidR="00D20650" w:rsidRPr="00FD1EE4" w:rsidRDefault="00D20650" w:rsidP="00DB4988">
            <w:pPr>
              <w:rPr>
                <w:rFonts w:ascii="GHEA Grapalat" w:eastAsia="GHEA Grapalat" w:hAnsi="GHEA Grapalat" w:cs="GHEA Grapalat"/>
              </w:rPr>
            </w:pPr>
          </w:p>
        </w:tc>
      </w:tr>
    </w:tbl>
    <w:p w14:paraId="61B58530"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325A26ED" w14:textId="77777777" w:rsidTr="00821AF9">
        <w:trPr>
          <w:trHeight w:val="853"/>
        </w:trPr>
        <w:tc>
          <w:tcPr>
            <w:tcW w:w="2835" w:type="dxa"/>
            <w:vMerge w:val="restart"/>
            <w:shd w:val="clear" w:color="auto" w:fill="D9E2F3"/>
            <w:vAlign w:val="center"/>
          </w:tcPr>
          <w:p w14:paraId="0BC36918" w14:textId="77777777" w:rsidR="00D20650" w:rsidRPr="00FD1EE4" w:rsidRDefault="00D20650" w:rsidP="002B2DFE">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62A36B59" w14:textId="77777777" w:rsidR="00D20650" w:rsidRPr="00FD1EE4" w:rsidRDefault="00D20650" w:rsidP="00DB4988">
            <w:pPr>
              <w:rPr>
                <w:rFonts w:ascii="GHEA Grapalat" w:eastAsia="GHEA Grapalat" w:hAnsi="GHEA Grapalat" w:cs="GHEA Grapalat"/>
              </w:rPr>
            </w:pPr>
          </w:p>
        </w:tc>
      </w:tr>
      <w:tr w:rsidR="00D20650" w:rsidRPr="00FD1EE4" w14:paraId="548D37BC" w14:textId="77777777" w:rsidTr="00821AF9">
        <w:trPr>
          <w:trHeight w:val="850"/>
        </w:trPr>
        <w:tc>
          <w:tcPr>
            <w:tcW w:w="2835" w:type="dxa"/>
            <w:vMerge/>
            <w:shd w:val="clear" w:color="auto" w:fill="D9E2F3"/>
            <w:vAlign w:val="center"/>
          </w:tcPr>
          <w:p w14:paraId="479413A9"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C311C4" w14:textId="77777777" w:rsidR="00D20650" w:rsidRPr="00FD1EE4" w:rsidRDefault="00D20650" w:rsidP="00DB4988">
            <w:pPr>
              <w:rPr>
                <w:rFonts w:ascii="GHEA Grapalat" w:eastAsia="GHEA Grapalat" w:hAnsi="GHEA Grapalat" w:cs="GHEA Grapalat"/>
              </w:rPr>
            </w:pPr>
          </w:p>
        </w:tc>
      </w:tr>
      <w:tr w:rsidR="00D20650" w:rsidRPr="00FD1EE4" w14:paraId="1D803482" w14:textId="77777777" w:rsidTr="00821AF9">
        <w:trPr>
          <w:trHeight w:val="850"/>
        </w:trPr>
        <w:tc>
          <w:tcPr>
            <w:tcW w:w="2835" w:type="dxa"/>
            <w:vMerge/>
            <w:shd w:val="clear" w:color="auto" w:fill="D9E2F3"/>
            <w:vAlign w:val="center"/>
          </w:tcPr>
          <w:p w14:paraId="48A01597"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692A15" w14:textId="77777777" w:rsidR="00D20650" w:rsidRPr="00FD1EE4" w:rsidRDefault="00D20650" w:rsidP="00DB4988">
            <w:pPr>
              <w:rPr>
                <w:rFonts w:ascii="GHEA Grapalat" w:eastAsia="GHEA Grapalat" w:hAnsi="GHEA Grapalat" w:cs="GHEA Grapalat"/>
              </w:rPr>
            </w:pPr>
          </w:p>
        </w:tc>
      </w:tr>
      <w:tr w:rsidR="00D20650" w:rsidRPr="00FD1EE4" w14:paraId="782A0FDD" w14:textId="77777777" w:rsidTr="00821AF9">
        <w:trPr>
          <w:trHeight w:val="850"/>
        </w:trPr>
        <w:tc>
          <w:tcPr>
            <w:tcW w:w="2835" w:type="dxa"/>
            <w:vMerge/>
            <w:shd w:val="clear" w:color="auto" w:fill="D9E2F3"/>
            <w:vAlign w:val="center"/>
          </w:tcPr>
          <w:p w14:paraId="5A6B20A3"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ACFFD02" w14:textId="77777777" w:rsidR="00D20650" w:rsidRPr="00FD1EE4" w:rsidRDefault="00D20650" w:rsidP="00DB4988">
            <w:pPr>
              <w:rPr>
                <w:rFonts w:ascii="GHEA Grapalat" w:eastAsia="GHEA Grapalat" w:hAnsi="GHEA Grapalat" w:cs="GHEA Grapalat"/>
              </w:rPr>
            </w:pPr>
          </w:p>
        </w:tc>
      </w:tr>
      <w:tr w:rsidR="00D20650" w:rsidRPr="00FD1EE4" w14:paraId="38E2D1FD" w14:textId="77777777" w:rsidTr="00821AF9">
        <w:trPr>
          <w:trHeight w:val="850"/>
        </w:trPr>
        <w:tc>
          <w:tcPr>
            <w:tcW w:w="2835" w:type="dxa"/>
            <w:vMerge/>
            <w:shd w:val="clear" w:color="auto" w:fill="D9E2F3"/>
            <w:vAlign w:val="center"/>
          </w:tcPr>
          <w:p w14:paraId="00AF7ED6"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7A17A6F" w14:textId="77777777" w:rsidR="00D20650" w:rsidRPr="00FD1EE4" w:rsidRDefault="00D20650" w:rsidP="00DB4988">
            <w:pPr>
              <w:rPr>
                <w:rFonts w:ascii="GHEA Grapalat" w:eastAsia="GHEA Grapalat" w:hAnsi="GHEA Grapalat" w:cs="GHEA Grapalat"/>
              </w:rPr>
            </w:pPr>
          </w:p>
        </w:tc>
      </w:tr>
    </w:tbl>
    <w:p w14:paraId="709E97CC" w14:textId="77777777" w:rsidR="00D20650" w:rsidRDefault="00D20650" w:rsidP="002B2DFE">
      <w:pPr>
        <w:numPr>
          <w:ilvl w:val="1"/>
          <w:numId w:val="1"/>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675B3BB3" w14:textId="77777777" w:rsidTr="00821AF9">
        <w:tc>
          <w:tcPr>
            <w:tcW w:w="2835" w:type="dxa"/>
            <w:shd w:val="clear" w:color="auto" w:fill="D9E2F3"/>
            <w:vAlign w:val="center"/>
          </w:tcPr>
          <w:p w14:paraId="0F32527E"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893561C" w14:textId="77777777" w:rsidR="00D20650" w:rsidRPr="00FD1EE4" w:rsidRDefault="00D20650" w:rsidP="00DB4988">
            <w:pPr>
              <w:rPr>
                <w:rFonts w:ascii="GHEA Grapalat" w:eastAsia="GHEA Grapalat" w:hAnsi="GHEA Grapalat" w:cs="GHEA Grapalat"/>
              </w:rPr>
            </w:pPr>
          </w:p>
        </w:tc>
      </w:tr>
      <w:tr w:rsidR="00D20650" w:rsidRPr="00FD1EE4" w14:paraId="5B512EEE" w14:textId="77777777" w:rsidTr="00821AF9">
        <w:tc>
          <w:tcPr>
            <w:tcW w:w="2835" w:type="dxa"/>
            <w:shd w:val="clear" w:color="auto" w:fill="D9E2F3"/>
            <w:vAlign w:val="center"/>
          </w:tcPr>
          <w:p w14:paraId="320E1F77"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2D9DF1C" w14:textId="77777777" w:rsidR="00D20650" w:rsidRPr="00FD1EE4" w:rsidRDefault="00D20650" w:rsidP="00DB4988">
            <w:pPr>
              <w:rPr>
                <w:rFonts w:ascii="GHEA Grapalat" w:eastAsia="GHEA Grapalat" w:hAnsi="GHEA Grapalat" w:cs="GHEA Grapalat"/>
              </w:rPr>
            </w:pPr>
          </w:p>
        </w:tc>
      </w:tr>
    </w:tbl>
    <w:p w14:paraId="548240AB" w14:textId="77777777" w:rsidR="00D20650" w:rsidRPr="00FD1EE4" w:rsidRDefault="00D20650" w:rsidP="00DB4988">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23F7C2A7" w14:textId="77777777" w:rsidR="00D20650" w:rsidRPr="00E86814" w:rsidRDefault="00D20650" w:rsidP="002B2DFE">
      <w:pPr>
        <w:pStyle w:val="ListParagraph"/>
        <w:numPr>
          <w:ilvl w:val="0"/>
          <w:numId w:val="1"/>
        </w:numPr>
        <w:pBdr>
          <w:top w:val="nil"/>
          <w:left w:val="nil"/>
          <w:bottom w:val="nil"/>
          <w:right w:val="nil"/>
          <w:between w:val="nil"/>
        </w:pBdr>
        <w:contextualSpacing w:val="0"/>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D20650" w:rsidRPr="00FD1EE4" w14:paraId="7C122856" w14:textId="77777777" w:rsidTr="00821AF9">
        <w:tc>
          <w:tcPr>
            <w:tcW w:w="9016" w:type="dxa"/>
            <w:shd w:val="clear" w:color="auto" w:fill="D9E2F3" w:themeFill="accent1" w:themeFillTint="33"/>
          </w:tcPr>
          <w:p w14:paraId="72F35509" w14:textId="77777777" w:rsidR="00D20650" w:rsidRPr="00FD1EE4" w:rsidRDefault="00D20650" w:rsidP="00DB4988">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D20650" w:rsidRPr="00FD1EE4" w14:paraId="74099148" w14:textId="77777777" w:rsidTr="00821AF9">
        <w:trPr>
          <w:trHeight w:val="10187"/>
        </w:trPr>
        <w:tc>
          <w:tcPr>
            <w:tcW w:w="9016" w:type="dxa"/>
          </w:tcPr>
          <w:p w14:paraId="5FA26500" w14:textId="77777777" w:rsidR="00D20650" w:rsidRPr="00FD1EE4" w:rsidRDefault="00D20650" w:rsidP="00DB4988">
            <w:pPr>
              <w:rPr>
                <w:rFonts w:ascii="GHEA Grapalat" w:eastAsia="GHEA Grapalat" w:hAnsi="GHEA Grapalat" w:cs="GHEA Grapalat"/>
                <w:b/>
                <w:color w:val="000000"/>
              </w:rPr>
            </w:pPr>
          </w:p>
        </w:tc>
      </w:tr>
    </w:tbl>
    <w:p w14:paraId="2E1760A8" w14:textId="77777777" w:rsidR="00D20650" w:rsidRPr="00FD1EE4" w:rsidRDefault="00D20650" w:rsidP="00DB4988">
      <w:pPr>
        <w:pBdr>
          <w:top w:val="nil"/>
          <w:left w:val="nil"/>
          <w:bottom w:val="nil"/>
          <w:right w:val="nil"/>
          <w:between w:val="nil"/>
        </w:pBdr>
        <w:rPr>
          <w:rFonts w:ascii="GHEA Grapalat" w:eastAsia="GHEA Grapalat" w:hAnsi="GHEA Grapalat" w:cs="GHEA Grapalat"/>
          <w:b/>
          <w:color w:val="000000"/>
        </w:rPr>
      </w:pPr>
    </w:p>
    <w:p w14:paraId="51E3DD47" w14:textId="77777777" w:rsidR="00D20650" w:rsidRDefault="00D20650" w:rsidP="00DB4988">
      <w:pPr>
        <w:rPr>
          <w:rFonts w:ascii="GHEA Grapalat" w:hAnsi="GHEA Grapalat"/>
          <w:b/>
        </w:rPr>
      </w:pPr>
    </w:p>
    <w:p w14:paraId="2DACDB3D" w14:textId="77777777" w:rsidR="00D20650" w:rsidRDefault="00D20650" w:rsidP="00DB4988">
      <w:pPr>
        <w:rPr>
          <w:ins w:id="22" w:author="Inesa Kocharyan" w:date="2021-09-01T11:45:00Z"/>
          <w:rFonts w:ascii="GHEA Grapalat" w:hAnsi="GHEA Grapalat"/>
          <w:b/>
        </w:rPr>
      </w:pPr>
    </w:p>
    <w:p w14:paraId="5B6382F5" w14:textId="77777777" w:rsidR="00D20650" w:rsidRDefault="00D20650" w:rsidP="00DB4988">
      <w:pPr>
        <w:rPr>
          <w:rFonts w:ascii="GHEA Grapalat" w:hAnsi="GHEA Grapalat"/>
          <w:b/>
        </w:rPr>
      </w:pPr>
      <w:r>
        <w:rPr>
          <w:rFonts w:ascii="GHEA Grapalat" w:hAnsi="GHEA Grapalat"/>
          <w:b/>
        </w:rPr>
        <w:br w:type="page"/>
      </w:r>
    </w:p>
    <w:p w14:paraId="13A3DC01" w14:textId="77777777" w:rsidR="00D20650" w:rsidRDefault="00D20650" w:rsidP="00DB4988">
      <w:pPr>
        <w:contextualSpacing/>
        <w:jc w:val="center"/>
        <w:rPr>
          <w:rFonts w:ascii="GHEA Grapalat" w:hAnsi="GHEA Grapalat"/>
          <w:b/>
        </w:rPr>
      </w:pPr>
    </w:p>
    <w:p w14:paraId="103BD487" w14:textId="77777777" w:rsidR="00D20650" w:rsidRPr="000306ED" w:rsidRDefault="00D20650" w:rsidP="00DB4988">
      <w:pPr>
        <w:contextualSpacing/>
        <w:jc w:val="center"/>
        <w:rPr>
          <w:rFonts w:ascii="GHEA Grapalat" w:hAnsi="GHEA Grapalat"/>
          <w:b/>
          <w:lang w:val="hy-AM"/>
        </w:rPr>
      </w:pPr>
      <w:r w:rsidRPr="000306ED">
        <w:rPr>
          <w:rFonts w:ascii="GHEA Grapalat" w:hAnsi="GHEA Grapalat"/>
          <w:b/>
        </w:rPr>
        <w:t>Порядок заполнения декларации</w:t>
      </w:r>
    </w:p>
    <w:p w14:paraId="6255016D" w14:textId="77777777" w:rsidR="00D20650" w:rsidRPr="000306ED" w:rsidRDefault="00D20650" w:rsidP="002B2DFE">
      <w:pPr>
        <w:pStyle w:val="ListParagraph"/>
        <w:numPr>
          <w:ilvl w:val="0"/>
          <w:numId w:val="2"/>
        </w:numPr>
        <w:ind w:left="0"/>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224B040" w14:textId="77777777" w:rsidR="00D20650" w:rsidRPr="000306ED" w:rsidRDefault="00D20650" w:rsidP="002B2DFE">
      <w:pPr>
        <w:pStyle w:val="ListParagraph"/>
        <w:numPr>
          <w:ilvl w:val="0"/>
          <w:numId w:val="3"/>
        </w:numPr>
        <w:ind w:left="0" w:firstLine="142"/>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48A788C" w14:textId="77777777" w:rsidR="00D20650" w:rsidRPr="000306ED" w:rsidRDefault="00D20650" w:rsidP="002B2DFE">
      <w:pPr>
        <w:pStyle w:val="ListParagraph"/>
        <w:numPr>
          <w:ilvl w:val="0"/>
          <w:numId w:val="3"/>
        </w:numPr>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F3F388C" w14:textId="77777777" w:rsidR="00D20650" w:rsidRPr="000306ED" w:rsidRDefault="00D20650" w:rsidP="002B2DFE">
      <w:pPr>
        <w:pStyle w:val="ListParagraph"/>
        <w:numPr>
          <w:ilvl w:val="0"/>
          <w:numId w:val="3"/>
        </w:numPr>
        <w:ind w:left="0" w:firstLine="0"/>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7693AB6" w14:textId="77777777" w:rsidR="00D20650" w:rsidRPr="000306ED" w:rsidRDefault="00D20650" w:rsidP="002B2DFE">
      <w:pPr>
        <w:pStyle w:val="ListParagraph"/>
        <w:numPr>
          <w:ilvl w:val="0"/>
          <w:numId w:val="2"/>
        </w:numPr>
        <w:ind w:left="142" w:hanging="284"/>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AFE2884" w14:textId="77777777" w:rsidR="00D20650" w:rsidRPr="000306ED" w:rsidRDefault="00D20650" w:rsidP="002B2DFE">
      <w:pPr>
        <w:pStyle w:val="ListParagraph"/>
        <w:numPr>
          <w:ilvl w:val="0"/>
          <w:numId w:val="4"/>
        </w:numPr>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36525F8" w14:textId="77777777" w:rsidR="00D20650" w:rsidRPr="000306ED" w:rsidRDefault="00D20650" w:rsidP="002B2DFE">
      <w:pPr>
        <w:pStyle w:val="ListParagraph"/>
        <w:numPr>
          <w:ilvl w:val="0"/>
          <w:numId w:val="4"/>
        </w:numPr>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A6E8904" w14:textId="77777777" w:rsidR="00D20650" w:rsidRPr="000306ED" w:rsidRDefault="00D20650" w:rsidP="002B2DFE">
      <w:pPr>
        <w:pStyle w:val="ListParagraph"/>
        <w:numPr>
          <w:ilvl w:val="0"/>
          <w:numId w:val="4"/>
        </w:numPr>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D8B23E9" w14:textId="77777777" w:rsidR="00D20650" w:rsidRPr="000306ED" w:rsidRDefault="00D20650" w:rsidP="002B2DFE">
      <w:pPr>
        <w:pStyle w:val="ListParagraph"/>
        <w:numPr>
          <w:ilvl w:val="0"/>
          <w:numId w:val="2"/>
        </w:numPr>
        <w:ind w:left="0"/>
        <w:jc w:val="both"/>
        <w:rPr>
          <w:rFonts w:ascii="GHEA Grapalat" w:hAnsi="GHEA Grapalat"/>
        </w:rPr>
      </w:pPr>
      <w:r w:rsidRPr="000306ED">
        <w:rPr>
          <w:rFonts w:ascii="GHEA Grapalat" w:hAnsi="GHEA Grapalat"/>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DED8A18" w14:textId="77777777" w:rsidR="00D20650" w:rsidRPr="000306ED" w:rsidRDefault="00D20650" w:rsidP="002B2DFE">
      <w:pPr>
        <w:pStyle w:val="ListParagraph"/>
        <w:numPr>
          <w:ilvl w:val="0"/>
          <w:numId w:val="5"/>
        </w:numPr>
        <w:ind w:left="0" w:hanging="426"/>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CD79C80" w14:textId="77777777" w:rsidR="00D20650" w:rsidRPr="000306ED" w:rsidRDefault="00D20650" w:rsidP="00DB4988">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69BB5FE" w14:textId="77777777" w:rsidR="00D20650" w:rsidRPr="000306ED" w:rsidRDefault="00D20650" w:rsidP="002B2DFE">
      <w:pPr>
        <w:pStyle w:val="ListParagraph"/>
        <w:numPr>
          <w:ilvl w:val="0"/>
          <w:numId w:val="2"/>
        </w:numPr>
        <w:ind w:left="0"/>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EA17C6F" w14:textId="77777777" w:rsidR="00D20650" w:rsidRPr="000306ED" w:rsidRDefault="00D20650" w:rsidP="002B2DFE">
      <w:pPr>
        <w:pStyle w:val="ListParagraph"/>
        <w:numPr>
          <w:ilvl w:val="0"/>
          <w:numId w:val="6"/>
        </w:numPr>
        <w:ind w:left="0"/>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42F79C7" w14:textId="77777777" w:rsidR="00D20650" w:rsidRPr="000306ED" w:rsidRDefault="00D20650" w:rsidP="00DB4988">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C5F9DC3" w14:textId="77777777" w:rsidR="00D20650" w:rsidRPr="000306ED" w:rsidRDefault="00D20650" w:rsidP="00DB4988">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1B340CD8" w14:textId="77777777" w:rsidR="00D20650" w:rsidRPr="000306ED" w:rsidRDefault="00D20650" w:rsidP="00DB4988">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6DD8D7D" w14:textId="77777777" w:rsidR="00D20650" w:rsidRPr="000306ED" w:rsidRDefault="00D20650" w:rsidP="00DB4988">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w:t>
      </w:r>
      <w:r w:rsidRPr="000306ED">
        <w:rPr>
          <w:rFonts w:ascii="GHEA Grapalat" w:hAnsi="GHEA Grapalat"/>
        </w:rPr>
        <w:lastRenderedPageBreak/>
        <w:t>соответствующих пунктах. В этом подразделе данные об основаниях заполняются следующими правилами:</w:t>
      </w:r>
    </w:p>
    <w:p w14:paraId="6C89D823" w14:textId="77777777" w:rsidR="00D20650" w:rsidRPr="000306ED" w:rsidRDefault="00D20650" w:rsidP="00DB4988">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F35ADD9" w14:textId="77777777" w:rsidR="00D20650" w:rsidRPr="000306ED" w:rsidRDefault="00D20650" w:rsidP="00DB4988">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495B56D7" w14:textId="77777777" w:rsidR="00D20650" w:rsidRPr="000306ED" w:rsidRDefault="00D20650" w:rsidP="00DB4988">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501F5D6E" w14:textId="77777777" w:rsidR="00D20650" w:rsidRPr="000306ED" w:rsidRDefault="00D20650" w:rsidP="00DB4988">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5E50314E"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45807033" w14:textId="77777777" w:rsidR="00D20650" w:rsidRPr="000306ED" w:rsidRDefault="00D20650" w:rsidP="00DB4988">
      <w:pPr>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B5D3FD3"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3665FAF"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971BB47"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5B2A72A0"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67C4A2E" w14:textId="77777777" w:rsidR="00D20650" w:rsidRPr="000306ED" w:rsidRDefault="00D20650" w:rsidP="00DB4988">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9368952"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6C3EFAFC" w14:textId="77777777" w:rsidR="00D20650" w:rsidRPr="000306ED" w:rsidRDefault="00D20650" w:rsidP="00DB4988">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72F7A7A" w14:textId="77777777" w:rsidR="00D20650" w:rsidRPr="000306ED" w:rsidRDefault="00D20650" w:rsidP="00DB4988">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37A6793" w14:textId="77777777" w:rsidR="00D20650" w:rsidRPr="000306ED" w:rsidRDefault="00D20650" w:rsidP="00DB4988">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9E4304C" w14:textId="77777777" w:rsidR="00D20650" w:rsidRPr="000306ED" w:rsidRDefault="00D20650" w:rsidP="00DB4988">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w:t>
      </w:r>
      <w:r w:rsidRPr="000306ED">
        <w:rPr>
          <w:rFonts w:ascii="GHEA Grapalat" w:hAnsi="GHEA Grapalat"/>
        </w:rPr>
        <w:lastRenderedPageBreak/>
        <w:t>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21D8870"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207E657" w14:textId="77777777" w:rsidR="00D20650" w:rsidRPr="000306ED" w:rsidRDefault="00D20650" w:rsidP="00DB4988">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541C4D2E" w14:textId="77777777" w:rsidR="00D20650" w:rsidRPr="000306ED" w:rsidRDefault="00D20650" w:rsidP="00DB4988">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5CC9B2AE" w14:textId="77777777" w:rsidR="00D20650" w:rsidRPr="000306ED" w:rsidRDefault="00D20650" w:rsidP="00DB4988">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40D8964D" w14:textId="77777777" w:rsidR="00D20650" w:rsidRDefault="00D20650" w:rsidP="00DB4988">
      <w:pPr>
        <w:pStyle w:val="BodyTextIndent3"/>
        <w:widowControl w:val="0"/>
        <w:spacing w:line="240" w:lineRule="auto"/>
        <w:ind w:firstLine="0"/>
        <w:rPr>
          <w:rFonts w:ascii="GHEA Grapalat" w:hAnsi="GHEA Grapalat"/>
          <w:b/>
          <w:sz w:val="24"/>
          <w:szCs w:val="24"/>
        </w:rPr>
      </w:pPr>
    </w:p>
    <w:p w14:paraId="500AE0B0"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4C5A9C2C"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4B2634D3" w14:textId="77777777" w:rsidR="00D20650" w:rsidRDefault="00D20650" w:rsidP="00DB4988">
      <w:pPr>
        <w:rPr>
          <w:rFonts w:ascii="GHEA Grapalat" w:hAnsi="GHEA Grapalat"/>
          <w:b/>
        </w:rPr>
      </w:pPr>
      <w:r>
        <w:rPr>
          <w:rFonts w:ascii="GHEA Grapalat" w:hAnsi="GHEA Grapalat"/>
          <w:b/>
        </w:rPr>
        <w:br w:type="page"/>
      </w:r>
    </w:p>
    <w:p w14:paraId="56DE6F84" w14:textId="77777777" w:rsidR="00D32CE7" w:rsidRDefault="00D32CE7" w:rsidP="00DB4988">
      <w:pPr>
        <w:pStyle w:val="BodyTextIndent3"/>
        <w:widowControl w:val="0"/>
        <w:spacing w:line="240" w:lineRule="auto"/>
        <w:ind w:firstLine="0"/>
        <w:jc w:val="right"/>
        <w:rPr>
          <w:rFonts w:ascii="GHEA Grapalat" w:hAnsi="GHEA Grapalat"/>
          <w:b/>
          <w:sz w:val="24"/>
          <w:szCs w:val="24"/>
        </w:rPr>
      </w:pPr>
    </w:p>
    <w:p w14:paraId="0A7B6D52" w14:textId="77777777" w:rsidR="00D32CE7" w:rsidRDefault="00D32CE7" w:rsidP="00DB4988">
      <w:pPr>
        <w:pStyle w:val="BodyTextIndent3"/>
        <w:widowControl w:val="0"/>
        <w:spacing w:line="240" w:lineRule="auto"/>
        <w:ind w:firstLine="0"/>
        <w:jc w:val="right"/>
        <w:rPr>
          <w:rFonts w:ascii="GHEA Grapalat" w:hAnsi="GHEA Grapalat"/>
          <w:b/>
          <w:sz w:val="24"/>
          <w:szCs w:val="24"/>
        </w:rPr>
      </w:pPr>
    </w:p>
    <w:p w14:paraId="13C571A0" w14:textId="2E68EDE6" w:rsidR="00D20650" w:rsidRPr="00DC619D" w:rsidRDefault="00D20650" w:rsidP="00DB4988">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Pr="00D3436F">
        <w:rPr>
          <w:rFonts w:ascii="GHEA Grapalat" w:hAnsi="GHEA Grapalat"/>
          <w:b/>
          <w:sz w:val="24"/>
          <w:szCs w:val="24"/>
        </w:rPr>
        <w:t>2</w:t>
      </w:r>
    </w:p>
    <w:p w14:paraId="18A4BAFA" w14:textId="644F484A" w:rsidR="00D20650" w:rsidRPr="009044F1" w:rsidRDefault="00D20650" w:rsidP="00DB4988">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BA2ADE">
        <w:rPr>
          <w:rFonts w:ascii="GHEA Grapalat" w:hAnsi="GHEA Grapalat"/>
          <w:b/>
          <w:sz w:val="24"/>
          <w:szCs w:val="24"/>
        </w:rPr>
        <w:t>EQ-BMKHTSDZB-</w:t>
      </w:r>
      <w:r w:rsidR="00E843E9">
        <w:rPr>
          <w:rFonts w:ascii="GHEA Grapalat" w:hAnsi="GHEA Grapalat"/>
          <w:b/>
          <w:sz w:val="24"/>
          <w:szCs w:val="24"/>
        </w:rPr>
        <w:t>26/25</w:t>
      </w:r>
      <w:r>
        <w:rPr>
          <w:rFonts w:ascii="GHEA Grapalat" w:hAnsi="GHEA Grapalat"/>
          <w:b/>
          <w:sz w:val="24"/>
          <w:szCs w:val="24"/>
        </w:rPr>
        <w:t>"</w:t>
      </w:r>
      <w:r>
        <w:rPr>
          <w:rStyle w:val="FootnoteReference"/>
          <w:rFonts w:ascii="GHEA Grapalat" w:hAnsi="GHEA Grapalat"/>
          <w:b/>
          <w:sz w:val="24"/>
          <w:szCs w:val="24"/>
        </w:rPr>
        <w:footnoteReference w:customMarkFollows="1" w:id="14"/>
        <w:t>*</w:t>
      </w:r>
    </w:p>
    <w:p w14:paraId="02A5D6F9" w14:textId="77777777" w:rsidR="00D20650" w:rsidRPr="009044F1" w:rsidRDefault="00D20650" w:rsidP="00DB4988">
      <w:pPr>
        <w:widowControl w:val="0"/>
        <w:ind w:firstLine="567"/>
        <w:jc w:val="center"/>
        <w:rPr>
          <w:rFonts w:ascii="GHEA Grapalat" w:hAnsi="GHEA Grapalat"/>
        </w:rPr>
      </w:pPr>
    </w:p>
    <w:p w14:paraId="2F34D33E" w14:textId="77777777" w:rsidR="00D20650" w:rsidRPr="009044F1" w:rsidRDefault="00D20650" w:rsidP="00DB4988">
      <w:pPr>
        <w:widowControl w:val="0"/>
        <w:ind w:left="-66"/>
        <w:jc w:val="center"/>
        <w:rPr>
          <w:rFonts w:ascii="GHEA Grapalat" w:hAnsi="GHEA Grapalat"/>
          <w:b/>
        </w:rPr>
      </w:pPr>
      <w:r w:rsidRPr="009044F1">
        <w:rPr>
          <w:rFonts w:ascii="GHEA Grapalat" w:hAnsi="GHEA Grapalat"/>
          <w:b/>
        </w:rPr>
        <w:t>ЦЕНОВОЕ ПРЕДЛОЖЕНИЕ</w:t>
      </w:r>
    </w:p>
    <w:p w14:paraId="1898C1A0" w14:textId="77777777" w:rsidR="00D20650" w:rsidRPr="009044F1" w:rsidRDefault="00D20650" w:rsidP="00DB4988">
      <w:pPr>
        <w:widowControl w:val="0"/>
        <w:ind w:firstLine="567"/>
        <w:jc w:val="center"/>
        <w:rPr>
          <w:rFonts w:ascii="GHEA Grapalat" w:hAnsi="GHEA Grapalat"/>
        </w:rPr>
      </w:pPr>
    </w:p>
    <w:p w14:paraId="3748E846" w14:textId="07E44934" w:rsidR="00D20650" w:rsidRPr="000F6C24" w:rsidRDefault="00D20650" w:rsidP="00DB4988">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BA2ADE">
        <w:rPr>
          <w:rFonts w:ascii="GHEA Grapalat" w:hAnsi="GHEA Grapalat"/>
          <w:spacing w:val="-6"/>
        </w:rPr>
        <w:t>EQ-BMKHTSDZB-</w:t>
      </w:r>
      <w:r w:rsidR="00E843E9">
        <w:rPr>
          <w:rFonts w:ascii="GHEA Grapalat" w:hAnsi="GHEA Grapalat"/>
          <w:spacing w:val="-6"/>
        </w:rPr>
        <w:t>26/25</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03039468" w14:textId="77777777" w:rsidR="00D20650" w:rsidRPr="008842CE" w:rsidRDefault="00D20650" w:rsidP="00DB4988">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3B611E7E" w14:textId="77777777" w:rsidR="00D20650" w:rsidRPr="009044F1" w:rsidRDefault="00D20650" w:rsidP="00DB4988">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7DB90E9" w14:textId="77777777" w:rsidR="00D20650" w:rsidRPr="009044F1" w:rsidRDefault="00D20650" w:rsidP="00DB4988">
      <w:pPr>
        <w:widowControl w:val="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5D52E98C" w14:textId="77777777" w:rsidR="00D20650" w:rsidRPr="009044F1" w:rsidRDefault="00D20650" w:rsidP="00DB4988">
      <w:pPr>
        <w:widowControl w:val="0"/>
        <w:jc w:val="right"/>
        <w:rPr>
          <w:rFonts w:ascii="GHEA Grapalat" w:hAnsi="GHEA Grapalat"/>
        </w:rPr>
      </w:pPr>
      <w:r w:rsidRPr="009044F1">
        <w:rPr>
          <w:rFonts w:ascii="GHEA Grapalat" w:hAnsi="GHEA Grapalat"/>
        </w:rPr>
        <w:t>драмов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030"/>
        <w:gridCol w:w="1559"/>
        <w:gridCol w:w="1372"/>
        <w:gridCol w:w="1649"/>
      </w:tblGrid>
      <w:tr w:rsidR="00D20650" w:rsidRPr="005744FC" w14:paraId="2B3448D0" w14:textId="77777777" w:rsidTr="00AF047F">
        <w:trPr>
          <w:trHeight w:val="916"/>
          <w:jc w:val="center"/>
        </w:trPr>
        <w:tc>
          <w:tcPr>
            <w:tcW w:w="1084" w:type="dxa"/>
            <w:tcBorders>
              <w:top w:val="single" w:sz="4" w:space="0" w:color="auto"/>
              <w:left w:val="single" w:sz="4" w:space="0" w:color="auto"/>
              <w:right w:val="single" w:sz="4" w:space="0" w:color="auto"/>
            </w:tcBorders>
            <w:vAlign w:val="center"/>
          </w:tcPr>
          <w:p w14:paraId="50D694D2" w14:textId="77777777" w:rsidR="00D20650" w:rsidRPr="005744FC" w:rsidRDefault="00D20650" w:rsidP="00DB498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030" w:type="dxa"/>
            <w:tcBorders>
              <w:top w:val="single" w:sz="4" w:space="0" w:color="auto"/>
              <w:left w:val="single" w:sz="4" w:space="0" w:color="auto"/>
              <w:right w:val="single" w:sz="4" w:space="0" w:color="auto"/>
            </w:tcBorders>
            <w:vAlign w:val="center"/>
          </w:tcPr>
          <w:p w14:paraId="53182AE2" w14:textId="77777777" w:rsidR="00D20650" w:rsidRPr="00423B3F"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559" w:type="dxa"/>
            <w:tcBorders>
              <w:top w:val="single" w:sz="4" w:space="0" w:color="auto"/>
              <w:left w:val="single" w:sz="4" w:space="0" w:color="auto"/>
              <w:right w:val="single" w:sz="4" w:space="0" w:color="auto"/>
            </w:tcBorders>
            <w:vAlign w:val="center"/>
          </w:tcPr>
          <w:p w14:paraId="6131FDD6" w14:textId="77777777" w:rsidR="00D20650" w:rsidRPr="00503411" w:rsidRDefault="00D20650" w:rsidP="00DB498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5E3DD7F" w14:textId="77777777" w:rsidR="00D20650" w:rsidRPr="005744FC" w:rsidRDefault="00D20650" w:rsidP="00DB498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372" w:type="dxa"/>
            <w:tcBorders>
              <w:top w:val="single" w:sz="4" w:space="0" w:color="auto"/>
              <w:left w:val="single" w:sz="4" w:space="0" w:color="auto"/>
              <w:right w:val="single" w:sz="4" w:space="0" w:color="auto"/>
            </w:tcBorders>
            <w:vAlign w:val="center"/>
          </w:tcPr>
          <w:p w14:paraId="21B53A6A" w14:textId="77777777" w:rsidR="00D20650" w:rsidRDefault="00D20650" w:rsidP="00DB498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p>
          <w:p w14:paraId="408EAFDA" w14:textId="77777777" w:rsidR="00D20650" w:rsidRPr="005744FC"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3CFD12A4" w14:textId="77777777" w:rsidR="00D20650" w:rsidRPr="005744FC"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3C0EC40" w14:textId="77777777" w:rsidR="00D20650" w:rsidRPr="005744FC"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D20650" w:rsidRPr="005744FC" w14:paraId="6D81B882" w14:textId="77777777" w:rsidTr="00AF047F">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0FDA2D2E" w14:textId="77777777" w:rsidR="00D20650" w:rsidRPr="005744FC" w:rsidRDefault="00D20650" w:rsidP="00DB4988">
            <w:pPr>
              <w:widowControl w:val="0"/>
              <w:jc w:val="center"/>
              <w:rPr>
                <w:rFonts w:ascii="GHEA Grapalat" w:hAnsi="GHEA Grapalat"/>
                <w:b/>
                <w:i/>
                <w:sz w:val="20"/>
                <w:szCs w:val="20"/>
              </w:rPr>
            </w:pPr>
            <w:r w:rsidRPr="005744FC">
              <w:rPr>
                <w:rFonts w:ascii="GHEA Grapalat" w:hAnsi="GHEA Grapalat"/>
                <w:b/>
                <w:i/>
                <w:sz w:val="20"/>
                <w:szCs w:val="20"/>
              </w:rPr>
              <w:t>1</w:t>
            </w:r>
          </w:p>
        </w:tc>
        <w:tc>
          <w:tcPr>
            <w:tcW w:w="2030" w:type="dxa"/>
            <w:tcBorders>
              <w:top w:val="single" w:sz="4" w:space="0" w:color="auto"/>
              <w:left w:val="single" w:sz="4" w:space="0" w:color="auto"/>
              <w:bottom w:val="single" w:sz="4" w:space="0" w:color="auto"/>
              <w:right w:val="single" w:sz="4" w:space="0" w:color="auto"/>
            </w:tcBorders>
            <w:shd w:val="clear" w:color="auto" w:fill="99CCFF"/>
          </w:tcPr>
          <w:p w14:paraId="4003FA7A" w14:textId="77777777" w:rsidR="00D20650" w:rsidRPr="005744FC" w:rsidRDefault="00D20650" w:rsidP="00DB4988">
            <w:pPr>
              <w:widowControl w:val="0"/>
              <w:jc w:val="center"/>
              <w:rPr>
                <w:rFonts w:ascii="GHEA Grapalat" w:hAnsi="GHEA Grapalat"/>
                <w:b/>
                <w:i/>
                <w:sz w:val="20"/>
                <w:szCs w:val="20"/>
              </w:rPr>
            </w:pPr>
            <w:r w:rsidRPr="005744FC">
              <w:rPr>
                <w:rFonts w:ascii="GHEA Grapalat" w:hAnsi="GHEA Grapalat"/>
                <w:b/>
                <w:i/>
                <w:sz w:val="20"/>
                <w:szCs w:val="20"/>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3AD0012" w14:textId="77777777" w:rsidR="00D20650" w:rsidRPr="005744FC" w:rsidRDefault="00D20650" w:rsidP="00DB4988">
            <w:pPr>
              <w:widowControl w:val="0"/>
              <w:jc w:val="center"/>
              <w:rPr>
                <w:rFonts w:ascii="GHEA Grapalat" w:hAnsi="GHEA Grapalat"/>
                <w:i/>
                <w:sz w:val="20"/>
                <w:szCs w:val="20"/>
              </w:rPr>
            </w:pPr>
            <w:r w:rsidRPr="005744FC">
              <w:rPr>
                <w:rFonts w:ascii="GHEA Grapalat" w:hAnsi="GHEA Grapalat"/>
                <w:b/>
                <w:i/>
                <w:sz w:val="20"/>
                <w:szCs w:val="20"/>
              </w:rPr>
              <w:t>3</w:t>
            </w:r>
          </w:p>
        </w:tc>
        <w:tc>
          <w:tcPr>
            <w:tcW w:w="1372" w:type="dxa"/>
            <w:tcBorders>
              <w:top w:val="single" w:sz="4" w:space="0" w:color="auto"/>
              <w:left w:val="single" w:sz="4" w:space="0" w:color="auto"/>
              <w:bottom w:val="single" w:sz="4" w:space="0" w:color="auto"/>
              <w:right w:val="single" w:sz="4" w:space="0" w:color="auto"/>
            </w:tcBorders>
            <w:shd w:val="clear" w:color="auto" w:fill="99CCFF"/>
          </w:tcPr>
          <w:p w14:paraId="4EE8A601" w14:textId="77777777" w:rsidR="00D20650" w:rsidRPr="009754BB" w:rsidRDefault="00D20650" w:rsidP="00DB498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4E354AC1" w14:textId="77777777" w:rsidR="00D20650" w:rsidRPr="005744FC" w:rsidRDefault="00D20650" w:rsidP="00DB4988">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D20650" w:rsidRPr="005744FC" w14:paraId="2F444873" w14:textId="77777777" w:rsidTr="00AF047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49050BC" w14:textId="77777777" w:rsidR="00D20650" w:rsidRPr="005744FC"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1</w:t>
            </w:r>
          </w:p>
        </w:tc>
        <w:tc>
          <w:tcPr>
            <w:tcW w:w="2030" w:type="dxa"/>
            <w:tcBorders>
              <w:top w:val="single" w:sz="4" w:space="0" w:color="auto"/>
              <w:left w:val="single" w:sz="4" w:space="0" w:color="auto"/>
              <w:bottom w:val="single" w:sz="4" w:space="0" w:color="auto"/>
              <w:right w:val="single" w:sz="4" w:space="0" w:color="auto"/>
            </w:tcBorders>
            <w:vAlign w:val="center"/>
          </w:tcPr>
          <w:p w14:paraId="4F75F95D" w14:textId="1972AAC6" w:rsidR="00D20650" w:rsidRPr="00D32CE7" w:rsidRDefault="00D32CE7" w:rsidP="00DB4988">
            <w:pPr>
              <w:widowControl w:val="0"/>
              <w:rPr>
                <w:rFonts w:ascii="GHEA Grapalat" w:hAnsi="GHEA Grapalat"/>
                <w:bCs/>
                <w:sz w:val="16"/>
                <w:szCs w:val="16"/>
              </w:rPr>
            </w:pPr>
            <w:r w:rsidRPr="00D32CE7">
              <w:rPr>
                <w:rFonts w:ascii="GHEA Grapalat" w:hAnsi="GHEA Grapalat"/>
                <w:bCs/>
                <w:sz w:val="16"/>
                <w:szCs w:val="16"/>
                <w:lang w:val="hy-AM"/>
              </w:rPr>
              <w:t>приобретени</w:t>
            </w:r>
            <w:r w:rsidRPr="00D32CE7">
              <w:rPr>
                <w:rFonts w:ascii="GHEA Grapalat" w:hAnsi="GHEA Grapalat"/>
                <w:bCs/>
                <w:sz w:val="16"/>
                <w:szCs w:val="16"/>
              </w:rPr>
              <w:t>ю</w:t>
            </w:r>
            <w:r w:rsidRPr="00D32CE7">
              <w:rPr>
                <w:rFonts w:ascii="GHEA Grapalat" w:hAnsi="GHEA Grapalat"/>
                <w:bCs/>
                <w:sz w:val="16"/>
                <w:szCs w:val="16"/>
                <w:lang w:val="hy-AM"/>
              </w:rPr>
              <w:t xml:space="preserve"> </w:t>
            </w:r>
            <w:r w:rsidRPr="00D32CE7">
              <w:rPr>
                <w:rFonts w:ascii="GHEA Grapalat" w:hAnsi="GHEA Grapalat"/>
                <w:bCs/>
                <w:sz w:val="16"/>
                <w:szCs w:val="16"/>
              </w:rPr>
              <w:t>консультационных услуг по разработке концептуального проекта и градостроительного плана новой наземной станции (условное название «Сурмалу») на участке между станциями «Зоравар Андраник» и «Сасунци Давид» Ереванского метрополитена</w:t>
            </w:r>
          </w:p>
        </w:tc>
        <w:tc>
          <w:tcPr>
            <w:tcW w:w="1559" w:type="dxa"/>
            <w:tcBorders>
              <w:top w:val="single" w:sz="4" w:space="0" w:color="auto"/>
              <w:left w:val="single" w:sz="4" w:space="0" w:color="auto"/>
              <w:bottom w:val="single" w:sz="4" w:space="0" w:color="auto"/>
              <w:right w:val="single" w:sz="4" w:space="0" w:color="auto"/>
            </w:tcBorders>
          </w:tcPr>
          <w:p w14:paraId="7BEC400B" w14:textId="77777777" w:rsidR="00D20650" w:rsidRPr="005744FC" w:rsidRDefault="00D20650" w:rsidP="00DB4988">
            <w:pPr>
              <w:widowControl w:val="0"/>
              <w:jc w:val="center"/>
              <w:rPr>
                <w:rFonts w:ascii="GHEA Grapalat" w:hAnsi="GHEA Grapalat"/>
                <w:sz w:val="20"/>
                <w:szCs w:val="20"/>
              </w:rPr>
            </w:pPr>
          </w:p>
        </w:tc>
        <w:tc>
          <w:tcPr>
            <w:tcW w:w="1372" w:type="dxa"/>
            <w:tcBorders>
              <w:top w:val="single" w:sz="4" w:space="0" w:color="auto"/>
              <w:left w:val="single" w:sz="4" w:space="0" w:color="auto"/>
              <w:bottom w:val="single" w:sz="4" w:space="0" w:color="auto"/>
              <w:right w:val="single" w:sz="4" w:space="0" w:color="auto"/>
            </w:tcBorders>
          </w:tcPr>
          <w:p w14:paraId="3161EF57" w14:textId="77777777" w:rsidR="00D20650" w:rsidRPr="005744FC" w:rsidRDefault="00D20650" w:rsidP="00DB498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1527B480" w14:textId="77777777" w:rsidR="00D20650" w:rsidRPr="005744FC" w:rsidRDefault="00D20650" w:rsidP="00DB4988">
            <w:pPr>
              <w:widowControl w:val="0"/>
              <w:jc w:val="center"/>
              <w:rPr>
                <w:rFonts w:ascii="GHEA Grapalat" w:hAnsi="GHEA Grapalat"/>
                <w:sz w:val="20"/>
                <w:szCs w:val="20"/>
              </w:rPr>
            </w:pPr>
          </w:p>
        </w:tc>
      </w:tr>
    </w:tbl>
    <w:p w14:paraId="55F89500" w14:textId="77777777" w:rsidR="00D20650" w:rsidRPr="00DD2B43" w:rsidRDefault="00D20650" w:rsidP="00DB498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C790C26" w14:textId="77777777" w:rsidR="00D20650" w:rsidRPr="00567D3B" w:rsidRDefault="00D20650" w:rsidP="00DB4988">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0AD3DDE8" w14:textId="77777777" w:rsidR="00D20650" w:rsidRPr="00D3436F" w:rsidRDefault="00D20650" w:rsidP="00DB4988">
      <w:pPr>
        <w:widowControl w:val="0"/>
        <w:jc w:val="both"/>
        <w:rPr>
          <w:rFonts w:ascii="GHEA Grapalat" w:hAnsi="GHEA Grapalat"/>
          <w:lang w:val="es-ES"/>
        </w:rPr>
      </w:pPr>
    </w:p>
    <w:p w14:paraId="7CF4C76C" w14:textId="77777777" w:rsidR="00D20650" w:rsidRPr="000F6C24" w:rsidRDefault="00D20650" w:rsidP="00DB4988">
      <w:pPr>
        <w:widowControl w:val="0"/>
        <w:jc w:val="right"/>
        <w:rPr>
          <w:rFonts w:ascii="GHEA Grapalat" w:hAnsi="GHEA Grapalat"/>
        </w:rPr>
      </w:pPr>
      <w:r w:rsidRPr="009044F1">
        <w:rPr>
          <w:rFonts w:ascii="GHEA Grapalat" w:hAnsi="GHEA Grapalat"/>
        </w:rPr>
        <w:t>М. П.</w:t>
      </w:r>
    </w:p>
    <w:p w14:paraId="559378A3" w14:textId="77777777" w:rsidR="00D20650" w:rsidRDefault="00D20650" w:rsidP="00DB4988">
      <w:pPr>
        <w:rPr>
          <w:rFonts w:ascii="GHEA Grapalat" w:hAnsi="GHEA Grapalat"/>
          <w:b/>
        </w:rPr>
      </w:pPr>
      <w:r>
        <w:rPr>
          <w:rFonts w:ascii="GHEA Grapalat" w:hAnsi="GHEA Grapalat"/>
          <w:b/>
        </w:rPr>
        <w:br w:type="page"/>
      </w:r>
    </w:p>
    <w:p w14:paraId="1587EF8A" w14:textId="77777777" w:rsidR="00D20650" w:rsidRPr="00B138F3" w:rsidRDefault="00D20650" w:rsidP="00DB4988">
      <w:pPr>
        <w:widowControl w:val="0"/>
        <w:ind w:firstLine="567"/>
        <w:jc w:val="right"/>
        <w:rPr>
          <w:rFonts w:ascii="GHEA Grapalat" w:hAnsi="GHEA Grapalat" w:cs="Arial"/>
          <w:b/>
        </w:rPr>
      </w:pPr>
      <w:r w:rsidRPr="00B138F3">
        <w:rPr>
          <w:rFonts w:ascii="GHEA Grapalat" w:hAnsi="GHEA Grapalat"/>
          <w:b/>
        </w:rPr>
        <w:lastRenderedPageBreak/>
        <w:t>Приложение № 3</w:t>
      </w:r>
    </w:p>
    <w:p w14:paraId="1AFD514F" w14:textId="2FD5F9A6" w:rsidR="00D20650" w:rsidRPr="00B138F3" w:rsidRDefault="00D20650" w:rsidP="00DB4988">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BA2ADE">
        <w:rPr>
          <w:rFonts w:ascii="GHEA Grapalat" w:hAnsi="GHEA Grapalat"/>
          <w:b/>
          <w:sz w:val="24"/>
          <w:szCs w:val="24"/>
        </w:rPr>
        <w:t>EQ-BMKHTSDZB-</w:t>
      </w:r>
      <w:r w:rsidR="00E843E9">
        <w:rPr>
          <w:rFonts w:ascii="GHEA Grapalat" w:hAnsi="GHEA Grapalat"/>
          <w:b/>
          <w:sz w:val="24"/>
          <w:szCs w:val="24"/>
        </w:rPr>
        <w:t>26/25</w:t>
      </w:r>
      <w:r w:rsidRPr="00B138F3">
        <w:rPr>
          <w:rFonts w:ascii="GHEA Grapalat" w:hAnsi="GHEA Grapalat"/>
          <w:b/>
          <w:sz w:val="24"/>
          <w:szCs w:val="24"/>
        </w:rPr>
        <w:t>"</w:t>
      </w:r>
      <w:r w:rsidRPr="00452FD4">
        <w:rPr>
          <w:rStyle w:val="FootnoteReference"/>
          <w:rFonts w:ascii="GHEA Grapalat" w:hAnsi="GHEA Grapalat"/>
          <w:b/>
          <w:sz w:val="32"/>
          <w:szCs w:val="32"/>
        </w:rPr>
        <w:footnoteReference w:customMarkFollows="1" w:id="16"/>
        <w:t>*</w:t>
      </w:r>
    </w:p>
    <w:p w14:paraId="032504D1" w14:textId="77777777" w:rsidR="00D20650" w:rsidRPr="00B138F3" w:rsidRDefault="00D20650" w:rsidP="00DB4988">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3E36737C" w14:textId="77777777" w:rsidR="00D20650" w:rsidRPr="00B138F3" w:rsidRDefault="00D20650" w:rsidP="00DB4988">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9F9204F" w14:textId="77777777" w:rsidR="00D20650" w:rsidRPr="00B138F3" w:rsidRDefault="00D20650" w:rsidP="00DB4988">
      <w:pPr>
        <w:widowControl w:val="0"/>
        <w:ind w:left="567" w:right="565"/>
        <w:jc w:val="center"/>
        <w:rPr>
          <w:rFonts w:ascii="GHEA Grapalat" w:hAnsi="GHEA Grapalat"/>
          <w:b/>
        </w:rPr>
      </w:pPr>
    </w:p>
    <w:p w14:paraId="75595362" w14:textId="77777777" w:rsidR="00D20650" w:rsidRPr="00B138F3" w:rsidRDefault="00D20650" w:rsidP="00DB4988">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1. Настоящая гарантия</w:t>
      </w:r>
      <w:r>
        <w:rPr>
          <w:rFonts w:ascii="GHEA Grapalat" w:eastAsiaTheme="minorHAnsi" w:hAnsi="GHEA Grapalat" w:cstheme="minorBidi"/>
        </w:rPr>
        <w:t>,</w:t>
      </w:r>
      <w:r w:rsidRPr="0015000D">
        <w:rPr>
          <w:rFonts w:ascii="GHEA Grapalat" w:eastAsiaTheme="minorHAnsi" w:hAnsi="GHEA Grapalat" w:cstheme="minorBidi"/>
        </w:rPr>
        <w:t xml:space="preserve"> </w:t>
      </w:r>
      <w:r>
        <w:rPr>
          <w:rFonts w:ascii="GHEA Grapalat" w:eastAsiaTheme="minorHAnsi" w:hAnsi="GHEA Grapalat" w:cstheme="minorBidi"/>
        </w:rPr>
        <w:t xml:space="preserve">а также </w:t>
      </w:r>
      <w:r w:rsidRPr="00012732">
        <w:rPr>
          <w:rFonts w:ascii="GHEA Grapalat" w:eastAsiaTheme="minorHAnsi" w:hAnsi="GHEA Grapalat" w:cstheme="minorBidi"/>
        </w:rPr>
        <w:t xml:space="preserve">воспроизведенный (отсканированный) с оригинала </w:t>
      </w:r>
      <w:r>
        <w:rPr>
          <w:rFonts w:ascii="GHEA Grapalat" w:eastAsiaTheme="minorHAnsi" w:hAnsi="GHEA Grapalat" w:cstheme="minorBidi"/>
        </w:rPr>
        <w:t>настоящей гарантии</w:t>
      </w:r>
      <w:r w:rsidRPr="00B138F3">
        <w:rPr>
          <w:rFonts w:ascii="GHEA Grapalat" w:eastAsiaTheme="minorHAnsi" w:hAnsi="GHEA Grapalat" w:cstheme="minorBidi"/>
        </w:rPr>
        <w:t xml:space="preserve"> </w:t>
      </w:r>
      <w:r>
        <w:rPr>
          <w:rFonts w:ascii="GHEA Grapalat" w:eastAsiaTheme="minorHAnsi" w:hAnsi="GHEA Grapalat" w:cstheme="minorBidi"/>
        </w:rPr>
        <w:t xml:space="preserve">вариант </w:t>
      </w:r>
      <w:r w:rsidRPr="00B138F3">
        <w:rPr>
          <w:rFonts w:ascii="GHEA Grapalat" w:eastAsiaTheme="minorHAnsi" w:hAnsi="GHEA Grapalat" w:cstheme="minorBidi"/>
        </w:rPr>
        <w:t xml:space="preserve">(далее-гарантия)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Pr>
          <w:rFonts w:ascii="GHEA Grapalat" w:eastAsiaTheme="minorHAnsi" w:hAnsi="GHEA Grapalat" w:cstheme="minorBidi"/>
          <w:sz w:val="18"/>
          <w:szCs w:val="18"/>
        </w:rPr>
        <w:t>-------------------------------------------------------------------------------------------------------------------------------------</w:t>
      </w:r>
      <w:r w:rsidRPr="00B138F3">
        <w:rPr>
          <w:rFonts w:ascii="GHEA Grapalat" w:eastAsiaTheme="minorHAnsi" w:hAnsi="GHEA Grapalat" w:cstheme="minorBidi"/>
          <w:bCs/>
        </w:rPr>
        <w:t xml:space="preserve"> организованной</w:t>
      </w:r>
    </w:p>
    <w:p w14:paraId="7EE0CAE3" w14:textId="77777777" w:rsidR="00D20650" w:rsidRPr="00B138F3" w:rsidRDefault="00D20650" w:rsidP="00DB4988">
      <w:pPr>
        <w:pStyle w:val="NormalWeb"/>
        <w:shd w:val="clear" w:color="auto" w:fill="FFFFFF"/>
        <w:spacing w:before="0" w:beforeAutospacing="0" w:after="0" w:afterAutospacing="0"/>
        <w:contextualSpacing/>
        <w:jc w:val="center"/>
        <w:rPr>
          <w:rFonts w:ascii="GHEA Grapalat" w:eastAsiaTheme="minorHAnsi" w:hAnsi="GHEA Grapalat" w:cstheme="minorBidi"/>
        </w:rPr>
      </w:pPr>
      <w:r w:rsidRPr="00B138F3">
        <w:rPr>
          <w:rFonts w:ascii="GHEA Grapalat" w:eastAsiaTheme="minorHAnsi" w:hAnsi="GHEA Grapalat" w:cstheme="minorBidi"/>
          <w:sz w:val="16"/>
          <w:szCs w:val="16"/>
        </w:rPr>
        <w:t>код процедуры</w:t>
      </w:r>
    </w:p>
    <w:p w14:paraId="10D46313" w14:textId="77777777" w:rsidR="00D20650" w:rsidRPr="00B138F3" w:rsidRDefault="00D20650" w:rsidP="00DB4988">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3EE98613" w14:textId="77777777" w:rsidR="00D20650" w:rsidRPr="00B138F3" w:rsidRDefault="00D20650" w:rsidP="00DB4988">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наименование участника</w:t>
      </w:r>
    </w:p>
    <w:p w14:paraId="1FC96D42"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D71351A"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4B0EDBCB" w14:textId="77777777" w:rsidR="00D20650" w:rsidRPr="00B138F3" w:rsidRDefault="00D20650" w:rsidP="00DB4988">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1412E12D"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553A70"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67AFB247"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5A573498"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5E898D26" w14:textId="4CE3C3BA"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2846CA" w:rsidRPr="002846CA">
        <w:rPr>
          <w:rFonts w:ascii="GHEA Grapalat" w:eastAsiaTheme="minorHAnsi" w:hAnsi="GHEA Grapalat" w:cstheme="minorBidi"/>
        </w:rPr>
        <w:t xml:space="preserve"> </w:t>
      </w:r>
      <w:r w:rsidR="002846CA" w:rsidRPr="002846CA">
        <w:rPr>
          <w:rFonts w:ascii="GHEA Grapalat" w:eastAsiaTheme="minorHAnsi" w:hAnsi="GHEA Grapalat" w:cstheme="minorBidi"/>
          <w:u w:val="single"/>
        </w:rPr>
        <w:t>900015211429</w:t>
      </w:r>
      <w:r w:rsidRPr="00B138F3">
        <w:rPr>
          <w:rFonts w:ascii="GHEA Grapalat" w:eastAsiaTheme="minorHAnsi" w:hAnsi="GHEA Grapalat" w:cstheme="minorBidi"/>
        </w:rPr>
        <w:t xml:space="preserve"> бенефициара.</w:t>
      </w:r>
    </w:p>
    <w:p w14:paraId="625F62CA"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005DD4CD" w14:textId="77777777" w:rsidR="00D20650" w:rsidRPr="00B138F3" w:rsidRDefault="00D20650" w:rsidP="00DB498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AB961CA"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4E94765" w14:textId="0115EDDE" w:rsidR="00D20650" w:rsidRPr="007C2C8F" w:rsidRDefault="00D20650" w:rsidP="00DB498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7C2C8F">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w:t>
      </w:r>
      <w:r w:rsidRPr="007C2C8F">
        <w:rPr>
          <w:rFonts w:ascii="GHEA Grapalat" w:eastAsiaTheme="minorHAnsi" w:hAnsi="GHEA Grapalat" w:cstheme="minorBidi"/>
        </w:rPr>
        <w:t xml:space="preserve"> </w:t>
      </w:r>
      <w:r w:rsidR="00E85CB8" w:rsidRPr="00E85CB8">
        <w:rPr>
          <w:rFonts w:ascii="GHEA Grapalat" w:eastAsiaTheme="minorHAnsi" w:hAnsi="GHEA Grapalat" w:cstheme="minorBidi"/>
          <w:b/>
          <w:bCs/>
          <w:lang w:val="hy-AM"/>
        </w:rPr>
        <w:t xml:space="preserve">120 </w:t>
      </w:r>
      <w:r w:rsidR="00E85CB8" w:rsidRPr="00E85CB8">
        <w:rPr>
          <w:rFonts w:ascii="GHEA Grapalat" w:eastAsiaTheme="minorHAnsi" w:hAnsi="GHEA Grapalat" w:cstheme="minorBidi"/>
          <w:b/>
          <w:bCs/>
        </w:rPr>
        <w:t>сто двадцать</w:t>
      </w:r>
      <w:r w:rsidRPr="001F7DB6">
        <w:rPr>
          <w:rFonts w:ascii="GHEA Grapalat" w:eastAsiaTheme="minorHAnsi" w:hAnsi="GHEA Grapalat" w:cstheme="minorBidi"/>
          <w:b/>
          <w:bCs/>
        </w:rPr>
        <w:t xml:space="preserve"> рабочих дней</w:t>
      </w:r>
      <w:r w:rsidRPr="00A75ACE">
        <w:rPr>
          <w:rFonts w:ascii="GHEA Grapalat" w:eastAsiaTheme="minorHAnsi" w:hAnsi="GHEA Grapalat" w:cstheme="minorBidi"/>
        </w:rPr>
        <w:t xml:space="preserve">** </w:t>
      </w:r>
      <w:r w:rsidRPr="007C2C8F">
        <w:rPr>
          <w:rFonts w:ascii="GHEA Grapalat" w:eastAsiaTheme="minorHAnsi" w:hAnsi="GHEA Grapalat" w:cstheme="minorBidi"/>
        </w:rPr>
        <w:t xml:space="preserve">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7C2C8F">
        <w:rPr>
          <w:rFonts w:ascii="GHEA Grapalat" w:eastAsiaTheme="minorHAnsi" w:hAnsi="GHEA Grapalat" w:cstheme="minorBidi"/>
        </w:rPr>
        <w:t>подачи принципалом заяв</w:t>
      </w:r>
      <w:r>
        <w:rPr>
          <w:rFonts w:ascii="GHEA Grapalat" w:eastAsiaTheme="minorHAnsi" w:hAnsi="GHEA Grapalat" w:cstheme="minorBidi"/>
        </w:rPr>
        <w:t>о</w:t>
      </w:r>
      <w:r w:rsidRPr="007C2C8F">
        <w:rPr>
          <w:rFonts w:ascii="GHEA Grapalat" w:eastAsiaTheme="minorHAnsi" w:hAnsi="GHEA Grapalat" w:cstheme="minorBidi"/>
        </w:rPr>
        <w:t xml:space="preserve">к на участие в организованной бенефициаром процедуре закупок под кодом   ________________________________.    </w:t>
      </w:r>
    </w:p>
    <w:p w14:paraId="2464BAB8" w14:textId="77777777" w:rsidR="00D20650" w:rsidRPr="007C2C8F" w:rsidRDefault="00D20650" w:rsidP="00DB498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7C2C8F">
        <w:rPr>
          <w:rFonts w:eastAsiaTheme="minorHAnsi" w:cstheme="minorBidi"/>
        </w:rPr>
        <w:t xml:space="preserve">                  </w:t>
      </w:r>
      <w:r w:rsidRPr="007C2C8F">
        <w:rPr>
          <w:rFonts w:ascii="GHEA Grapalat" w:eastAsiaTheme="minorHAnsi" w:hAnsi="GHEA Grapalat" w:cstheme="minorBidi"/>
          <w:sz w:val="18"/>
          <w:szCs w:val="18"/>
        </w:rPr>
        <w:t>код процедуры</w:t>
      </w:r>
    </w:p>
    <w:p w14:paraId="475BF431" w14:textId="77777777" w:rsidR="00D20650" w:rsidRDefault="00D20650" w:rsidP="00DB4988">
      <w:pPr>
        <w:pStyle w:val="NormalWeb"/>
        <w:shd w:val="clear" w:color="auto" w:fill="FFFFFF"/>
        <w:spacing w:before="0" w:beforeAutospacing="0" w:after="0" w:afterAutospacing="0"/>
        <w:ind w:firstLine="375"/>
        <w:jc w:val="both"/>
        <w:rPr>
          <w:ins w:id="23" w:author="Inesa Kocharyan" w:date="2023-07-07T09:49:00Z"/>
          <w:rFonts w:ascii="GHEA Grapalat" w:eastAsiaTheme="minorHAnsi" w:hAnsi="GHEA Grapalat" w:cstheme="minorBidi"/>
        </w:rPr>
      </w:pPr>
      <w:r w:rsidRPr="00C02445">
        <w:rPr>
          <w:rFonts w:ascii="GHEA Grapalat" w:eastAsiaTheme="minorHAnsi" w:hAnsi="GHEA Grapalat" w:cstheme="minorBidi"/>
        </w:rPr>
        <w:t>Информацию о факте предоставления настоящей гарантии</w:t>
      </w:r>
      <w:r>
        <w:rPr>
          <w:rFonts w:ascii="GHEA Grapalat" w:eastAsiaTheme="minorHAnsi" w:hAnsi="GHEA Grapalat" w:cstheme="minorBidi"/>
        </w:rPr>
        <w:t xml:space="preserve"> -</w:t>
      </w:r>
      <w:r w:rsidRPr="00B8432E">
        <w:t xml:space="preserve"> </w:t>
      </w:r>
      <w:r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Pr>
          <w:rFonts w:ascii="GHEA Grapalat" w:eastAsiaTheme="minorHAnsi" w:hAnsi="GHEA Grapalat" w:cstheme="minorBidi"/>
        </w:rPr>
        <w:t>,</w:t>
      </w:r>
      <w:r w:rsidRPr="00C02445">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p>
    <w:p w14:paraId="2DB3E35A" w14:textId="6BFBA2CE" w:rsidR="00D20650" w:rsidRPr="00CD04BF" w:rsidRDefault="004157E2"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lang w:val="en-US"/>
        </w:rPr>
        <w:t>Gor</w:t>
      </w:r>
      <w:r w:rsidRPr="00CD04BF">
        <w:rPr>
          <w:rFonts w:ascii="GHEA Grapalat" w:eastAsiaTheme="minorHAnsi" w:hAnsi="GHEA Grapalat" w:cstheme="minorBidi"/>
        </w:rPr>
        <w:t>.</w:t>
      </w:r>
      <w:proofErr w:type="spellStart"/>
      <w:r>
        <w:rPr>
          <w:rFonts w:ascii="GHEA Grapalat" w:eastAsiaTheme="minorHAnsi" w:hAnsi="GHEA Grapalat" w:cstheme="minorBidi"/>
          <w:lang w:val="en-US"/>
        </w:rPr>
        <w:t>muradyan</w:t>
      </w:r>
      <w:proofErr w:type="spellEnd"/>
      <w:r w:rsidRPr="00CD04BF">
        <w:rPr>
          <w:rFonts w:ascii="GHEA Grapalat" w:eastAsiaTheme="minorHAnsi" w:hAnsi="GHEA Grapalat" w:cstheme="minorBidi"/>
        </w:rPr>
        <w:t>@</w:t>
      </w:r>
      <w:proofErr w:type="spellStart"/>
      <w:r>
        <w:rPr>
          <w:rFonts w:ascii="GHEA Grapalat" w:eastAsiaTheme="minorHAnsi" w:hAnsi="GHEA Grapalat" w:cstheme="minorBidi"/>
          <w:lang w:val="en-US"/>
        </w:rPr>
        <w:t>yerevan</w:t>
      </w:r>
      <w:proofErr w:type="spellEnd"/>
      <w:r w:rsidRPr="00CD04BF">
        <w:rPr>
          <w:rFonts w:ascii="GHEA Grapalat" w:eastAsiaTheme="minorHAnsi" w:hAnsi="GHEA Grapalat" w:cstheme="minorBidi"/>
        </w:rPr>
        <w:t>.</w:t>
      </w:r>
      <w:r>
        <w:rPr>
          <w:rFonts w:ascii="GHEA Grapalat" w:eastAsiaTheme="minorHAnsi" w:hAnsi="GHEA Grapalat" w:cstheme="minorBidi"/>
          <w:lang w:val="en-US"/>
        </w:rPr>
        <w:t>am</w:t>
      </w:r>
    </w:p>
    <w:p w14:paraId="6925CE95" w14:textId="6718ECD1" w:rsidR="00D20650" w:rsidRDefault="00D20650" w:rsidP="00DB4988">
      <w:pPr>
        <w:pStyle w:val="NormalWeb"/>
        <w:shd w:val="clear" w:color="auto" w:fill="FFFFFF"/>
        <w:spacing w:before="0" w:beforeAutospacing="0" w:after="0" w:afterAutospacing="0"/>
        <w:ind w:firstLine="375"/>
        <w:jc w:val="both"/>
        <w:rPr>
          <w:rStyle w:val="Strong"/>
          <w:b w:val="0"/>
          <w:bCs w:val="0"/>
          <w:sz w:val="20"/>
          <w:szCs w:val="20"/>
        </w:rPr>
      </w:pPr>
      <w:r>
        <w:rPr>
          <w:rStyle w:val="Strong"/>
          <w:sz w:val="20"/>
          <w:szCs w:val="20"/>
        </w:rPr>
        <w:t xml:space="preserve">                                                      </w:t>
      </w:r>
    </w:p>
    <w:p w14:paraId="6A7310A1" w14:textId="77777777" w:rsidR="00D20650"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2445">
        <w:rPr>
          <w:rFonts w:ascii="GHEA Grapalat" w:eastAsiaTheme="minorHAnsi" w:hAnsi="GHEA Grapalat" w:cstheme="minorBidi"/>
        </w:rPr>
        <w:lastRenderedPageBreak/>
        <w:t xml:space="preserve"> который указан в упомянутом в настоящем пункте приглашении к процедуре закупок.</w:t>
      </w:r>
    </w:p>
    <w:p w14:paraId="5B51DCE8" w14:textId="77777777" w:rsidR="00D20650" w:rsidRDefault="00D20650" w:rsidP="00DB4988">
      <w:pPr>
        <w:pStyle w:val="NormalWeb"/>
        <w:shd w:val="clear" w:color="auto" w:fill="FFFFFF"/>
        <w:spacing w:before="0" w:beforeAutospacing="0" w:after="0" w:afterAutospacing="0"/>
        <w:ind w:firstLine="375"/>
        <w:jc w:val="both"/>
        <w:rPr>
          <w:rStyle w:val="Strong"/>
          <w:b w:val="0"/>
          <w:bCs w:val="0"/>
          <w:sz w:val="20"/>
          <w:szCs w:val="20"/>
        </w:rPr>
      </w:pPr>
    </w:p>
    <w:p w14:paraId="6E94AA1D" w14:textId="77777777" w:rsidR="00D20650" w:rsidRPr="006E6694" w:rsidRDefault="00D20650" w:rsidP="00DB4988">
      <w:pPr>
        <w:pStyle w:val="NormalWeb"/>
        <w:shd w:val="clear" w:color="auto" w:fill="FFFFFF"/>
        <w:spacing w:before="0" w:beforeAutospacing="0" w:after="0" w:afterAutospacing="0"/>
        <w:ind w:firstLine="375"/>
        <w:jc w:val="both"/>
        <w:rPr>
          <w:rStyle w:val="Strong"/>
          <w:rFonts w:ascii="GHEA Grapalat" w:hAnsi="GHEA Grapalat"/>
          <w:b w:val="0"/>
          <w:bCs w:val="0"/>
          <w:color w:val="FF0000"/>
          <w:sz w:val="20"/>
          <w:szCs w:val="20"/>
        </w:rPr>
      </w:pPr>
    </w:p>
    <w:p w14:paraId="584F01B6" w14:textId="77777777" w:rsidR="00D20650" w:rsidRPr="000211F4"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11F4">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прилагается копия протокола заседания оценочной комиссии об отклонении заявки</w:t>
      </w:r>
      <w:r>
        <w:rPr>
          <w:rFonts w:ascii="GHEA Grapalat" w:eastAsiaTheme="minorHAnsi" w:hAnsi="GHEA Grapalat" w:cstheme="minorBidi"/>
        </w:rPr>
        <w:t xml:space="preserve"> и гарантия</w:t>
      </w:r>
      <w:r w:rsidRPr="000211F4">
        <w:rPr>
          <w:rFonts w:ascii="GHEA Grapalat" w:eastAsiaTheme="minorHAnsi" w:hAnsi="GHEA Grapalat" w:cstheme="minorBidi"/>
        </w:rPr>
        <w:t>.</w:t>
      </w:r>
    </w:p>
    <w:p w14:paraId="6A018199"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D5CCA8"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3192F75"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83E80F5"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0E60E98"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4CAC405"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CED5C0"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p>
    <w:p w14:paraId="66EAE9BC"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D15B9F8"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58C55C8"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3C3A8B5"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42BF36E"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rPr>
      </w:pPr>
    </w:p>
    <w:p w14:paraId="3526AE56"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FAD7E2"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D38CD3F"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726C30D"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515A968" w14:textId="77777777" w:rsidR="00D20650" w:rsidRPr="00B138F3" w:rsidRDefault="00D20650" w:rsidP="00DB498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B10D2E6"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F778C69"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525D3A" w14:textId="77777777" w:rsidR="00D20650" w:rsidRPr="00B138F3" w:rsidRDefault="00D20650" w:rsidP="00DB4988">
      <w:pPr>
        <w:pStyle w:val="BodyTextIndent"/>
        <w:widowControl w:val="0"/>
        <w:spacing w:line="240" w:lineRule="auto"/>
        <w:rPr>
          <w:rFonts w:ascii="GHEA Grapalat" w:hAnsi="GHEA Grapalat" w:cs="Sylfaen"/>
          <w:i w:val="0"/>
          <w:sz w:val="24"/>
          <w:szCs w:val="24"/>
        </w:rPr>
      </w:pPr>
    </w:p>
    <w:p w14:paraId="0ACF660C" w14:textId="77777777" w:rsidR="00D20650" w:rsidRPr="00B138F3" w:rsidRDefault="00D20650" w:rsidP="00DB4988">
      <w:pPr>
        <w:widowControl w:val="0"/>
        <w:ind w:left="567" w:right="565"/>
        <w:jc w:val="center"/>
        <w:rPr>
          <w:rFonts w:ascii="GHEA Grapalat" w:hAnsi="GHEA Grapalat"/>
          <w:b/>
        </w:rPr>
      </w:pPr>
    </w:p>
    <w:p w14:paraId="518A8418" w14:textId="77777777" w:rsidR="00D20650" w:rsidRPr="00B138F3" w:rsidRDefault="00D20650" w:rsidP="00DB4988">
      <w:pPr>
        <w:widowControl w:val="0"/>
        <w:ind w:left="567" w:right="565"/>
        <w:jc w:val="center"/>
        <w:rPr>
          <w:rFonts w:ascii="GHEA Grapalat" w:hAnsi="GHEA Grapalat"/>
          <w:b/>
        </w:rPr>
      </w:pPr>
    </w:p>
    <w:p w14:paraId="49FA6D3A" w14:textId="77777777" w:rsidR="00D20650" w:rsidRPr="00B138F3" w:rsidRDefault="00D20650" w:rsidP="00DB4988">
      <w:pPr>
        <w:widowControl w:val="0"/>
        <w:ind w:left="567" w:right="565"/>
        <w:jc w:val="center"/>
        <w:rPr>
          <w:rFonts w:ascii="GHEA Grapalat" w:hAnsi="GHEA Grapalat"/>
          <w:b/>
        </w:rPr>
      </w:pPr>
    </w:p>
    <w:p w14:paraId="273D221D" w14:textId="77777777" w:rsidR="00D20650" w:rsidRPr="00B138F3" w:rsidRDefault="00D20650" w:rsidP="00DB4988">
      <w:pPr>
        <w:widowControl w:val="0"/>
        <w:ind w:left="567" w:right="565"/>
        <w:jc w:val="center"/>
        <w:rPr>
          <w:rFonts w:ascii="GHEA Grapalat" w:hAnsi="GHEA Grapalat"/>
          <w:b/>
        </w:rPr>
      </w:pPr>
    </w:p>
    <w:p w14:paraId="6F52766B" w14:textId="77777777" w:rsidR="00D20650" w:rsidRPr="00B138F3" w:rsidRDefault="00D20650" w:rsidP="00DB4988">
      <w:pPr>
        <w:widowControl w:val="0"/>
        <w:ind w:left="567" w:right="565"/>
        <w:jc w:val="center"/>
        <w:rPr>
          <w:rFonts w:ascii="GHEA Grapalat" w:hAnsi="GHEA Grapalat"/>
          <w:b/>
        </w:rPr>
      </w:pPr>
    </w:p>
    <w:p w14:paraId="4995D670" w14:textId="77777777" w:rsidR="00D20650" w:rsidRPr="00B138F3" w:rsidRDefault="00D20650" w:rsidP="00DB4988">
      <w:pPr>
        <w:widowControl w:val="0"/>
        <w:ind w:left="567" w:right="565"/>
        <w:jc w:val="center"/>
        <w:rPr>
          <w:rFonts w:ascii="GHEA Grapalat" w:hAnsi="GHEA Grapalat"/>
          <w:b/>
        </w:rPr>
      </w:pPr>
    </w:p>
    <w:p w14:paraId="1450725D" w14:textId="77777777" w:rsidR="00D20650" w:rsidRPr="00B138F3" w:rsidRDefault="00D20650" w:rsidP="00DB4988">
      <w:pPr>
        <w:widowControl w:val="0"/>
        <w:ind w:left="567" w:right="565"/>
        <w:jc w:val="center"/>
        <w:rPr>
          <w:rFonts w:ascii="GHEA Grapalat" w:hAnsi="GHEA Grapalat"/>
          <w:b/>
        </w:rPr>
      </w:pPr>
    </w:p>
    <w:p w14:paraId="6D400DEF" w14:textId="77777777" w:rsidR="00D20650" w:rsidRPr="00B138F3" w:rsidRDefault="00D20650" w:rsidP="00DB4988">
      <w:pPr>
        <w:widowControl w:val="0"/>
        <w:ind w:left="567" w:right="565"/>
        <w:jc w:val="center"/>
        <w:rPr>
          <w:rFonts w:ascii="GHEA Grapalat" w:hAnsi="GHEA Grapalat"/>
          <w:b/>
        </w:rPr>
      </w:pPr>
    </w:p>
    <w:p w14:paraId="4D6373D9" w14:textId="77777777" w:rsidR="00D20650" w:rsidRPr="00B138F3" w:rsidRDefault="00D20650" w:rsidP="00DB4988">
      <w:pPr>
        <w:widowControl w:val="0"/>
        <w:ind w:left="567" w:right="565"/>
        <w:jc w:val="center"/>
        <w:rPr>
          <w:rFonts w:ascii="GHEA Grapalat" w:hAnsi="GHEA Grapalat"/>
          <w:b/>
        </w:rPr>
      </w:pPr>
    </w:p>
    <w:p w14:paraId="7B602691" w14:textId="77777777" w:rsidR="00D20650" w:rsidRPr="00B138F3" w:rsidRDefault="00D20650" w:rsidP="00DB4988">
      <w:pPr>
        <w:widowControl w:val="0"/>
        <w:ind w:left="567" w:right="565"/>
        <w:jc w:val="center"/>
        <w:rPr>
          <w:rFonts w:ascii="GHEA Grapalat" w:hAnsi="GHEA Grapalat"/>
          <w:b/>
        </w:rPr>
      </w:pPr>
    </w:p>
    <w:p w14:paraId="32B4879B" w14:textId="77777777" w:rsidR="00D20650" w:rsidRPr="00B138F3" w:rsidRDefault="00D20650" w:rsidP="00DB4988">
      <w:pPr>
        <w:widowControl w:val="0"/>
        <w:ind w:left="567" w:right="565"/>
        <w:jc w:val="center"/>
        <w:rPr>
          <w:rFonts w:ascii="GHEA Grapalat" w:hAnsi="GHEA Grapalat"/>
          <w:b/>
        </w:rPr>
      </w:pPr>
    </w:p>
    <w:p w14:paraId="52C313C2" w14:textId="77777777" w:rsidR="00D20650" w:rsidRPr="00B138F3" w:rsidRDefault="00D20650" w:rsidP="00DB4988">
      <w:pPr>
        <w:widowControl w:val="0"/>
        <w:ind w:left="567" w:right="565"/>
        <w:jc w:val="center"/>
        <w:rPr>
          <w:rFonts w:ascii="GHEA Grapalat" w:hAnsi="GHEA Grapalat"/>
          <w:b/>
        </w:rPr>
      </w:pPr>
    </w:p>
    <w:p w14:paraId="20D9DA23" w14:textId="77777777" w:rsidR="00D20650" w:rsidRPr="00B138F3" w:rsidRDefault="00D20650" w:rsidP="00DB4988">
      <w:pPr>
        <w:widowControl w:val="0"/>
        <w:ind w:left="567" w:right="565"/>
        <w:jc w:val="center"/>
        <w:rPr>
          <w:rFonts w:ascii="GHEA Grapalat" w:hAnsi="GHEA Grapalat"/>
          <w:b/>
        </w:rPr>
      </w:pPr>
    </w:p>
    <w:p w14:paraId="60923054" w14:textId="77777777" w:rsidR="00D20650" w:rsidRDefault="00D20650" w:rsidP="00DB4988">
      <w:pPr>
        <w:widowControl w:val="0"/>
        <w:ind w:firstLine="567"/>
        <w:jc w:val="right"/>
        <w:rPr>
          <w:rFonts w:ascii="GHEA Grapalat" w:hAnsi="GHEA Grapalat"/>
          <w:b/>
        </w:rPr>
      </w:pPr>
    </w:p>
    <w:p w14:paraId="6354E885" w14:textId="77777777" w:rsidR="00D20650" w:rsidRPr="00503411" w:rsidRDefault="00D20650" w:rsidP="00DB4988">
      <w:pPr>
        <w:widowControl w:val="0"/>
        <w:ind w:firstLine="567"/>
        <w:jc w:val="right"/>
        <w:rPr>
          <w:rFonts w:ascii="GHEA Grapalat" w:hAnsi="GHEA Grapalat"/>
          <w:b/>
        </w:rPr>
      </w:pPr>
    </w:p>
    <w:p w14:paraId="4B6926A2" w14:textId="77777777" w:rsidR="00D20650" w:rsidRPr="00503411" w:rsidRDefault="00D20650" w:rsidP="00DB4988">
      <w:pPr>
        <w:widowControl w:val="0"/>
        <w:ind w:firstLine="567"/>
        <w:jc w:val="right"/>
        <w:rPr>
          <w:rFonts w:ascii="GHEA Grapalat" w:hAnsi="GHEA Grapalat"/>
          <w:b/>
        </w:rPr>
      </w:pPr>
    </w:p>
    <w:p w14:paraId="1BFBF968" w14:textId="77777777" w:rsidR="00D20650" w:rsidRDefault="00D20650" w:rsidP="00DB4988">
      <w:pPr>
        <w:rPr>
          <w:rFonts w:ascii="GHEA Grapalat" w:hAnsi="GHEA Grapalat"/>
          <w:b/>
        </w:rPr>
      </w:pPr>
      <w:r>
        <w:rPr>
          <w:rFonts w:ascii="GHEA Grapalat" w:hAnsi="GHEA Grapalat"/>
          <w:b/>
        </w:rPr>
        <w:br w:type="page"/>
      </w:r>
    </w:p>
    <w:p w14:paraId="2C9BDB7B" w14:textId="77777777" w:rsidR="00D20650" w:rsidRPr="00B138F3" w:rsidDel="00BC0BC4" w:rsidRDefault="00D20650" w:rsidP="00DB4988">
      <w:pPr>
        <w:widowControl w:val="0"/>
        <w:ind w:left="567" w:right="565"/>
        <w:jc w:val="center"/>
        <w:rPr>
          <w:del w:id="24" w:author="Inesa Kocharyan" w:date="2025-03-19T20:21:00Z"/>
          <w:rFonts w:ascii="GHEA Grapalat" w:hAnsi="GHEA Grapalat"/>
          <w:b/>
        </w:rPr>
      </w:pPr>
    </w:p>
    <w:p w14:paraId="723FC935" w14:textId="77777777" w:rsidR="00D20650" w:rsidRPr="00B138F3" w:rsidRDefault="00D20650" w:rsidP="00DB4988">
      <w:pPr>
        <w:widowControl w:val="0"/>
        <w:ind w:firstLine="567"/>
        <w:jc w:val="right"/>
        <w:rPr>
          <w:rFonts w:ascii="GHEA Grapalat" w:hAnsi="GHEA Grapalat" w:cs="Arial"/>
          <w:b/>
        </w:rPr>
      </w:pPr>
      <w:r w:rsidRPr="00B138F3">
        <w:rPr>
          <w:rFonts w:ascii="GHEA Grapalat" w:hAnsi="GHEA Grapalat"/>
          <w:b/>
        </w:rPr>
        <w:t>Приложение № 5</w:t>
      </w:r>
    </w:p>
    <w:p w14:paraId="1416FA0E" w14:textId="5E72448C" w:rsidR="00D20650" w:rsidRPr="00B138F3" w:rsidRDefault="00D20650" w:rsidP="00DB4988">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BA2ADE">
        <w:rPr>
          <w:rFonts w:ascii="GHEA Grapalat" w:hAnsi="GHEA Grapalat"/>
          <w:b/>
          <w:sz w:val="24"/>
          <w:szCs w:val="24"/>
        </w:rPr>
        <w:t>EQ-BMKHTSDZB-</w:t>
      </w:r>
      <w:r w:rsidR="00E843E9">
        <w:rPr>
          <w:rFonts w:ascii="GHEA Grapalat" w:hAnsi="GHEA Grapalat"/>
          <w:b/>
          <w:sz w:val="24"/>
          <w:szCs w:val="24"/>
        </w:rPr>
        <w:t>26/25</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7"/>
        <w:t>*</w:t>
      </w:r>
    </w:p>
    <w:p w14:paraId="5083B20B" w14:textId="77777777" w:rsidR="00D20650" w:rsidRPr="00B138F3" w:rsidRDefault="00D20650" w:rsidP="00DB4988">
      <w:pPr>
        <w:widowControl w:val="0"/>
        <w:ind w:left="567" w:right="565"/>
        <w:jc w:val="center"/>
        <w:rPr>
          <w:rFonts w:ascii="GHEA Grapalat" w:hAnsi="GHEA Grapalat"/>
          <w:b/>
        </w:rPr>
      </w:pPr>
    </w:p>
    <w:p w14:paraId="67522A5C" w14:textId="77777777" w:rsidR="00D20650" w:rsidRPr="00B138F3" w:rsidRDefault="00D20650" w:rsidP="00DB4988">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62FE782" w14:textId="77777777" w:rsidR="00D20650" w:rsidRPr="00B138F3" w:rsidRDefault="00D20650" w:rsidP="00DB4988">
      <w:pPr>
        <w:widowControl w:val="0"/>
        <w:ind w:left="567" w:right="565"/>
        <w:jc w:val="center"/>
        <w:rPr>
          <w:rFonts w:ascii="GHEA Grapalat" w:hAnsi="GHEA Grapalat"/>
          <w:b/>
        </w:rPr>
      </w:pPr>
      <w:r w:rsidRPr="00B138F3">
        <w:rPr>
          <w:rFonts w:ascii="GHEA Grapalat" w:hAnsi="GHEA Grapalat"/>
          <w:b/>
        </w:rPr>
        <w:t>(обеспечение договора)</w:t>
      </w:r>
    </w:p>
    <w:p w14:paraId="06D14923" w14:textId="77777777" w:rsidR="00D20650" w:rsidRPr="00B138F3" w:rsidRDefault="00D20650" w:rsidP="00DB4988">
      <w:pPr>
        <w:widowControl w:val="0"/>
        <w:ind w:left="567" w:right="565"/>
        <w:jc w:val="center"/>
        <w:rPr>
          <w:rFonts w:ascii="GHEA Grapalat" w:hAnsi="GHEA Grapalat"/>
          <w:b/>
        </w:rPr>
      </w:pPr>
    </w:p>
    <w:p w14:paraId="25EF6E33" w14:textId="77777777" w:rsidR="00D20650" w:rsidRPr="00B138F3" w:rsidRDefault="00D20650" w:rsidP="00DB4988">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6D6373FD" w14:textId="77777777" w:rsidR="00D20650" w:rsidRPr="00B138F3" w:rsidRDefault="00D20650" w:rsidP="00DB4988">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sz w:val="20"/>
          <w:szCs w:val="20"/>
        </w:rPr>
        <w:t xml:space="preserve">      номер заключаемого договора</w:t>
      </w: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p>
    <w:p w14:paraId="1B65AC78" w14:textId="77777777" w:rsidR="00D20650" w:rsidRPr="00B138F3" w:rsidRDefault="00D20650" w:rsidP="00DB498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sz w:val="20"/>
          <w:szCs w:val="20"/>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rPr>
        <w:t>____</w:t>
      </w:r>
      <w:r w:rsidRPr="00B138F3">
        <w:rPr>
          <w:rFonts w:eastAsiaTheme="minorHAnsi" w:cstheme="minorBidi"/>
        </w:rPr>
        <w:t xml:space="preserve">    </w:t>
      </w:r>
    </w:p>
    <w:p w14:paraId="26963F4D" w14:textId="77777777" w:rsidR="00D20650" w:rsidRPr="00B138F3" w:rsidRDefault="00D20650" w:rsidP="00DB4988">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rPr>
        <w:t>наименование заказчика</w:t>
      </w:r>
      <w:r w:rsidRPr="00B138F3">
        <w:rPr>
          <w:rStyle w:val="Strong"/>
          <w:rFonts w:ascii="GHEA Grapalat" w:hAnsi="GHEA Grapalat"/>
          <w:sz w:val="20"/>
          <w:szCs w:val="20"/>
        </w:rPr>
        <w:t xml:space="preserve">                                            наименование отобранного участника</w:t>
      </w:r>
    </w:p>
    <w:p w14:paraId="6D07404A" w14:textId="77777777" w:rsidR="00D20650" w:rsidRPr="00B138F3" w:rsidRDefault="00D20650" w:rsidP="00DB4988">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sz w:val="20"/>
          <w:szCs w:val="20"/>
        </w:rPr>
        <w:t xml:space="preserve">                                                                </w:t>
      </w:r>
      <w:r w:rsidRPr="00B138F3">
        <w:rPr>
          <w:rStyle w:val="Strong"/>
          <w:rFonts w:ascii="GHEA Grapalat" w:hAnsi="GHEA Grapalat"/>
          <w:sz w:val="20"/>
          <w:szCs w:val="20"/>
          <w:lang w:val="hy-AM"/>
        </w:rPr>
        <w:tab/>
      </w:r>
    </w:p>
    <w:p w14:paraId="4A3A567C" w14:textId="77777777" w:rsidR="00D20650" w:rsidRPr="00B138F3" w:rsidRDefault="00D20650" w:rsidP="00DB4988">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3B14B9C6"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2527BBE5"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060074D"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7F04D6E8"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p>
    <w:p w14:paraId="77B57C7D"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875B988" w14:textId="77777777" w:rsidR="00D20650" w:rsidRPr="00B138F3" w:rsidRDefault="00D20650" w:rsidP="00DB4988">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275B3C19"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21D4C91"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690F4D6F"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Pr="00942A65">
        <w:rPr>
          <w:rFonts w:ascii="GHEA Grapalat" w:eastAsiaTheme="minorHAnsi" w:hAnsi="GHEA Grapalat" w:cstheme="minorBidi"/>
        </w:rPr>
        <w:t>*</w:t>
      </w:r>
    </w:p>
    <w:p w14:paraId="0B1A97C9" w14:textId="77777777" w:rsidR="00D20650" w:rsidRPr="00B138F3" w:rsidRDefault="00D20650" w:rsidP="00DB498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163DA22F" w14:textId="77777777" w:rsidR="00D20650" w:rsidRPr="00B138F3" w:rsidRDefault="00D20650" w:rsidP="00DB498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583A656"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6911319" w14:textId="77777777" w:rsidR="00D20650" w:rsidRPr="00200B3B" w:rsidRDefault="00D20650" w:rsidP="00DB498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76968876" w14:textId="77777777" w:rsidR="00D20650" w:rsidRPr="00200B3B" w:rsidRDefault="00D20650" w:rsidP="00DB498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25"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Pr="00200B3B">
        <w:rPr>
          <w:rFonts w:ascii="GHEA Grapalat" w:eastAsiaTheme="minorHAnsi" w:hAnsi="GHEA Grapalat" w:cstheme="minorBidi"/>
          <w:sz w:val="18"/>
          <w:szCs w:val="18"/>
        </w:rPr>
        <w:t>номер заключаемого договара</w:t>
      </w:r>
    </w:p>
    <w:p w14:paraId="07FE03AB" w14:textId="77777777" w:rsidR="00D20650" w:rsidRPr="00200B3B"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Pr>
          <w:rFonts w:ascii="GHEA Grapalat" w:eastAsiaTheme="minorHAnsi" w:hAnsi="GHEA Grapalat" w:cstheme="minorBidi"/>
        </w:rPr>
        <w:t xml:space="preserve">м </w:t>
      </w: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девяностого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14:paraId="36DF60B5" w14:textId="77777777" w:rsidR="00D20650" w:rsidRPr="00200B3B"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28DD253" w14:textId="77777777" w:rsidR="00D20650" w:rsidRPr="00200B3B" w:rsidRDefault="00D20650" w:rsidP="00DB4988">
      <w:pPr>
        <w:pStyle w:val="NormalWeb"/>
        <w:shd w:val="clear" w:color="auto" w:fill="FFFFFF"/>
        <w:spacing w:before="0" w:beforeAutospacing="0" w:after="0" w:afterAutospacing="0"/>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оказания услуг</w:t>
      </w:r>
      <w:r w:rsidRPr="00200B3B">
        <w:rPr>
          <w:rFonts w:ascii="GHEA Grapalat" w:hAnsi="GHEA Grapalat"/>
          <w:sz w:val="16"/>
          <w:szCs w:val="16"/>
        </w:rPr>
        <w:t>, предусмотренный заключаемым договором, включая гарантийный срок</w:t>
      </w:r>
    </w:p>
    <w:p w14:paraId="05CA9A70" w14:textId="77777777" w:rsidR="00D20650"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 выдающее гарантию,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r w:rsidRPr="00200B3B">
        <w:rPr>
          <w:rFonts w:ascii="GHEA Grapalat" w:eastAsiaTheme="minorHAnsi" w:hAnsi="GHEA Grapalat" w:cstheme="minorBidi"/>
        </w:rPr>
        <w:t xml:space="preserve"> </w:t>
      </w:r>
    </w:p>
    <w:p w14:paraId="48937DD3" w14:textId="77777777" w:rsidR="00D20650"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rPr>
      </w:pPr>
      <w:r>
        <w:rPr>
          <w:rStyle w:val="Strong"/>
          <w:sz w:val="20"/>
          <w:szCs w:val="20"/>
        </w:rPr>
        <w:t xml:space="preserve">                                                                                               адрес эл. почты секретаря</w:t>
      </w:r>
    </w:p>
    <w:p w14:paraId="5D4ED7E6" w14:textId="77777777" w:rsidR="00D20650" w:rsidRPr="00BF38E7"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200B3B">
        <w:rPr>
          <w:rFonts w:ascii="GHEA Grapalat" w:eastAsiaTheme="minorHAnsi" w:hAnsi="GHEA Grapalat" w:cstheme="minorBidi"/>
        </w:rPr>
        <w:t xml:space="preserve">указанный </w:t>
      </w:r>
      <w:r>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34BD8100" w14:textId="77777777" w:rsidR="00D20650" w:rsidRPr="00B138F3" w:rsidRDefault="00D20650" w:rsidP="00DB4988">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50AACCC"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прилагаются следующие документы:</w:t>
      </w:r>
    </w:p>
    <w:p w14:paraId="6593F91B"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C86955" w14:textId="77777777" w:rsidR="00D20650" w:rsidRPr="00B138F3" w:rsidRDefault="00D20650" w:rsidP="00DB498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B7DCAA1" w14:textId="77777777" w:rsidR="00D20650" w:rsidRPr="00B138F3"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63D359EE"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E2DD854"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D0D252"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sz w:val="20"/>
          <w:szCs w:val="20"/>
          <w:lang w:val="hy-AM"/>
        </w:rPr>
        <w:t>www.procurement.am</w:t>
      </w:r>
      <w:r>
        <w:fldChar w:fldCharType="end"/>
      </w:r>
      <w:r w:rsidRPr="00B138F3">
        <w:rPr>
          <w:rFonts w:ascii="GHEA Grapalat" w:eastAsiaTheme="minorHAnsi" w:hAnsi="GHEA Grapalat" w:cstheme="minorBidi"/>
        </w:rPr>
        <w:t xml:space="preserve"> .</w:t>
      </w:r>
    </w:p>
    <w:p w14:paraId="0921A2C2"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6D8F77"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825C1C5"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B874782"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FCF0EC1"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575FBB9"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A46BA8D"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p>
    <w:p w14:paraId="666FA4F6"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418673A"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73D1190"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CD76D99"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F944779"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rPr>
      </w:pPr>
    </w:p>
    <w:p w14:paraId="4686ABF9"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7804015"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E272A30"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F8A54FE"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8EB8126" w14:textId="77777777" w:rsidR="00D20650" w:rsidRPr="00B138F3" w:rsidRDefault="00D20650" w:rsidP="00DB498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4DC63F5C"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9797ADF"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46B9DAB" w14:textId="77777777" w:rsidR="00D20650" w:rsidRPr="00B138F3" w:rsidRDefault="00D20650" w:rsidP="00DB4988">
      <w:pPr>
        <w:widowControl w:val="0"/>
        <w:ind w:left="567" w:right="565"/>
        <w:jc w:val="center"/>
        <w:rPr>
          <w:rFonts w:ascii="GHEA Grapalat" w:hAnsi="GHEA Grapalat"/>
          <w:b/>
        </w:rPr>
      </w:pPr>
    </w:p>
    <w:p w14:paraId="3F8C8F19" w14:textId="77777777" w:rsidR="00D20650" w:rsidRPr="00B138F3" w:rsidRDefault="00D20650" w:rsidP="00DB4988">
      <w:pPr>
        <w:widowControl w:val="0"/>
        <w:ind w:left="567" w:right="565"/>
        <w:jc w:val="center"/>
        <w:rPr>
          <w:rFonts w:ascii="GHEA Grapalat" w:hAnsi="GHEA Grapalat"/>
          <w:b/>
        </w:rPr>
      </w:pPr>
    </w:p>
    <w:p w14:paraId="0E5A9417" w14:textId="77777777" w:rsidR="00D20650" w:rsidRDefault="00D20650" w:rsidP="00DB4988">
      <w:pPr>
        <w:widowControl w:val="0"/>
        <w:jc w:val="right"/>
        <w:rPr>
          <w:rFonts w:ascii="GHEA Grapalat" w:hAnsi="GHEA Grapalat"/>
          <w:i/>
        </w:rPr>
      </w:pPr>
    </w:p>
    <w:p w14:paraId="43F0004F" w14:textId="77777777" w:rsidR="00D20650" w:rsidRDefault="00D20650" w:rsidP="00DB4988">
      <w:pPr>
        <w:widowControl w:val="0"/>
        <w:jc w:val="right"/>
        <w:rPr>
          <w:rFonts w:ascii="GHEA Grapalat" w:hAnsi="GHEA Grapalat"/>
          <w:i/>
        </w:rPr>
      </w:pPr>
    </w:p>
    <w:p w14:paraId="6948BB40" w14:textId="77777777" w:rsidR="00D20650" w:rsidRDefault="00D20650" w:rsidP="00DB4988">
      <w:pPr>
        <w:widowControl w:val="0"/>
        <w:jc w:val="right"/>
        <w:rPr>
          <w:rFonts w:ascii="GHEA Grapalat" w:hAnsi="GHEA Grapalat"/>
          <w:i/>
        </w:rPr>
      </w:pPr>
    </w:p>
    <w:p w14:paraId="26447D50" w14:textId="77777777" w:rsidR="00D20650" w:rsidRDefault="00D20650" w:rsidP="00DB4988">
      <w:pPr>
        <w:widowControl w:val="0"/>
        <w:jc w:val="right"/>
        <w:rPr>
          <w:rFonts w:ascii="GHEA Grapalat" w:hAnsi="GHEA Grapalat"/>
          <w:i/>
        </w:rPr>
      </w:pPr>
    </w:p>
    <w:p w14:paraId="2C883197" w14:textId="77777777" w:rsidR="00D20650" w:rsidRDefault="00D20650" w:rsidP="00DB4988">
      <w:pPr>
        <w:widowControl w:val="0"/>
        <w:jc w:val="right"/>
        <w:rPr>
          <w:rFonts w:ascii="GHEA Grapalat" w:hAnsi="GHEA Grapalat"/>
          <w:i/>
        </w:rPr>
      </w:pPr>
    </w:p>
    <w:p w14:paraId="7FE34B4A" w14:textId="77777777" w:rsidR="00D20650" w:rsidRDefault="00D20650" w:rsidP="00DB4988">
      <w:pPr>
        <w:rPr>
          <w:rFonts w:ascii="GHEA Grapalat" w:hAnsi="GHEA Grapalat"/>
          <w:i/>
        </w:rPr>
      </w:pPr>
      <w:r>
        <w:rPr>
          <w:rFonts w:ascii="GHEA Grapalat" w:hAnsi="GHEA Grapalat"/>
          <w:i/>
        </w:rPr>
        <w:br w:type="page"/>
      </w:r>
    </w:p>
    <w:p w14:paraId="21333958" w14:textId="77777777" w:rsidR="00D20650" w:rsidRDefault="00D20650" w:rsidP="00DB4988">
      <w:pPr>
        <w:rPr>
          <w:rFonts w:ascii="GHEA Grapalat" w:hAnsi="GHEA Grapalat"/>
          <w:b/>
        </w:rPr>
      </w:pPr>
    </w:p>
    <w:p w14:paraId="377B7C13" w14:textId="77777777" w:rsidR="001A58F9" w:rsidRDefault="001A58F9" w:rsidP="00DB4988">
      <w:pPr>
        <w:pStyle w:val="norm"/>
        <w:widowControl w:val="0"/>
        <w:spacing w:line="240" w:lineRule="auto"/>
        <w:ind w:firstLine="284"/>
        <w:contextualSpacing/>
        <w:jc w:val="right"/>
        <w:rPr>
          <w:rFonts w:ascii="GHEA Grapalat" w:hAnsi="GHEA Grapalat"/>
          <w:b/>
          <w:sz w:val="24"/>
          <w:szCs w:val="24"/>
        </w:rPr>
      </w:pPr>
    </w:p>
    <w:p w14:paraId="0150C1A4" w14:textId="77777777" w:rsidR="001A58F9" w:rsidRDefault="001A58F9" w:rsidP="00DB4988">
      <w:pPr>
        <w:pStyle w:val="norm"/>
        <w:widowControl w:val="0"/>
        <w:spacing w:line="240" w:lineRule="auto"/>
        <w:ind w:firstLine="284"/>
        <w:contextualSpacing/>
        <w:jc w:val="right"/>
        <w:rPr>
          <w:rFonts w:ascii="GHEA Grapalat" w:hAnsi="GHEA Grapalat"/>
          <w:b/>
          <w:sz w:val="24"/>
          <w:szCs w:val="24"/>
        </w:rPr>
      </w:pPr>
    </w:p>
    <w:p w14:paraId="4676CFB9" w14:textId="77777777" w:rsidR="001A58F9" w:rsidRPr="00B138F3" w:rsidRDefault="001A58F9" w:rsidP="001A58F9">
      <w:pPr>
        <w:widowControl w:val="0"/>
        <w:jc w:val="right"/>
        <w:rPr>
          <w:rFonts w:ascii="GHEA Grapalat" w:hAnsi="GHEA Grapalat" w:cs="GHEA Grapalat"/>
          <w:i/>
        </w:rPr>
      </w:pPr>
      <w:r w:rsidRPr="00B138F3">
        <w:rPr>
          <w:rFonts w:ascii="GHEA Grapalat" w:hAnsi="GHEA Grapalat"/>
          <w:i/>
        </w:rPr>
        <w:t>Приложение № 5.1</w:t>
      </w:r>
    </w:p>
    <w:p w14:paraId="570BD64E" w14:textId="3B9B8F49" w:rsidR="001A58F9" w:rsidRPr="00B138F3" w:rsidRDefault="001A58F9" w:rsidP="001A58F9">
      <w:pPr>
        <w:widowControl w:val="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открытый конкурс</w:t>
      </w:r>
      <w:r w:rsidRPr="00B138F3">
        <w:rPr>
          <w:rFonts w:ascii="GHEA Grapalat" w:hAnsi="GHEA Grapalat"/>
          <w:i/>
        </w:rPr>
        <w:br/>
        <w:t xml:space="preserve">под кодом </w:t>
      </w:r>
      <w:r w:rsidRPr="00B138F3">
        <w:rPr>
          <w:rFonts w:ascii="GHEA Grapalat" w:hAnsi="GHEA Grapalat"/>
          <w:b/>
        </w:rPr>
        <w:t>"</w:t>
      </w:r>
      <w:r>
        <w:rPr>
          <w:rFonts w:ascii="GHEA Grapalat" w:hAnsi="GHEA Grapalat"/>
          <w:b/>
        </w:rPr>
        <w:t>EQ-BMKHTSDZB-</w:t>
      </w:r>
      <w:r w:rsidR="00E843E9">
        <w:rPr>
          <w:rFonts w:ascii="GHEA Grapalat" w:hAnsi="GHEA Grapalat"/>
          <w:b/>
        </w:rPr>
        <w:t>26/25</w:t>
      </w:r>
    </w:p>
    <w:p w14:paraId="7C294FF7" w14:textId="77777777" w:rsidR="001A58F9" w:rsidRPr="002A4554" w:rsidRDefault="001A58F9" w:rsidP="001A58F9">
      <w:pPr>
        <w:widowControl w:val="0"/>
        <w:jc w:val="center"/>
        <w:rPr>
          <w:rFonts w:ascii="GHEA Grapalat" w:hAnsi="GHEA Grapalat"/>
          <w:b/>
        </w:rPr>
      </w:pPr>
    </w:p>
    <w:p w14:paraId="57EDAA92" w14:textId="77777777" w:rsidR="001A58F9" w:rsidRPr="00B138F3" w:rsidRDefault="001A58F9" w:rsidP="001A58F9">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53B575FC" w14:textId="77777777" w:rsidR="001A58F9" w:rsidRPr="00B138F3" w:rsidRDefault="001A58F9" w:rsidP="001A58F9">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9"/>
      </w:tblGrid>
      <w:tr w:rsidR="001A58F9" w:rsidRPr="00B138F3" w14:paraId="0C4EA16B" w14:textId="77777777" w:rsidTr="00924C8C">
        <w:tc>
          <w:tcPr>
            <w:tcW w:w="4786" w:type="dxa"/>
          </w:tcPr>
          <w:p w14:paraId="737C214E" w14:textId="77777777" w:rsidR="001A58F9" w:rsidRPr="00B138F3" w:rsidRDefault="001A58F9" w:rsidP="00924C8C">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7C16A897" w14:textId="77777777" w:rsidR="001A58F9" w:rsidRPr="00B138F3" w:rsidRDefault="001A58F9" w:rsidP="00924C8C">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8"/>
              <w:t>**</w:t>
            </w:r>
          </w:p>
        </w:tc>
      </w:tr>
    </w:tbl>
    <w:p w14:paraId="3F934363" w14:textId="77777777" w:rsidR="001A58F9" w:rsidRPr="00B138F3" w:rsidRDefault="001A58F9" w:rsidP="001A58F9">
      <w:pPr>
        <w:widowControl w:val="0"/>
        <w:rPr>
          <w:rFonts w:ascii="GHEA Grapalat" w:hAnsi="GHEA Grapalat" w:cs="GHEA Grapalat"/>
          <w:b/>
        </w:rPr>
      </w:pPr>
    </w:p>
    <w:p w14:paraId="0F8D0BAD" w14:textId="77777777" w:rsidR="001A58F9" w:rsidRPr="00B138F3" w:rsidRDefault="001A58F9" w:rsidP="001A58F9">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105B61A" w14:textId="77777777" w:rsidR="001A58F9" w:rsidRPr="00B138F3" w:rsidRDefault="001A58F9" w:rsidP="001A58F9">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327DD82" w14:textId="77777777" w:rsidR="001A58F9" w:rsidRPr="00B138F3" w:rsidRDefault="001A58F9" w:rsidP="001A58F9">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6B69AACD" w14:textId="77777777" w:rsidR="001A58F9" w:rsidRPr="00B138F3" w:rsidRDefault="001A58F9" w:rsidP="001A58F9">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FCA6DDD" w14:textId="77777777" w:rsidR="001A58F9" w:rsidRPr="00B138F3" w:rsidRDefault="001A58F9" w:rsidP="001A58F9">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3E586A3" w14:textId="77777777" w:rsidR="001A58F9" w:rsidRPr="00572A57" w:rsidRDefault="001A58F9" w:rsidP="001A58F9">
      <w:pPr>
        <w:widowControl w:val="0"/>
        <w:jc w:val="center"/>
        <w:rPr>
          <w:rFonts w:ascii="GHEA Grapalat" w:hAnsi="GHEA Grapalat"/>
          <w:b/>
        </w:rPr>
      </w:pPr>
    </w:p>
    <w:p w14:paraId="376ADC67" w14:textId="77777777" w:rsidR="001A58F9" w:rsidRPr="00B138F3" w:rsidRDefault="001A58F9" w:rsidP="001A58F9">
      <w:pPr>
        <w:widowControl w:val="0"/>
        <w:jc w:val="center"/>
        <w:rPr>
          <w:rFonts w:ascii="GHEA Grapalat" w:hAnsi="GHEA Grapalat" w:cs="GHEA Grapalat"/>
          <w:b/>
          <w:bCs/>
        </w:rPr>
      </w:pPr>
      <w:r w:rsidRPr="00B138F3">
        <w:rPr>
          <w:rFonts w:ascii="GHEA Grapalat" w:hAnsi="GHEA Grapalat"/>
          <w:b/>
        </w:rPr>
        <w:t>1. Предмет соглашения</w:t>
      </w:r>
    </w:p>
    <w:p w14:paraId="1996364F" w14:textId="77777777" w:rsidR="001A58F9" w:rsidRPr="00B138F3" w:rsidRDefault="001A58F9" w:rsidP="001A58F9">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2AE34D7" w14:textId="77777777" w:rsidR="001A58F9" w:rsidRPr="00B138F3" w:rsidRDefault="001A58F9" w:rsidP="001A58F9">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02DE229" w14:textId="77777777" w:rsidR="001A58F9" w:rsidRPr="00B138F3" w:rsidRDefault="001A58F9" w:rsidP="001A58F9">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5B4A38BA" w14:textId="77777777" w:rsidR="001A58F9" w:rsidRPr="00B138F3" w:rsidRDefault="001A58F9" w:rsidP="001A58F9">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496F1EBF"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6FB63CC"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35305DDB"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B8D5EBF"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978841B"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F70B48F"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61CBA6FE"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Pr="00B138F3">
        <w:rPr>
          <w:rFonts w:ascii="GHEA Grapalat" w:hAnsi="GHEA Grapalat"/>
        </w:rPr>
        <w:lastRenderedPageBreak/>
        <w:t xml:space="preserve">Требования. </w:t>
      </w:r>
    </w:p>
    <w:p w14:paraId="5CD23E54"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8AE177A"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19C75992"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FC3FD00"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CCD9CFF"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70CE517" w14:textId="77777777" w:rsidR="001A58F9" w:rsidRPr="00572A57" w:rsidRDefault="001A58F9" w:rsidP="001A58F9">
      <w:pPr>
        <w:widowControl w:val="0"/>
        <w:jc w:val="center"/>
        <w:rPr>
          <w:rFonts w:ascii="GHEA Grapalat" w:hAnsi="GHEA Grapalat"/>
          <w:b/>
        </w:rPr>
      </w:pPr>
    </w:p>
    <w:p w14:paraId="34BD5FF9" w14:textId="77777777" w:rsidR="001A58F9" w:rsidRPr="00572A57" w:rsidRDefault="001A58F9" w:rsidP="001A58F9">
      <w:pPr>
        <w:widowControl w:val="0"/>
        <w:jc w:val="center"/>
        <w:rPr>
          <w:rFonts w:ascii="GHEA Grapalat" w:hAnsi="GHEA Grapalat"/>
          <w:b/>
        </w:rPr>
      </w:pPr>
    </w:p>
    <w:p w14:paraId="6017AB45" w14:textId="77777777" w:rsidR="001A58F9" w:rsidRPr="00572A57" w:rsidRDefault="001A58F9" w:rsidP="001A58F9">
      <w:pPr>
        <w:widowControl w:val="0"/>
        <w:jc w:val="center"/>
        <w:rPr>
          <w:rFonts w:ascii="GHEA Grapalat" w:hAnsi="GHEA Grapalat"/>
          <w:b/>
        </w:rPr>
      </w:pPr>
      <w:r w:rsidRPr="00B138F3">
        <w:rPr>
          <w:rFonts w:ascii="GHEA Grapalat" w:hAnsi="GHEA Grapalat"/>
          <w:b/>
        </w:rPr>
        <w:t>2. Иные условия</w:t>
      </w:r>
    </w:p>
    <w:p w14:paraId="071271C7" w14:textId="77777777" w:rsidR="001A58F9" w:rsidRPr="00572A57" w:rsidRDefault="001A58F9" w:rsidP="001A58F9">
      <w:pPr>
        <w:widowControl w:val="0"/>
        <w:jc w:val="center"/>
        <w:rPr>
          <w:rFonts w:ascii="GHEA Grapalat" w:hAnsi="GHEA Grapalat" w:cs="GHEA Grapalat"/>
          <w:b/>
          <w:bCs/>
        </w:rPr>
      </w:pPr>
    </w:p>
    <w:p w14:paraId="69A38E7F" w14:textId="77777777" w:rsidR="001A58F9" w:rsidRPr="00B138F3" w:rsidRDefault="001A58F9" w:rsidP="001A58F9">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429E889C" w14:textId="77777777" w:rsidR="001A58F9" w:rsidRPr="002A4554" w:rsidRDefault="001A58F9" w:rsidP="001A58F9">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6EBA6C8"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296A25E4" w14:textId="77777777" w:rsidR="001A58F9" w:rsidRPr="00B138F3" w:rsidDel="00A13215"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83C707F" w14:textId="77777777" w:rsidR="001A58F9" w:rsidRPr="00B138F3" w:rsidRDefault="001A58F9" w:rsidP="001A58F9">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1B49BB7" w14:textId="77777777" w:rsidR="001A58F9" w:rsidRPr="00B138F3" w:rsidRDefault="001A58F9" w:rsidP="001A58F9">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38C6A4AE" w14:textId="77777777" w:rsidR="001A58F9" w:rsidRPr="00B138F3" w:rsidRDefault="001A58F9" w:rsidP="001A58F9">
      <w:pPr>
        <w:widowControl w:val="0"/>
        <w:jc w:val="both"/>
        <w:rPr>
          <w:rFonts w:ascii="GHEA Grapalat" w:hAnsi="GHEA Grapalat"/>
        </w:rPr>
      </w:pPr>
      <w:r w:rsidRPr="00B138F3">
        <w:rPr>
          <w:rFonts w:ascii="GHEA Grapalat" w:hAnsi="GHEA Grapalat"/>
        </w:rPr>
        <w:t>_______________________________________</w:t>
      </w:r>
    </w:p>
    <w:p w14:paraId="37A881F3" w14:textId="77777777" w:rsidR="001A58F9" w:rsidRPr="00B138F3" w:rsidRDefault="001A58F9" w:rsidP="001A58F9">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68E1FD7" w14:textId="77777777" w:rsidR="001A58F9" w:rsidRPr="00B138F3" w:rsidRDefault="001A58F9" w:rsidP="001A58F9">
      <w:pPr>
        <w:widowControl w:val="0"/>
        <w:jc w:val="both"/>
        <w:rPr>
          <w:rFonts w:ascii="GHEA Grapalat" w:hAnsi="GHEA Grapalat"/>
        </w:rPr>
      </w:pPr>
      <w:r w:rsidRPr="00B138F3">
        <w:rPr>
          <w:rFonts w:ascii="GHEA Grapalat" w:hAnsi="GHEA Grapalat"/>
        </w:rPr>
        <w:t>_______________________________________</w:t>
      </w:r>
    </w:p>
    <w:p w14:paraId="25686FC5" w14:textId="77777777" w:rsidR="001A58F9" w:rsidRPr="00B138F3" w:rsidRDefault="001A58F9" w:rsidP="001A58F9">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3294AB4A" w14:textId="77777777" w:rsidR="001A58F9" w:rsidRPr="00B138F3" w:rsidRDefault="001A58F9" w:rsidP="001A58F9">
      <w:pPr>
        <w:widowControl w:val="0"/>
        <w:jc w:val="both"/>
        <w:rPr>
          <w:rFonts w:ascii="GHEA Grapalat" w:hAnsi="GHEA Grapalat"/>
        </w:rPr>
      </w:pPr>
      <w:r w:rsidRPr="00B138F3">
        <w:rPr>
          <w:rFonts w:ascii="GHEA Grapalat" w:hAnsi="GHEA Grapalat"/>
        </w:rPr>
        <w:t>_______________________________________</w:t>
      </w:r>
    </w:p>
    <w:p w14:paraId="0C7BFDBE" w14:textId="77777777" w:rsidR="001A58F9" w:rsidRPr="00B138F3" w:rsidRDefault="001A58F9" w:rsidP="001A58F9">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0BC21CEC" w14:textId="77777777" w:rsidR="001A58F9" w:rsidRPr="00B138F3" w:rsidRDefault="001A58F9" w:rsidP="001A58F9">
      <w:pPr>
        <w:widowControl w:val="0"/>
        <w:jc w:val="both"/>
        <w:rPr>
          <w:rFonts w:ascii="GHEA Grapalat" w:hAnsi="GHEA Grapalat"/>
        </w:rPr>
      </w:pPr>
      <w:r w:rsidRPr="00B138F3">
        <w:rPr>
          <w:rFonts w:ascii="GHEA Grapalat" w:hAnsi="GHEA Grapalat"/>
        </w:rPr>
        <w:lastRenderedPageBreak/>
        <w:t>_______________________________________</w:t>
      </w:r>
    </w:p>
    <w:p w14:paraId="30DC345F" w14:textId="77777777" w:rsidR="001A58F9" w:rsidRPr="00B138F3" w:rsidRDefault="001A58F9" w:rsidP="001A58F9">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AD1E18E" w14:textId="77777777" w:rsidR="001A58F9" w:rsidRPr="00B138F3" w:rsidRDefault="001A58F9" w:rsidP="001A58F9">
      <w:pPr>
        <w:widowControl w:val="0"/>
        <w:jc w:val="both"/>
        <w:rPr>
          <w:rFonts w:ascii="GHEA Grapalat" w:hAnsi="GHEA Grapalat"/>
        </w:rPr>
      </w:pPr>
      <w:r w:rsidRPr="00B138F3">
        <w:rPr>
          <w:rFonts w:ascii="GHEA Grapalat" w:hAnsi="GHEA Grapalat"/>
        </w:rPr>
        <w:t>_______________________________________</w:t>
      </w:r>
    </w:p>
    <w:p w14:paraId="30C6AB2D" w14:textId="77777777" w:rsidR="001A58F9" w:rsidRPr="00B138F3" w:rsidRDefault="001A58F9" w:rsidP="001A58F9">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0A1A5BA" w14:textId="77777777" w:rsidR="001A58F9" w:rsidRPr="00B138F3" w:rsidRDefault="001A58F9" w:rsidP="001A58F9">
      <w:pPr>
        <w:widowControl w:val="0"/>
        <w:jc w:val="both"/>
        <w:rPr>
          <w:rFonts w:ascii="GHEA Grapalat" w:hAnsi="GHEA Grapalat"/>
        </w:rPr>
      </w:pPr>
      <w:r w:rsidRPr="00B138F3">
        <w:rPr>
          <w:rFonts w:ascii="GHEA Grapalat" w:hAnsi="GHEA Grapalat"/>
        </w:rPr>
        <w:t>_______________________________________</w:t>
      </w:r>
    </w:p>
    <w:p w14:paraId="645FBC3E" w14:textId="77777777" w:rsidR="001A58F9" w:rsidRPr="00B138F3" w:rsidRDefault="001A58F9" w:rsidP="001A58F9">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7C57109" w14:textId="77777777" w:rsidR="001A58F9" w:rsidRPr="00B138F3" w:rsidRDefault="001A58F9" w:rsidP="001A58F9">
      <w:pPr>
        <w:widowControl w:val="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1A58F9" w:rsidRPr="00B138F3" w14:paraId="7AAB27E8" w14:textId="77777777" w:rsidTr="00924C8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8E504A" w14:textId="77777777" w:rsidR="001A58F9" w:rsidRPr="00B138F3" w:rsidRDefault="001A58F9" w:rsidP="00924C8C">
            <w:pPr>
              <w:widowControl w:val="0"/>
              <w:tabs>
                <w:tab w:val="left" w:pos="3402"/>
              </w:tabs>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A58F9" w:rsidRPr="00B138F3" w14:paraId="5687C7C3" w14:textId="77777777" w:rsidTr="00924C8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26E765" w14:textId="77777777" w:rsidR="001A58F9" w:rsidRPr="00B138F3" w:rsidRDefault="001A58F9" w:rsidP="00924C8C">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A58F9" w:rsidRPr="00B138F3" w14:paraId="5E515D03" w14:textId="77777777" w:rsidTr="00924C8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0754EA" w14:textId="77777777" w:rsidR="001A58F9" w:rsidRPr="00B138F3" w:rsidRDefault="001A58F9" w:rsidP="00924C8C">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A58F9" w:rsidRPr="00B138F3" w14:paraId="6E0B5846" w14:textId="77777777" w:rsidTr="00924C8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A2B48"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A58F9" w:rsidRPr="00B138F3" w14:paraId="5A83C2FB" w14:textId="77777777" w:rsidTr="00924C8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65DA8"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A58F9" w:rsidRPr="00B138F3" w14:paraId="12DC40C6" w14:textId="77777777" w:rsidTr="00924C8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DC05EE"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A58F9" w:rsidRPr="00B138F3" w14:paraId="6DE30949" w14:textId="77777777" w:rsidTr="00924C8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ADA015"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A58F9" w:rsidRPr="00B138F3" w14:paraId="1C816A9C" w14:textId="77777777" w:rsidTr="00924C8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E8368C"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A58F9" w:rsidRPr="00B138F3" w14:paraId="55FE1639" w14:textId="77777777" w:rsidTr="00924C8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E39CAB"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1A58F9" w:rsidRPr="00B138F3" w14:paraId="272E1BFC" w14:textId="77777777" w:rsidTr="00924C8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A77B33"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A58F9" w:rsidRPr="00B138F3" w14:paraId="6FE69B0B" w14:textId="77777777" w:rsidTr="00924C8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45ED3"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1A58F9" w:rsidRPr="00B138F3" w14:paraId="5A44FCD5" w14:textId="77777777" w:rsidTr="00924C8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D6DF64"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1A58F9" w:rsidRPr="00B138F3" w14:paraId="733C9276" w14:textId="77777777" w:rsidTr="00924C8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A45AD0"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1A58F9" w:rsidRPr="00B138F3" w14:paraId="1F26ABBA" w14:textId="77777777" w:rsidTr="00924C8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CB9BD8"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A58F9" w:rsidRPr="00B138F3" w14:paraId="159B03A3" w14:textId="77777777" w:rsidTr="00924C8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96B498"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A58F9" w:rsidRPr="00B138F3" w14:paraId="213EBCBB" w14:textId="77777777" w:rsidTr="00924C8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E74493"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A58F9" w:rsidRPr="00B138F3" w14:paraId="36623CAD" w14:textId="77777777" w:rsidTr="00924C8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DB1930"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1A58F9" w:rsidRPr="00B138F3" w14:paraId="34F1D3EC" w14:textId="77777777" w:rsidTr="00924C8C">
        <w:trPr>
          <w:trHeight w:val="424"/>
        </w:trPr>
        <w:tc>
          <w:tcPr>
            <w:tcW w:w="10980" w:type="dxa"/>
            <w:gridSpan w:val="2"/>
            <w:tcBorders>
              <w:top w:val="single" w:sz="4" w:space="0" w:color="auto"/>
              <w:left w:val="single" w:sz="4" w:space="0" w:color="auto"/>
              <w:right w:val="single" w:sz="4" w:space="0" w:color="000000"/>
            </w:tcBorders>
            <w:noWrap/>
            <w:vAlign w:val="bottom"/>
          </w:tcPr>
          <w:p w14:paraId="71BE8499"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A58F9" w:rsidRPr="00B138F3" w14:paraId="2C8A72A9" w14:textId="77777777" w:rsidTr="00924C8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5BE5C4"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A58F9" w:rsidRPr="00B138F3" w14:paraId="5DA27FEF" w14:textId="77777777" w:rsidTr="00924C8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5D8ACB" w14:textId="77777777" w:rsidR="001A58F9" w:rsidRPr="00B138F3" w:rsidRDefault="001A58F9" w:rsidP="00924C8C">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A58F9" w:rsidRPr="00B138F3" w14:paraId="7F138A46" w14:textId="77777777" w:rsidTr="00924C8C">
        <w:trPr>
          <w:trHeight w:val="2194"/>
        </w:trPr>
        <w:tc>
          <w:tcPr>
            <w:tcW w:w="5616" w:type="dxa"/>
            <w:tcBorders>
              <w:top w:val="nil"/>
              <w:left w:val="single" w:sz="4" w:space="0" w:color="auto"/>
              <w:bottom w:val="single" w:sz="4" w:space="0" w:color="auto"/>
              <w:right w:val="single" w:sz="4" w:space="0" w:color="auto"/>
            </w:tcBorders>
            <w:noWrap/>
            <w:vAlign w:val="bottom"/>
          </w:tcPr>
          <w:p w14:paraId="3E12ED22" w14:textId="77777777" w:rsidR="001A58F9" w:rsidRPr="00B138F3" w:rsidRDefault="001A58F9" w:rsidP="00924C8C">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7200E1C" w14:textId="77777777" w:rsidR="001A58F9" w:rsidRPr="00B138F3" w:rsidRDefault="001A58F9" w:rsidP="00924C8C">
            <w:pPr>
              <w:widowControl w:val="0"/>
              <w:rPr>
                <w:rFonts w:ascii="GHEA Grapalat" w:hAnsi="GHEA Grapalat" w:cs="Sylfaen"/>
              </w:rPr>
            </w:pPr>
          </w:p>
          <w:p w14:paraId="23CA436E" w14:textId="77777777" w:rsidR="001A58F9" w:rsidRPr="00B138F3" w:rsidRDefault="001A58F9" w:rsidP="00924C8C">
            <w:pPr>
              <w:widowControl w:val="0"/>
              <w:jc w:val="right"/>
              <w:rPr>
                <w:rFonts w:ascii="GHEA Grapalat" w:hAnsi="GHEA Grapalat" w:cs="Tahoma"/>
              </w:rPr>
            </w:pPr>
            <w:r w:rsidRPr="00B138F3">
              <w:rPr>
                <w:rFonts w:ascii="GHEA Grapalat" w:hAnsi="GHEA Grapalat"/>
              </w:rPr>
              <w:t>/____________________/</w:t>
            </w:r>
          </w:p>
          <w:p w14:paraId="2189A529" w14:textId="77777777" w:rsidR="001A58F9" w:rsidRPr="00B138F3" w:rsidRDefault="001A58F9" w:rsidP="00924C8C">
            <w:pPr>
              <w:widowControl w:val="0"/>
              <w:rPr>
                <w:rFonts w:ascii="GHEA Grapalat" w:hAnsi="GHEA Grapalat" w:cs="Sylfaen"/>
              </w:rPr>
            </w:pPr>
          </w:p>
          <w:p w14:paraId="3891D356" w14:textId="77777777" w:rsidR="001A58F9" w:rsidRPr="00B138F3" w:rsidRDefault="001A58F9" w:rsidP="00924C8C">
            <w:pPr>
              <w:widowControl w:val="0"/>
              <w:jc w:val="right"/>
              <w:rPr>
                <w:rFonts w:ascii="GHEA Grapalat" w:hAnsi="GHEA Grapalat" w:cs="Sylfaen"/>
              </w:rPr>
            </w:pPr>
            <w:r w:rsidRPr="00B138F3">
              <w:rPr>
                <w:rFonts w:ascii="GHEA Grapalat" w:hAnsi="GHEA Grapalat"/>
              </w:rPr>
              <w:t>/____________________/</w:t>
            </w:r>
          </w:p>
          <w:p w14:paraId="4D6561FC" w14:textId="77777777" w:rsidR="001A58F9" w:rsidRPr="00B138F3" w:rsidRDefault="001A58F9" w:rsidP="00924C8C">
            <w:pPr>
              <w:widowControl w:val="0"/>
              <w:rPr>
                <w:rFonts w:ascii="GHEA Grapalat" w:hAnsi="GHEA Grapalat" w:cs="Sylfaen"/>
              </w:rPr>
            </w:pPr>
          </w:p>
          <w:p w14:paraId="456CCEEC" w14:textId="77777777" w:rsidR="001A58F9" w:rsidRPr="00B138F3" w:rsidRDefault="001A58F9" w:rsidP="00924C8C">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7A4B0D6C" w14:textId="77777777" w:rsidR="001A58F9" w:rsidRPr="00B138F3" w:rsidRDefault="001A58F9" w:rsidP="00924C8C">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2C4ED256" w14:textId="77777777" w:rsidR="001A58F9" w:rsidRPr="00B138F3" w:rsidRDefault="001A58F9" w:rsidP="00924C8C">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6E7E882" w14:textId="77777777" w:rsidR="001A58F9" w:rsidRPr="00B138F3" w:rsidRDefault="001A58F9" w:rsidP="00924C8C">
            <w:pPr>
              <w:widowControl w:val="0"/>
              <w:rPr>
                <w:rFonts w:ascii="GHEA Grapalat" w:hAnsi="GHEA Grapalat" w:cs="Sylfaen"/>
              </w:rPr>
            </w:pPr>
          </w:p>
          <w:p w14:paraId="69CFB710" w14:textId="77777777" w:rsidR="001A58F9" w:rsidRPr="00B138F3" w:rsidRDefault="001A58F9" w:rsidP="00924C8C">
            <w:pPr>
              <w:widowControl w:val="0"/>
              <w:jc w:val="right"/>
              <w:rPr>
                <w:rFonts w:ascii="GHEA Grapalat" w:hAnsi="GHEA Grapalat" w:cs="Sylfaen"/>
              </w:rPr>
            </w:pPr>
            <w:r w:rsidRPr="00B138F3">
              <w:rPr>
                <w:rFonts w:ascii="GHEA Grapalat" w:hAnsi="GHEA Grapalat"/>
              </w:rPr>
              <w:t>/____________________/</w:t>
            </w:r>
          </w:p>
          <w:p w14:paraId="60AED9F8" w14:textId="77777777" w:rsidR="001A58F9" w:rsidRPr="00B138F3" w:rsidRDefault="001A58F9" w:rsidP="00924C8C">
            <w:pPr>
              <w:widowControl w:val="0"/>
              <w:jc w:val="right"/>
              <w:rPr>
                <w:rFonts w:ascii="GHEA Grapalat" w:hAnsi="GHEA Grapalat" w:cs="Tahoma"/>
              </w:rPr>
            </w:pPr>
          </w:p>
          <w:p w14:paraId="2EECF448" w14:textId="77777777" w:rsidR="001A58F9" w:rsidRPr="00B138F3" w:rsidRDefault="001A58F9" w:rsidP="00924C8C">
            <w:pPr>
              <w:widowControl w:val="0"/>
              <w:jc w:val="right"/>
              <w:rPr>
                <w:rFonts w:ascii="GHEA Grapalat" w:hAnsi="GHEA Grapalat" w:cs="Sylfaen"/>
              </w:rPr>
            </w:pPr>
            <w:r w:rsidRPr="00B138F3">
              <w:rPr>
                <w:rFonts w:ascii="GHEA Grapalat" w:hAnsi="GHEA Grapalat"/>
              </w:rPr>
              <w:t>/____________________/</w:t>
            </w:r>
          </w:p>
          <w:p w14:paraId="53644B4B" w14:textId="77777777" w:rsidR="001A58F9" w:rsidRPr="00B138F3" w:rsidRDefault="001A58F9" w:rsidP="00924C8C">
            <w:pPr>
              <w:widowControl w:val="0"/>
              <w:rPr>
                <w:rFonts w:ascii="GHEA Grapalat" w:hAnsi="GHEA Grapalat" w:cs="Sylfaen"/>
              </w:rPr>
            </w:pPr>
          </w:p>
          <w:p w14:paraId="49A94D9E" w14:textId="77777777" w:rsidR="001A58F9" w:rsidRPr="00B138F3" w:rsidRDefault="001A58F9" w:rsidP="00924C8C">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A58F9" w:rsidRPr="00B138F3" w14:paraId="777F0196" w14:textId="77777777" w:rsidTr="00924C8C">
        <w:trPr>
          <w:trHeight w:val="2194"/>
        </w:trPr>
        <w:tc>
          <w:tcPr>
            <w:tcW w:w="5616" w:type="dxa"/>
            <w:tcBorders>
              <w:top w:val="single" w:sz="4" w:space="0" w:color="auto"/>
              <w:left w:val="single" w:sz="4" w:space="0" w:color="auto"/>
              <w:right w:val="single" w:sz="4" w:space="0" w:color="auto"/>
            </w:tcBorders>
            <w:noWrap/>
            <w:vAlign w:val="bottom"/>
          </w:tcPr>
          <w:p w14:paraId="2BACA481" w14:textId="77777777" w:rsidR="001A58F9" w:rsidRPr="00B138F3" w:rsidRDefault="001A58F9" w:rsidP="00924C8C">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92FB31F" w14:textId="77777777" w:rsidR="001A58F9" w:rsidRPr="00B138F3" w:rsidRDefault="001A58F9" w:rsidP="00924C8C">
            <w:pPr>
              <w:widowControl w:val="0"/>
              <w:rPr>
                <w:rFonts w:ascii="GHEA Grapalat" w:hAnsi="GHEA Grapalat"/>
              </w:rPr>
            </w:pPr>
          </w:p>
          <w:p w14:paraId="55F75FF6" w14:textId="77777777" w:rsidR="001A58F9" w:rsidRPr="00B138F3" w:rsidRDefault="001A58F9" w:rsidP="00924C8C">
            <w:pPr>
              <w:widowControl w:val="0"/>
              <w:jc w:val="right"/>
              <w:rPr>
                <w:rFonts w:ascii="GHEA Grapalat" w:hAnsi="GHEA Grapalat" w:cs="Tahoma"/>
              </w:rPr>
            </w:pPr>
            <w:r w:rsidRPr="00B138F3">
              <w:rPr>
                <w:rFonts w:ascii="GHEA Grapalat" w:hAnsi="GHEA Grapalat"/>
              </w:rPr>
              <w:t>/____________________/</w:t>
            </w:r>
          </w:p>
          <w:p w14:paraId="0E2946F3" w14:textId="77777777" w:rsidR="001A58F9" w:rsidRPr="00B138F3" w:rsidRDefault="001A58F9" w:rsidP="00924C8C">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0937EF0" w14:textId="77777777" w:rsidR="001A58F9" w:rsidRPr="00B138F3" w:rsidRDefault="001A58F9" w:rsidP="00924C8C">
            <w:pPr>
              <w:widowControl w:val="0"/>
              <w:rPr>
                <w:rFonts w:ascii="GHEA Grapalat" w:hAnsi="GHEA Grapalat" w:cs="Tahoma"/>
              </w:rPr>
            </w:pPr>
          </w:p>
          <w:p w14:paraId="1579B2E7" w14:textId="77777777" w:rsidR="001A58F9" w:rsidRPr="00B138F3" w:rsidRDefault="001A58F9" w:rsidP="00924C8C">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78D1091A" w14:textId="77777777" w:rsidR="001A58F9" w:rsidRPr="00B138F3" w:rsidRDefault="001A58F9" w:rsidP="00924C8C">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6572BB3" w14:textId="77777777" w:rsidR="001A58F9" w:rsidRPr="00B138F3" w:rsidRDefault="001A58F9" w:rsidP="00924C8C">
            <w:pPr>
              <w:widowControl w:val="0"/>
              <w:rPr>
                <w:rFonts w:ascii="GHEA Grapalat" w:hAnsi="GHEA Grapalat" w:cs="Tahoma"/>
              </w:rPr>
            </w:pPr>
          </w:p>
          <w:p w14:paraId="5934323D" w14:textId="77777777" w:rsidR="001A58F9" w:rsidRPr="00B138F3" w:rsidRDefault="001A58F9" w:rsidP="00924C8C">
            <w:pPr>
              <w:widowControl w:val="0"/>
              <w:jc w:val="right"/>
              <w:rPr>
                <w:rFonts w:ascii="GHEA Grapalat" w:hAnsi="GHEA Grapalat" w:cs="Tahoma"/>
              </w:rPr>
            </w:pPr>
            <w:r w:rsidRPr="00B138F3">
              <w:rPr>
                <w:rFonts w:ascii="GHEA Grapalat" w:hAnsi="GHEA Grapalat"/>
              </w:rPr>
              <w:t>/____________________/</w:t>
            </w:r>
          </w:p>
          <w:p w14:paraId="4278418D" w14:textId="77777777" w:rsidR="001A58F9" w:rsidRPr="00B138F3" w:rsidRDefault="001A58F9" w:rsidP="00924C8C">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1A778D93" w14:textId="77777777" w:rsidR="001A58F9" w:rsidRPr="00B138F3" w:rsidRDefault="001A58F9" w:rsidP="00924C8C">
            <w:pPr>
              <w:widowControl w:val="0"/>
              <w:rPr>
                <w:rFonts w:ascii="GHEA Grapalat" w:hAnsi="GHEA Grapalat" w:cs="Arial"/>
              </w:rPr>
            </w:pPr>
          </w:p>
        </w:tc>
      </w:tr>
      <w:tr w:rsidR="001A58F9" w:rsidRPr="00B138F3" w14:paraId="3EBD3D70" w14:textId="77777777" w:rsidTr="00924C8C">
        <w:trPr>
          <w:trHeight w:val="2194"/>
        </w:trPr>
        <w:tc>
          <w:tcPr>
            <w:tcW w:w="5616" w:type="dxa"/>
            <w:tcBorders>
              <w:top w:val="nil"/>
              <w:left w:val="single" w:sz="4" w:space="0" w:color="auto"/>
              <w:bottom w:val="single" w:sz="4" w:space="0" w:color="auto"/>
              <w:right w:val="single" w:sz="4" w:space="0" w:color="auto"/>
            </w:tcBorders>
            <w:noWrap/>
            <w:vAlign w:val="bottom"/>
          </w:tcPr>
          <w:p w14:paraId="5E6CD8BE" w14:textId="77777777" w:rsidR="001A58F9" w:rsidRPr="00B138F3" w:rsidRDefault="001A58F9" w:rsidP="00924C8C">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10C3D79A" w14:textId="77777777" w:rsidR="001A58F9" w:rsidRPr="00B138F3" w:rsidRDefault="001A58F9" w:rsidP="00924C8C">
            <w:pPr>
              <w:widowControl w:val="0"/>
              <w:rPr>
                <w:rFonts w:ascii="GHEA Grapalat" w:hAnsi="GHEA Grapalat" w:cs="Sylfaen"/>
              </w:rPr>
            </w:pPr>
          </w:p>
          <w:p w14:paraId="4432FBF9" w14:textId="77777777" w:rsidR="001A58F9" w:rsidRPr="00B138F3" w:rsidRDefault="001A58F9" w:rsidP="00924C8C">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2F94ECE" w14:textId="77777777" w:rsidR="001A58F9" w:rsidRPr="00B138F3" w:rsidRDefault="001A58F9" w:rsidP="00924C8C">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61511C63" w14:textId="77777777" w:rsidR="001A58F9" w:rsidRPr="00B138F3" w:rsidRDefault="001A58F9" w:rsidP="00924C8C">
            <w:pPr>
              <w:widowControl w:val="0"/>
              <w:rPr>
                <w:rFonts w:ascii="GHEA Grapalat" w:hAnsi="GHEA Grapalat"/>
              </w:rPr>
            </w:pPr>
          </w:p>
          <w:p w14:paraId="7FBADD00" w14:textId="77777777" w:rsidR="001A58F9" w:rsidRPr="00B138F3" w:rsidRDefault="001A58F9" w:rsidP="00924C8C">
            <w:pPr>
              <w:widowControl w:val="0"/>
              <w:jc w:val="right"/>
              <w:rPr>
                <w:rFonts w:ascii="GHEA Grapalat" w:hAnsi="GHEA Grapalat" w:cs="Sylfaen"/>
              </w:rPr>
            </w:pPr>
            <w:r w:rsidRPr="00B138F3">
              <w:rPr>
                <w:rFonts w:ascii="GHEA Grapalat" w:hAnsi="GHEA Grapalat"/>
              </w:rPr>
              <w:t>23.в Дата исполнения: "___" ___ 20___г.</w:t>
            </w:r>
          </w:p>
        </w:tc>
      </w:tr>
    </w:tbl>
    <w:p w14:paraId="7CEAD603" w14:textId="77777777" w:rsidR="001A58F9" w:rsidRPr="00B138F3" w:rsidRDefault="001A58F9" w:rsidP="001A58F9">
      <w:pPr>
        <w:widowControl w:val="0"/>
        <w:jc w:val="center"/>
        <w:rPr>
          <w:rFonts w:ascii="GHEA Grapalat" w:hAnsi="GHEA Grapalat" w:cs="Sylfaen"/>
        </w:rPr>
      </w:pPr>
    </w:p>
    <w:p w14:paraId="5821399C" w14:textId="77777777" w:rsidR="001A58F9" w:rsidRPr="00B138F3" w:rsidRDefault="001A58F9" w:rsidP="001A58F9">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DABEDB7" w14:textId="77777777" w:rsidR="001A58F9" w:rsidRPr="00B138F3" w:rsidRDefault="001A58F9" w:rsidP="001A58F9">
      <w:pPr>
        <w:rPr>
          <w:rFonts w:ascii="GHEA Grapalat" w:hAnsi="GHEA Grapalat" w:cs="Sylfaen"/>
        </w:rPr>
      </w:pPr>
      <w:r w:rsidRPr="00B138F3">
        <w:rPr>
          <w:rFonts w:ascii="GHEA Grapalat" w:hAnsi="GHEA Grapalat" w:cs="Sylfaen"/>
        </w:rPr>
        <w:br w:type="page"/>
      </w:r>
    </w:p>
    <w:p w14:paraId="17CB495E" w14:textId="77777777" w:rsidR="001A58F9" w:rsidRPr="00B138F3" w:rsidRDefault="001A58F9" w:rsidP="001A58F9">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A58F9" w:rsidRPr="00B138F3" w14:paraId="57F71206" w14:textId="77777777" w:rsidTr="00924C8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CA645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B78BC4B"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1DC5CCA"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DE09F88"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D54D854"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AFC0A00"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21862A9"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Сторона,</w:t>
            </w:r>
          </w:p>
          <w:p w14:paraId="2C8DE43B"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A798891"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3791A6A"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1A58F9" w:rsidRPr="00B138F3" w14:paraId="5C38248D" w14:textId="77777777" w:rsidTr="00924C8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7B4EE4"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18E4B15"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AE33EB2"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E8F2E0"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5BA6EC5"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5</w:t>
            </w:r>
          </w:p>
        </w:tc>
      </w:tr>
      <w:tr w:rsidR="001A58F9" w:rsidRPr="00B138F3" w14:paraId="3C32CAE6"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DF1CC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A5FB2D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45BE28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0D3BE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ABF692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1A58F9" w:rsidRPr="00B138F3" w14:paraId="3A8A4817"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9EB47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A7D398D" w14:textId="77777777" w:rsidR="001A58F9" w:rsidRPr="00B138F3" w:rsidRDefault="001A58F9" w:rsidP="00924C8C">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115C2A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D9077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3010E3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1A58F9" w:rsidRPr="00B138F3" w14:paraId="2BC1B766"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FC6F7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04D5BFC" w14:textId="77777777" w:rsidR="001A58F9" w:rsidRPr="00B138F3" w:rsidRDefault="001A58F9" w:rsidP="00924C8C">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2CEA30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0D3C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23DA4946" w14:textId="77777777" w:rsidR="001A58F9" w:rsidRPr="00B138F3" w:rsidRDefault="001A58F9" w:rsidP="00924C8C">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39C83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1A58F9" w:rsidRPr="00B138F3" w14:paraId="5A04F200"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A5955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85F7A9C" w14:textId="77777777" w:rsidR="001A58F9" w:rsidRPr="00B138F3" w:rsidRDefault="001A58F9" w:rsidP="00924C8C">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1EF6F2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8781F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0E91719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CBF82AC"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A58F9" w:rsidRPr="00B138F3" w14:paraId="2ED23E24"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C4CB0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AADD45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9B8C13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D81A4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07475A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A58F9" w:rsidRPr="00B138F3" w14:paraId="39A8E142"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A6C6F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32AD98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DE8D36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0421A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018C569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FE2C4E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A58F9" w:rsidRPr="00B138F3" w14:paraId="740FC55B"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D6726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3F0841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D07F43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30D2F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D1A710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A6DDEF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A58F9" w:rsidRPr="00B138F3" w14:paraId="439318DF"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3182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392D08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255EF7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D11CD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24D730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042891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A58F9" w:rsidRPr="00B138F3" w14:paraId="74AB387A"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2DECD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5E2E48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C66816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80707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416769B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74F34D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A58F9" w:rsidRPr="00B138F3" w14:paraId="580861C9"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A2A3B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6570A0F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CDB0D2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935AB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20C135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44FE4C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1A58F9" w:rsidRPr="00B138F3" w14:paraId="75609C56"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9C3E6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912BBD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EBD6A2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9DE00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AA7B35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E992D0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A58F9" w:rsidRPr="00B138F3" w14:paraId="089C3775"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5A7DB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89498E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7BA0F0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DFAC8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AEB86B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A58F9" w:rsidRPr="00B138F3" w14:paraId="37A17879"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084B9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548894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AC7C6F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86E2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1315F2FC"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C175EE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A58F9" w:rsidRPr="00B138F3" w14:paraId="50D50710"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9793A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A080B0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19C6044"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25DE4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52CC3D6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05B7CF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1A58F9" w:rsidRPr="00B138F3" w14:paraId="182797E1"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7CBEA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7AB5D6C"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42BADA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B1F36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7D47DE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DEFEB6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1A58F9" w:rsidRPr="00B138F3" w14:paraId="7FD46483"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A601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D44310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C19FD5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18A8A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0A00F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A58F9" w:rsidRPr="00B138F3" w14:paraId="2C00F90D"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20F2CC"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50F43A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5A3BC8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83825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12C4FD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A58F9" w:rsidRPr="00B138F3" w14:paraId="4A7B970F"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5F35CC"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B9FB74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947661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24D394"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26D5B054"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EDA5F0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A58F9" w:rsidRPr="00B138F3" w14:paraId="108C4ED6"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5EF14C" w14:textId="77777777" w:rsidR="001A58F9" w:rsidRPr="00B138F3" w:rsidDel="0010680B" w:rsidRDefault="001A58F9" w:rsidP="00924C8C">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F5B91B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6F2715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F35FF0" w14:textId="77777777" w:rsidR="001A58F9" w:rsidRPr="00B138F3" w:rsidRDefault="001A58F9" w:rsidP="00924C8C">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CB456A6" w14:textId="77777777" w:rsidR="001A58F9" w:rsidRPr="00B138F3" w:rsidRDefault="001A58F9" w:rsidP="00924C8C">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D6CFDB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94D2B8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1A58F9" w:rsidRPr="00B138F3" w14:paraId="363E158B"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B92B5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7C0093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D2E326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50BF2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4C259A4"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1EF5C8F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62A77A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1A58F9" w:rsidRPr="00B138F3" w14:paraId="7AD03488"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CD4C5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CF66D1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4C3C9C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20702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657C072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2B1B5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AC5A17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1A58F9" w:rsidRPr="00B138F3" w14:paraId="59EA4FA0"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7C519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C532EB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E346EB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8901F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F1DD25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61C7EB2" w14:textId="77777777" w:rsidR="001A58F9" w:rsidRPr="00B138F3" w:rsidRDefault="001A58F9" w:rsidP="00924C8C">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E3559F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FCA2B4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1A58F9" w:rsidRPr="00B138F3" w14:paraId="53876715"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FDA65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9E3ED3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8102FF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0E1B6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83D5EF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570CD7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1A58F9" w:rsidRPr="00B138F3" w14:paraId="254B13B8"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8A7F74"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8482B0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3A88E7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6EC8B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91711F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519D3E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AE3193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1A58F9" w:rsidRPr="00B138F3" w14:paraId="6D6C5F64"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40514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A7B366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E237C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828F8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23C91DC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879502" w14:textId="77777777" w:rsidR="001A58F9" w:rsidRPr="00B138F3" w:rsidRDefault="001A58F9" w:rsidP="00924C8C">
            <w:pPr>
              <w:widowControl w:val="0"/>
              <w:jc w:val="center"/>
              <w:rPr>
                <w:rFonts w:ascii="GHEA Grapalat" w:hAnsi="GHEA Grapalat"/>
                <w:sz w:val="18"/>
                <w:szCs w:val="18"/>
              </w:rPr>
            </w:pPr>
          </w:p>
        </w:tc>
      </w:tr>
      <w:tr w:rsidR="001A58F9" w:rsidRPr="00B138F3" w14:paraId="46FC7347"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946E4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65833E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0CBD3B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87346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0BF15FF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5FAF100" w14:textId="77777777" w:rsidR="001A58F9" w:rsidRPr="00B138F3" w:rsidRDefault="001A58F9" w:rsidP="00924C8C">
            <w:pPr>
              <w:widowControl w:val="0"/>
              <w:jc w:val="center"/>
              <w:rPr>
                <w:rFonts w:ascii="GHEA Grapalat" w:hAnsi="GHEA Grapalat"/>
                <w:sz w:val="18"/>
                <w:szCs w:val="18"/>
              </w:rPr>
            </w:pPr>
          </w:p>
        </w:tc>
      </w:tr>
      <w:tr w:rsidR="001A58F9" w:rsidRPr="00B138F3" w14:paraId="170B1748"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DF424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8FFB08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424377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706C7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5FFE7084"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F2F5CE2" w14:textId="77777777" w:rsidR="001A58F9" w:rsidRPr="00B138F3" w:rsidRDefault="001A58F9" w:rsidP="00924C8C">
            <w:pPr>
              <w:widowControl w:val="0"/>
              <w:jc w:val="center"/>
              <w:rPr>
                <w:rFonts w:ascii="GHEA Grapalat" w:hAnsi="GHEA Grapalat"/>
                <w:sz w:val="18"/>
                <w:szCs w:val="18"/>
              </w:rPr>
            </w:pPr>
          </w:p>
        </w:tc>
      </w:tr>
      <w:tr w:rsidR="001A58F9" w:rsidRPr="00B138F3" w14:paraId="3218572C"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88DC1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6FCA9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BBB450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54701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45D0BE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709F80AD" w14:textId="77777777" w:rsidR="001A58F9" w:rsidRPr="00B138F3" w:rsidRDefault="001A58F9" w:rsidP="00924C8C">
            <w:pPr>
              <w:widowControl w:val="0"/>
              <w:jc w:val="center"/>
              <w:rPr>
                <w:rFonts w:ascii="GHEA Grapalat" w:hAnsi="GHEA Grapalat"/>
                <w:sz w:val="18"/>
                <w:szCs w:val="18"/>
              </w:rPr>
            </w:pPr>
          </w:p>
        </w:tc>
      </w:tr>
      <w:tr w:rsidR="001A58F9" w:rsidRPr="00B138F3" w14:paraId="058D53D3"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D5033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8E9DCE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ECB73B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21F98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86DD08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7E4F4B9" w14:textId="77777777" w:rsidR="001A58F9" w:rsidRPr="00B138F3" w:rsidRDefault="001A58F9" w:rsidP="00924C8C">
            <w:pPr>
              <w:widowControl w:val="0"/>
              <w:jc w:val="center"/>
              <w:rPr>
                <w:rFonts w:ascii="GHEA Grapalat" w:hAnsi="GHEA Grapalat"/>
                <w:sz w:val="18"/>
                <w:szCs w:val="18"/>
              </w:rPr>
            </w:pPr>
          </w:p>
        </w:tc>
      </w:tr>
      <w:tr w:rsidR="001A58F9" w:rsidRPr="00B138F3" w14:paraId="6C0B879A"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5675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AEB775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64CFCB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7213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511173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BB363E1" w14:textId="77777777" w:rsidR="001A58F9" w:rsidRPr="00B138F3" w:rsidRDefault="001A58F9" w:rsidP="00924C8C">
            <w:pPr>
              <w:widowControl w:val="0"/>
              <w:jc w:val="center"/>
              <w:rPr>
                <w:rFonts w:ascii="GHEA Grapalat" w:hAnsi="GHEA Grapalat"/>
                <w:sz w:val="18"/>
                <w:szCs w:val="18"/>
              </w:rPr>
            </w:pPr>
          </w:p>
        </w:tc>
      </w:tr>
    </w:tbl>
    <w:p w14:paraId="115E091F" w14:textId="77777777" w:rsidR="001A58F9" w:rsidRPr="00B138F3" w:rsidRDefault="001A58F9" w:rsidP="001A58F9">
      <w:pPr>
        <w:widowControl w:val="0"/>
        <w:ind w:left="567" w:right="565"/>
        <w:jc w:val="center"/>
        <w:rPr>
          <w:rFonts w:ascii="GHEA Grapalat" w:hAnsi="GHEA Grapalat"/>
          <w:b/>
        </w:rPr>
      </w:pPr>
    </w:p>
    <w:p w14:paraId="5F90AC92" w14:textId="77777777" w:rsidR="001A58F9" w:rsidRPr="009237AC" w:rsidRDefault="001A58F9" w:rsidP="001A58F9">
      <w:pPr>
        <w:pStyle w:val="BodyTextIndent3"/>
        <w:widowControl w:val="0"/>
        <w:spacing w:line="240" w:lineRule="auto"/>
        <w:jc w:val="right"/>
        <w:rPr>
          <w:rFonts w:ascii="GHEA Grapalat" w:hAnsi="GHEA Grapalat"/>
          <w:b/>
          <w:sz w:val="24"/>
          <w:szCs w:val="24"/>
        </w:rPr>
      </w:pPr>
    </w:p>
    <w:p w14:paraId="4C3953BA" w14:textId="77777777" w:rsidR="001A58F9" w:rsidRPr="009237AC" w:rsidRDefault="001A58F9" w:rsidP="001A58F9">
      <w:pPr>
        <w:pStyle w:val="BodyTextIndent3"/>
        <w:widowControl w:val="0"/>
        <w:spacing w:line="240" w:lineRule="auto"/>
        <w:jc w:val="right"/>
        <w:rPr>
          <w:rFonts w:ascii="GHEA Grapalat" w:hAnsi="GHEA Grapalat"/>
          <w:b/>
          <w:sz w:val="24"/>
          <w:szCs w:val="24"/>
        </w:rPr>
      </w:pPr>
    </w:p>
    <w:p w14:paraId="4E4DD59E" w14:textId="77777777" w:rsidR="001A58F9" w:rsidRPr="009237AC" w:rsidRDefault="001A58F9" w:rsidP="001A58F9">
      <w:pPr>
        <w:pStyle w:val="BodyTextIndent3"/>
        <w:widowControl w:val="0"/>
        <w:spacing w:line="240" w:lineRule="auto"/>
        <w:jc w:val="right"/>
        <w:rPr>
          <w:rFonts w:ascii="GHEA Grapalat" w:hAnsi="GHEA Grapalat"/>
          <w:b/>
          <w:sz w:val="24"/>
          <w:szCs w:val="24"/>
        </w:rPr>
      </w:pPr>
    </w:p>
    <w:p w14:paraId="1B090071" w14:textId="77777777" w:rsidR="001A58F9" w:rsidRPr="009237AC" w:rsidRDefault="001A58F9" w:rsidP="001A58F9">
      <w:pPr>
        <w:pStyle w:val="BodyTextIndent3"/>
        <w:widowControl w:val="0"/>
        <w:spacing w:line="240" w:lineRule="auto"/>
        <w:jc w:val="right"/>
        <w:rPr>
          <w:rFonts w:ascii="GHEA Grapalat" w:hAnsi="GHEA Grapalat"/>
          <w:b/>
          <w:sz w:val="24"/>
          <w:szCs w:val="24"/>
        </w:rPr>
      </w:pPr>
    </w:p>
    <w:p w14:paraId="4362B40F" w14:textId="77777777" w:rsidR="001A58F9" w:rsidRPr="009237AC" w:rsidRDefault="001A58F9" w:rsidP="001A58F9">
      <w:pPr>
        <w:pStyle w:val="BodyTextIndent3"/>
        <w:widowControl w:val="0"/>
        <w:spacing w:line="240" w:lineRule="auto"/>
        <w:jc w:val="right"/>
        <w:rPr>
          <w:rFonts w:ascii="GHEA Grapalat" w:hAnsi="GHEA Grapalat"/>
          <w:b/>
          <w:sz w:val="24"/>
          <w:szCs w:val="24"/>
        </w:rPr>
      </w:pPr>
    </w:p>
    <w:p w14:paraId="26615AC0" w14:textId="77777777" w:rsidR="001A58F9" w:rsidRDefault="001A58F9" w:rsidP="00DB4988">
      <w:pPr>
        <w:pStyle w:val="norm"/>
        <w:widowControl w:val="0"/>
        <w:spacing w:line="240" w:lineRule="auto"/>
        <w:ind w:firstLine="284"/>
        <w:contextualSpacing/>
        <w:jc w:val="right"/>
        <w:rPr>
          <w:rFonts w:ascii="GHEA Grapalat" w:hAnsi="GHEA Grapalat"/>
          <w:b/>
          <w:sz w:val="24"/>
          <w:szCs w:val="24"/>
        </w:rPr>
      </w:pPr>
    </w:p>
    <w:p w14:paraId="4E80124F" w14:textId="77777777" w:rsidR="001A58F9" w:rsidRDefault="001A58F9" w:rsidP="00DB4988">
      <w:pPr>
        <w:pStyle w:val="norm"/>
        <w:widowControl w:val="0"/>
        <w:spacing w:line="240" w:lineRule="auto"/>
        <w:ind w:firstLine="284"/>
        <w:contextualSpacing/>
        <w:jc w:val="right"/>
        <w:rPr>
          <w:rFonts w:ascii="GHEA Grapalat" w:hAnsi="GHEA Grapalat"/>
          <w:b/>
          <w:sz w:val="24"/>
          <w:szCs w:val="24"/>
        </w:rPr>
      </w:pPr>
    </w:p>
    <w:p w14:paraId="39EC5EFF" w14:textId="77777777" w:rsidR="001A58F9" w:rsidRDefault="001A58F9" w:rsidP="00DB4988">
      <w:pPr>
        <w:pStyle w:val="norm"/>
        <w:widowControl w:val="0"/>
        <w:spacing w:line="240" w:lineRule="auto"/>
        <w:ind w:firstLine="284"/>
        <w:contextualSpacing/>
        <w:jc w:val="right"/>
        <w:rPr>
          <w:rFonts w:ascii="GHEA Grapalat" w:hAnsi="GHEA Grapalat"/>
          <w:b/>
          <w:sz w:val="24"/>
          <w:szCs w:val="24"/>
        </w:rPr>
      </w:pPr>
    </w:p>
    <w:p w14:paraId="2EB73B9D" w14:textId="77777777" w:rsidR="001A58F9" w:rsidRDefault="001A58F9" w:rsidP="00DB4988">
      <w:pPr>
        <w:pStyle w:val="norm"/>
        <w:widowControl w:val="0"/>
        <w:spacing w:line="240" w:lineRule="auto"/>
        <w:ind w:firstLine="284"/>
        <w:contextualSpacing/>
        <w:jc w:val="right"/>
        <w:rPr>
          <w:rFonts w:ascii="GHEA Grapalat" w:hAnsi="GHEA Grapalat"/>
          <w:b/>
          <w:sz w:val="24"/>
          <w:szCs w:val="24"/>
        </w:rPr>
      </w:pPr>
    </w:p>
    <w:p w14:paraId="66994728"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70DDC19E"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3A90CC38"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2BC7D73A"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74E5A70D"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117F28F4"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42F17B1D"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173AF390"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1E3A3D26"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6DFC5E7C"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7070A3A7"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28172373"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17E9BE4E"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2F65D59E"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3332C27D"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0EF2E53D"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192CF941"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078641FF"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0ECF4AF0"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15A6E51B"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452B9812" w14:textId="417A8E03" w:rsidR="00D20650" w:rsidRPr="006F1605" w:rsidRDefault="00D20650" w:rsidP="00DB4988">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14:paraId="3475BFBC" w14:textId="523A7B0A" w:rsidR="00D20650" w:rsidRPr="00C95D0C" w:rsidRDefault="00D20650" w:rsidP="00DB4988">
      <w:pPr>
        <w:pStyle w:val="BodyTextIndent3"/>
        <w:widowControl w:val="0"/>
        <w:spacing w:line="240" w:lineRule="auto"/>
        <w:contextualSpacing/>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под кодом "</w:t>
      </w:r>
      <w:r w:rsidR="00BA2ADE">
        <w:rPr>
          <w:rFonts w:ascii="GHEA Grapalat" w:hAnsi="GHEA Grapalat"/>
          <w:b/>
          <w:sz w:val="24"/>
          <w:szCs w:val="24"/>
        </w:rPr>
        <w:t>EQ-BMKHTSDZB-</w:t>
      </w:r>
      <w:r w:rsidR="00E843E9">
        <w:rPr>
          <w:rFonts w:ascii="GHEA Grapalat" w:hAnsi="GHEA Grapalat"/>
          <w:b/>
          <w:sz w:val="24"/>
          <w:szCs w:val="24"/>
        </w:rPr>
        <w:t>26/25</w:t>
      </w:r>
      <w:r>
        <w:rPr>
          <w:rFonts w:ascii="GHEA Grapalat" w:hAnsi="GHEA Grapalat"/>
          <w:b/>
          <w:sz w:val="24"/>
          <w:szCs w:val="24"/>
        </w:rPr>
        <w:t>"</w:t>
      </w:r>
      <w:r>
        <w:rPr>
          <w:rStyle w:val="FootnoteReference"/>
          <w:rFonts w:ascii="GHEA Grapalat" w:hAnsi="GHEA Grapalat"/>
          <w:b/>
          <w:sz w:val="24"/>
          <w:szCs w:val="24"/>
        </w:rPr>
        <w:footnoteReference w:customMarkFollows="1" w:id="19"/>
        <w:t>*</w:t>
      </w:r>
    </w:p>
    <w:p w14:paraId="244956EE" w14:textId="77777777" w:rsidR="00D20650" w:rsidRPr="00AD29CE" w:rsidRDefault="00D20650" w:rsidP="00DB4988">
      <w:pPr>
        <w:widowControl w:val="0"/>
        <w:jc w:val="right"/>
        <w:rPr>
          <w:rFonts w:ascii="GHEA Grapalat" w:hAnsi="GHEA Grapalat"/>
          <w:i/>
        </w:rPr>
      </w:pPr>
    </w:p>
    <w:p w14:paraId="2C98B4D0" w14:textId="1FE02A19" w:rsidR="00D20650" w:rsidRPr="00936B04" w:rsidRDefault="00D20650" w:rsidP="00DB4988">
      <w:pPr>
        <w:widowControl w:val="0"/>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НА ПРЕДОСТАВЛЕНИЕ</w:t>
      </w:r>
      <w:r w:rsidR="00D1083C">
        <w:rPr>
          <w:rFonts w:ascii="GHEA Grapalat" w:hAnsi="GHEA Grapalat"/>
          <w:b/>
        </w:rPr>
        <w:t xml:space="preserve"> УСЛУГ</w:t>
      </w:r>
      <w:r w:rsidRPr="00936B04">
        <w:rPr>
          <w:rFonts w:ascii="GHEA Grapalat" w:hAnsi="GHEA Grapalat"/>
          <w:b/>
        </w:rPr>
        <w:t xml:space="preserve"> </w:t>
      </w:r>
    </w:p>
    <w:p w14:paraId="795D6CEC" w14:textId="77777777" w:rsidR="00D20650" w:rsidRPr="00B936E5" w:rsidRDefault="00D20650" w:rsidP="00DB4988">
      <w:pPr>
        <w:widowControl w:val="0"/>
        <w:jc w:val="center"/>
        <w:rPr>
          <w:rFonts w:ascii="GHEA Grapalat" w:hAnsi="GHEA Grapalat"/>
          <w:b/>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D20650" w14:paraId="7E435C02" w14:textId="77777777" w:rsidTr="00821AF9">
        <w:tc>
          <w:tcPr>
            <w:tcW w:w="4643" w:type="dxa"/>
          </w:tcPr>
          <w:p w14:paraId="10288004" w14:textId="77777777" w:rsidR="00D20650" w:rsidRPr="00D04EA3" w:rsidRDefault="00D20650" w:rsidP="00DB4988">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7CC3CAAD" w14:textId="77777777" w:rsidR="00D20650" w:rsidRPr="00D04EA3" w:rsidRDefault="00D20650" w:rsidP="00DB4988">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792DC105" w14:textId="77777777" w:rsidR="00D20650" w:rsidRDefault="00D20650" w:rsidP="00DB4988">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27EF20BF" w14:textId="77777777" w:rsidR="0045488E" w:rsidRPr="00AD29CE" w:rsidRDefault="0045488E" w:rsidP="00DB4988">
      <w:pPr>
        <w:widowControl w:val="0"/>
        <w:jc w:val="both"/>
        <w:rPr>
          <w:rFonts w:ascii="GHEA Grapalat" w:hAnsi="GHEA Grapalat"/>
        </w:rPr>
      </w:pPr>
    </w:p>
    <w:p w14:paraId="6B52C63D" w14:textId="77777777" w:rsidR="00D20650" w:rsidRPr="00D04EA3" w:rsidRDefault="00D20650" w:rsidP="00DB4988">
      <w:pPr>
        <w:jc w:val="center"/>
        <w:rPr>
          <w:rFonts w:ascii="GHEA Grapalat" w:hAnsi="GHEA Grapalat"/>
          <w:b/>
        </w:rPr>
      </w:pPr>
      <w:r w:rsidRPr="00D04EA3">
        <w:rPr>
          <w:rFonts w:ascii="GHEA Grapalat" w:hAnsi="GHEA Grapalat"/>
          <w:b/>
        </w:rPr>
        <w:t>1. ПРЕДМЕТ ДОГОВОРА</w:t>
      </w:r>
    </w:p>
    <w:p w14:paraId="618C01E0" w14:textId="467B3F45"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D1083C" w:rsidRPr="00DF55D1">
        <w:rPr>
          <w:rFonts w:ascii="GHEA Grapalat" w:hAnsi="GHEA Grapalat"/>
          <w:lang w:val="hy-AM"/>
        </w:rPr>
        <w:t>услуг</w:t>
      </w:r>
      <w:r w:rsidR="00D1083C">
        <w:rPr>
          <w:rFonts w:ascii="GHEA Grapalat" w:hAnsi="GHEA Grapalat"/>
          <w:lang w:val="hy-AM"/>
        </w:rPr>
        <w:t xml:space="preserve"> </w:t>
      </w:r>
      <w:r w:rsidR="00D1083C" w:rsidRPr="00DF55D1">
        <w:rPr>
          <w:rFonts w:ascii="GHEA Grapalat" w:hAnsi="GHEA Grapalat"/>
          <w:lang w:val="hy-AM"/>
        </w:rPr>
        <w:t xml:space="preserve">по </w:t>
      </w:r>
      <w:r w:rsidR="0019233D" w:rsidRPr="003D7790">
        <w:rPr>
          <w:rFonts w:ascii="GHEA Grapalat" w:hAnsi="GHEA Grapalat"/>
          <w:b/>
          <w:lang w:val="hy-AM"/>
        </w:rPr>
        <w:t>приобретени</w:t>
      </w:r>
      <w:r w:rsidR="0019233D">
        <w:rPr>
          <w:rFonts w:ascii="GHEA Grapalat" w:hAnsi="GHEA Grapalat"/>
          <w:b/>
        </w:rPr>
        <w:t>ю</w:t>
      </w:r>
      <w:r w:rsidR="0019233D" w:rsidRPr="003D7790">
        <w:rPr>
          <w:rFonts w:ascii="GHEA Grapalat" w:hAnsi="GHEA Grapalat"/>
          <w:b/>
          <w:lang w:val="hy-AM"/>
        </w:rPr>
        <w:t xml:space="preserve"> </w:t>
      </w:r>
      <w:r w:rsidR="0019233D" w:rsidRPr="00B32198">
        <w:rPr>
          <w:rFonts w:ascii="GHEA Grapalat" w:hAnsi="GHEA Grapalat"/>
          <w:b/>
          <w:bCs/>
        </w:rPr>
        <w:t>консультационных услуг по разработке концептуального проекта и градостроительного плана новой наземной станции (условное название «Сурмалу») на участке между станциями «Зоравар Андраник» и «Сасунци Давид» Ереванского метрополитена</w:t>
      </w:r>
      <w:r w:rsidR="0045488E" w:rsidRPr="00821AF9">
        <w:rPr>
          <w:rFonts w:ascii="GHEA Grapalat" w:hAnsi="GHEA Grapalat"/>
          <w:b/>
          <w:lang w:val="hy-AM"/>
        </w:rPr>
        <w:t>"</w:t>
      </w:r>
      <w:r w:rsidR="0045488E" w:rsidRPr="00DF55D1">
        <w:rPr>
          <w:rFonts w:ascii="GHEA Grapalat" w:hAnsi="GHEA Grapalat"/>
          <w:lang w:val="hy-AM"/>
        </w:rPr>
        <w:t xml:space="preserve"> </w:t>
      </w:r>
      <w:r w:rsidR="00D1083C" w:rsidRPr="00DF55D1">
        <w:rPr>
          <w:rFonts w:ascii="GHEA Grapalat" w:hAnsi="GHEA Grapalat"/>
          <w:lang w:val="hy-AM"/>
        </w:rPr>
        <w:t>"</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5330E7FC" w14:textId="77777777" w:rsidR="00D20650" w:rsidRPr="003F3FE8" w:rsidRDefault="00D20650" w:rsidP="00DB4988">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164080D2" w14:textId="77777777" w:rsidR="00D20650" w:rsidRPr="00AD29CE" w:rsidRDefault="00D20650" w:rsidP="00DB4988">
      <w:pPr>
        <w:widowControl w:val="0"/>
        <w:jc w:val="center"/>
        <w:rPr>
          <w:rFonts w:ascii="GHEA Grapalat" w:hAnsi="GHEA Grapalat" w:cs="Sylfaen"/>
          <w:b/>
          <w:smallCaps/>
        </w:rPr>
      </w:pPr>
      <w:r w:rsidRPr="00AD29CE">
        <w:rPr>
          <w:rFonts w:ascii="GHEA Grapalat" w:hAnsi="GHEA Grapalat"/>
          <w:b/>
          <w:smallCaps/>
        </w:rPr>
        <w:t>2. ПРАВА И ОБЯЗАННОСТИ СТОРОН</w:t>
      </w:r>
    </w:p>
    <w:p w14:paraId="439ABCB3" w14:textId="77777777" w:rsidR="00D20650" w:rsidRPr="00AD29CE" w:rsidRDefault="00D20650" w:rsidP="00DB4988">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2245F2A6" w14:textId="77777777" w:rsidR="00D20650" w:rsidRPr="008B7378" w:rsidRDefault="00D20650" w:rsidP="00DB4988">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707A990D" w14:textId="77777777" w:rsidR="00D20650" w:rsidRPr="00AD29CE" w:rsidRDefault="00D20650" w:rsidP="00DB4988">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2A4E8441"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21348742" w14:textId="77777777" w:rsidR="00D20650" w:rsidRPr="00A115B0" w:rsidRDefault="00D20650" w:rsidP="00DB4988">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Pr="004B7F02">
        <w:rPr>
          <w:rFonts w:ascii="GHEA Grapalat" w:hAnsi="GHEA Grapalat"/>
          <w:vertAlign w:val="superscript"/>
        </w:rPr>
        <w:t>16.2</w:t>
      </w:r>
    </w:p>
    <w:p w14:paraId="7735BA0D" w14:textId="77777777" w:rsidR="00D20650" w:rsidRPr="00BC61E7" w:rsidRDefault="00D20650" w:rsidP="00DB4988">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632F8513"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 xml:space="preserve">В одностороннем порядке расторгать договор, если Исполнитель существенным образом нарушил договор. Нарушение договора Исполнителем </w:t>
      </w:r>
      <w:r w:rsidRPr="00AD29CE">
        <w:rPr>
          <w:rFonts w:ascii="GHEA Grapalat" w:hAnsi="GHEA Grapalat"/>
        </w:rPr>
        <w:lastRenderedPageBreak/>
        <w:t>считается существенным, если:</w:t>
      </w:r>
    </w:p>
    <w:p w14:paraId="31110996"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75A9979B"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62A0687" w14:textId="77777777" w:rsidR="00D20650" w:rsidRPr="00AD29CE" w:rsidRDefault="00D20650" w:rsidP="00DB4988">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15492E34"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337E4D78"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0F6EC080" w14:textId="77777777" w:rsidR="00D20650" w:rsidRPr="004B7F02" w:rsidRDefault="00D20650" w:rsidP="00DB4988">
      <w:pPr>
        <w:rPr>
          <w:rFonts w:ascii="GHEA Grapalat" w:hAnsi="GHEA Grapalat"/>
          <w:b/>
        </w:rPr>
      </w:pPr>
      <w:r w:rsidRPr="004B7F02">
        <w:rPr>
          <w:rFonts w:ascii="GHEA Grapalat" w:hAnsi="GHEA Grapalat"/>
          <w:b/>
        </w:rPr>
        <w:t>-----------------------------------</w:t>
      </w:r>
    </w:p>
    <w:p w14:paraId="26DBA20D" w14:textId="77777777" w:rsidR="00D20650" w:rsidRPr="004B7F02" w:rsidRDefault="00D20650" w:rsidP="00DB4988">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52E4A55D" w14:textId="77777777" w:rsidR="00D20650" w:rsidRPr="00AD29CE" w:rsidRDefault="00D20650" w:rsidP="00DB4988">
      <w:pPr>
        <w:widowControl w:val="0"/>
        <w:tabs>
          <w:tab w:val="left" w:pos="1134"/>
        </w:tabs>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8A8B60E"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6B5D05AF" w14:textId="77777777" w:rsidR="00D20650" w:rsidRPr="00AD29CE" w:rsidRDefault="00D20650" w:rsidP="00DB4988">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6AAFF92B"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7BF6C45A"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44D7B9D0"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230049FD" w14:textId="77777777" w:rsidR="00D20650" w:rsidRPr="00675CA2" w:rsidRDefault="00D20650" w:rsidP="00DB4988">
      <w:pPr>
        <w:widowControl w:val="0"/>
        <w:ind w:firstLine="567"/>
        <w:jc w:val="both"/>
        <w:rPr>
          <w:rFonts w:ascii="GHEA Grapalat" w:hAnsi="GHEA Grapalat"/>
        </w:rPr>
      </w:pPr>
      <w:r w:rsidRPr="001A081D">
        <w:rPr>
          <w:rFonts w:ascii="GHEA Grapalat" w:hAnsi="GHEA Grapalat"/>
        </w:rPr>
        <w:t>2.4.</w:t>
      </w:r>
      <w:r w:rsidRPr="00234B8B">
        <w:rPr>
          <w:rFonts w:ascii="GHEA Grapalat" w:hAnsi="GHEA Grapalat"/>
        </w:rPr>
        <w:t>4</w:t>
      </w:r>
      <w:r w:rsidRPr="001A081D">
        <w:rPr>
          <w:rFonts w:ascii="GHEA Grapalat" w:hAnsi="GHEA Grapalat"/>
        </w:rPr>
        <w:t xml:space="preserve">.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w:t>
      </w:r>
      <w:r w:rsidRPr="00675CA2">
        <w:rPr>
          <w:rFonts w:ascii="GHEA Grapalat" w:hAnsi="GHEA Grapalat"/>
        </w:rPr>
        <w:t>этом:</w:t>
      </w:r>
    </w:p>
    <w:p w14:paraId="5D233830" w14:textId="77777777" w:rsidR="00D20650" w:rsidRPr="00675CA2" w:rsidRDefault="00D20650" w:rsidP="00DB4988">
      <w:pPr>
        <w:widowControl w:val="0"/>
        <w:ind w:firstLine="708"/>
        <w:jc w:val="both"/>
        <w:rPr>
          <w:rFonts w:ascii="GHEA Grapalat" w:hAnsi="GHEA Grapalat"/>
        </w:rPr>
      </w:pPr>
      <w:r w:rsidRPr="00675CA2">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2B2F7C01" w14:textId="77777777" w:rsidR="00D20650" w:rsidRPr="00675CA2" w:rsidRDefault="00D20650" w:rsidP="00DB4988">
      <w:pPr>
        <w:widowControl w:val="0"/>
        <w:ind w:firstLine="708"/>
        <w:jc w:val="both"/>
        <w:rPr>
          <w:rFonts w:ascii="GHEA Grapalat" w:hAnsi="GHEA Grapalat"/>
        </w:rPr>
      </w:pPr>
      <w:r w:rsidRPr="00675CA2">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GHEA Grapalat" w:hAnsi="GHEA Grapalat"/>
        </w:rPr>
        <w:footnoteReference w:customMarkFollows="1" w:id="20"/>
        <w:t>17</w:t>
      </w:r>
      <w:r w:rsidRPr="00675CA2">
        <w:rPr>
          <w:rFonts w:ascii="GHEA Grapalat" w:hAnsi="GHEA Grapalat"/>
        </w:rPr>
        <w:t>.</w:t>
      </w:r>
      <w:r w:rsidRPr="00675CA2">
        <w:rPr>
          <w:rFonts w:ascii="GHEA Grapalat" w:hAnsi="GHEA Grapalat"/>
          <w:lang w:val="hy-AM"/>
        </w:rPr>
        <w:t xml:space="preserve"> </w:t>
      </w:r>
      <w:r w:rsidRPr="00675CA2">
        <w:rPr>
          <w:rFonts w:ascii="GHEA Grapalat" w:hAnsi="GHEA Grapalat"/>
        </w:rPr>
        <w:t xml:space="preserve"> </w:t>
      </w:r>
    </w:p>
    <w:p w14:paraId="57B501C9" w14:textId="77777777" w:rsidR="00D20650" w:rsidRPr="00B138F3" w:rsidRDefault="00D20650" w:rsidP="00DB4988">
      <w:pPr>
        <w:widowControl w:val="0"/>
        <w:tabs>
          <w:tab w:val="left" w:pos="1418"/>
        </w:tabs>
        <w:ind w:firstLine="567"/>
        <w:jc w:val="both"/>
        <w:rPr>
          <w:rFonts w:ascii="GHEA Grapalat" w:hAnsi="GHEA Grapalat"/>
        </w:rPr>
      </w:pPr>
    </w:p>
    <w:p w14:paraId="56126A8A" w14:textId="77777777" w:rsidR="00D20650" w:rsidRPr="00AD29CE" w:rsidRDefault="00D20650" w:rsidP="00DB4988">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1B8E06E7"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B86FB7">
        <w:rPr>
          <w:rFonts w:ascii="GHEA Grapalat" w:hAnsi="GHEA Grapalat"/>
          <w:vertAlign w:val="superscript"/>
        </w:rPr>
        <w:t>17.1</w:t>
      </w:r>
      <w:r w:rsidRPr="00B86FB7">
        <w:rPr>
          <w:rFonts w:ascii="GHEA Grapalat" w:hAnsi="GHEA Grapalat"/>
        </w:rPr>
        <w:t xml:space="preserve"> </w:t>
      </w:r>
    </w:p>
    <w:p w14:paraId="32AB8C6F" w14:textId="77777777" w:rsidR="00D20650" w:rsidRPr="00AD29CE" w:rsidRDefault="00D20650" w:rsidP="00DB4988">
      <w:pPr>
        <w:widowControl w:val="0"/>
        <w:ind w:firstLine="567"/>
        <w:jc w:val="both"/>
        <w:rPr>
          <w:rFonts w:ascii="GHEA Grapalat" w:hAnsi="GHEA Grapalat" w:cs="Sylfaen"/>
        </w:rPr>
      </w:pPr>
      <w:r w:rsidRPr="00AD29CE">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w:t>
      </w:r>
      <w:r w:rsidRPr="00AD29CE">
        <w:rPr>
          <w:rFonts w:ascii="GHEA Grapalat" w:hAnsi="GHEA Grapalat"/>
        </w:rPr>
        <w:lastRenderedPageBreak/>
        <w:t>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7A3740DB"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_____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34C01D27"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492B23EE"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70E353C" w14:textId="77777777" w:rsidR="00D20650" w:rsidRPr="00AD29CE" w:rsidRDefault="00D20650" w:rsidP="00DB4988">
      <w:pPr>
        <w:widowControl w:val="0"/>
        <w:jc w:val="center"/>
        <w:rPr>
          <w:rFonts w:ascii="GHEA Grapalat" w:hAnsi="GHEA Grapalat" w:cs="Sylfaen"/>
          <w:b/>
        </w:rPr>
      </w:pPr>
      <w:r w:rsidRPr="00AD29CE">
        <w:rPr>
          <w:rFonts w:ascii="GHEA Grapalat" w:hAnsi="GHEA Grapalat"/>
          <w:b/>
        </w:rPr>
        <w:t>4. ЦЕНА ДОГОВОРА</w:t>
      </w:r>
    </w:p>
    <w:p w14:paraId="171CF51F" w14:textId="77777777" w:rsidR="00D20650" w:rsidRPr="00D04EA3"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21"/>
        <w:t>18</w:t>
      </w:r>
      <w:r>
        <w:rPr>
          <w:rFonts w:ascii="GHEA Grapalat" w:hAnsi="GHEA Grapalat"/>
        </w:rPr>
        <w:t>.</w:t>
      </w:r>
    </w:p>
    <w:p w14:paraId="4CF47430" w14:textId="77777777" w:rsidR="00D20650" w:rsidRPr="00AD29CE" w:rsidRDefault="00D20650" w:rsidP="00DB4988">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91A2BAE" w14:textId="77777777" w:rsidR="00D20650" w:rsidRPr="00AD29CE" w:rsidRDefault="00D20650" w:rsidP="00DB4988">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1C103BDF" w14:textId="77777777" w:rsidR="00D20650" w:rsidRDefault="00D20650" w:rsidP="00DB4988">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Pr>
          <w:rFonts w:ascii="GHEA Grapalat" w:hAnsi="GHEA Grapalat"/>
        </w:rPr>
        <w:t xml:space="preserve">-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35D59641" w14:textId="77777777" w:rsidR="00D20650" w:rsidRPr="00DE24EF" w:rsidRDefault="00D20650" w:rsidP="00DB4988">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w:t>
      </w:r>
      <w:r w:rsidRPr="003F3CF4">
        <w:rPr>
          <w:rFonts w:ascii="GHEA Grapalat" w:hAnsi="GHEA Grapalat"/>
          <w:lang w:val="hy-AM"/>
        </w:rPr>
        <w:lastRenderedPageBreak/>
        <w:t>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3CC863AA" w14:textId="77777777" w:rsidR="00D20650" w:rsidRPr="00AD29CE" w:rsidRDefault="00D20650" w:rsidP="00DB4988">
      <w:pPr>
        <w:widowControl w:val="0"/>
        <w:ind w:firstLine="720"/>
        <w:jc w:val="center"/>
        <w:rPr>
          <w:rFonts w:ascii="GHEA Grapalat" w:hAnsi="GHEA Grapalat" w:cs="Sylfaen"/>
        </w:rPr>
      </w:pPr>
    </w:p>
    <w:p w14:paraId="6EA43E62" w14:textId="77777777" w:rsidR="00D20650" w:rsidRPr="00AD29CE" w:rsidRDefault="00D20650" w:rsidP="00DB4988">
      <w:pPr>
        <w:widowControl w:val="0"/>
        <w:jc w:val="center"/>
        <w:rPr>
          <w:rFonts w:ascii="GHEA Grapalat" w:hAnsi="GHEA Grapalat" w:cs="Sylfaen"/>
          <w:b/>
        </w:rPr>
      </w:pPr>
      <w:r w:rsidRPr="00AD29CE">
        <w:rPr>
          <w:rFonts w:ascii="GHEA Grapalat" w:hAnsi="GHEA Grapalat"/>
          <w:b/>
        </w:rPr>
        <w:t>5. ОТВЕТСТВЕННОСТЬ СТОРОН</w:t>
      </w:r>
    </w:p>
    <w:p w14:paraId="2DFA1656"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6E37A7E6"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22"/>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68310768"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3BF60D81"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6970D6D7" w14:textId="77777777" w:rsidR="00D20650" w:rsidRPr="0029734E" w:rsidRDefault="00D20650" w:rsidP="00DB4988">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sidRPr="00D077F8">
        <w:rPr>
          <w:rFonts w:ascii="GHEA Grapalat" w:hAnsi="GHEA Grapalat"/>
          <w:vertAlign w:val="superscript"/>
        </w:rPr>
        <w:t>21.1</w:t>
      </w:r>
    </w:p>
    <w:p w14:paraId="28EEF32A" w14:textId="77777777" w:rsidR="00D20650" w:rsidRPr="00844C3A" w:rsidRDefault="00D20650" w:rsidP="00DB4988">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1F34BCD"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1DAFE47F" w14:textId="77777777" w:rsidR="00D20650" w:rsidRPr="00AD29CE" w:rsidRDefault="00D20650" w:rsidP="00DB4988">
      <w:pPr>
        <w:widowControl w:val="0"/>
        <w:ind w:firstLine="720"/>
        <w:jc w:val="center"/>
        <w:rPr>
          <w:rFonts w:ascii="GHEA Grapalat" w:hAnsi="GHEA Grapalat" w:cs="Sylfaen"/>
        </w:rPr>
      </w:pPr>
    </w:p>
    <w:p w14:paraId="7FDD9AB3" w14:textId="77777777" w:rsidR="00D20650" w:rsidRPr="00AD29CE" w:rsidRDefault="00D20650" w:rsidP="00DB4988">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7384B890" w14:textId="77777777" w:rsidR="00D20650" w:rsidRPr="00AD29CE" w:rsidRDefault="00D20650" w:rsidP="00DB4988">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5A9701D" w14:textId="77777777" w:rsidR="00D20650" w:rsidRDefault="00D20650" w:rsidP="00DB4988">
      <w:pPr>
        <w:rPr>
          <w:rFonts w:ascii="GHEA Grapalat" w:hAnsi="GHEA Grapalat" w:cs="Sylfaen"/>
        </w:rPr>
      </w:pPr>
      <w:r>
        <w:rPr>
          <w:rFonts w:ascii="GHEA Grapalat" w:hAnsi="GHEA Grapalat" w:cs="Sylfaen"/>
        </w:rPr>
        <w:br w:type="page"/>
      </w:r>
    </w:p>
    <w:p w14:paraId="103ECF7F" w14:textId="77777777" w:rsidR="00D20650" w:rsidRPr="00AD29CE" w:rsidRDefault="00D20650" w:rsidP="00DB4988">
      <w:pPr>
        <w:widowControl w:val="0"/>
        <w:jc w:val="center"/>
        <w:rPr>
          <w:rFonts w:ascii="GHEA Grapalat" w:hAnsi="GHEA Grapalat" w:cs="Sylfaen"/>
          <w:b/>
        </w:rPr>
      </w:pPr>
      <w:r w:rsidRPr="00AD29CE">
        <w:rPr>
          <w:rFonts w:ascii="GHEA Grapalat" w:hAnsi="GHEA Grapalat"/>
          <w:b/>
        </w:rPr>
        <w:lastRenderedPageBreak/>
        <w:t>7. ИНЫЕ УСЛОВИЯ</w:t>
      </w:r>
    </w:p>
    <w:p w14:paraId="54AAEF23"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3CA4EDCD" w14:textId="77777777" w:rsidR="00D20650" w:rsidRPr="00AD29CE" w:rsidRDefault="00D20650" w:rsidP="00DB4988">
      <w:pPr>
        <w:widowControl w:val="0"/>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GHEA Grapalat" w:hAnsi="GHEA Grapalat" w:cs="Sylfaen"/>
        </w:rPr>
        <w:footnoteReference w:customMarkFollows="1" w:id="23"/>
        <w:t>22</w:t>
      </w:r>
    </w:p>
    <w:p w14:paraId="1E43B461"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266BBE16" w14:textId="77777777" w:rsidR="00D20650" w:rsidRPr="00844C3A" w:rsidRDefault="00D20650" w:rsidP="00DB4988">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E682B76" w14:textId="77777777" w:rsidR="00D20650" w:rsidRPr="00AD29CE" w:rsidRDefault="00D20650" w:rsidP="00DB4988">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4D57FCB2"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38626A9"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0C85EDC0" w14:textId="77777777" w:rsidR="00D20650" w:rsidRPr="00AD29CE" w:rsidRDefault="00D20650" w:rsidP="00DB4988">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7FEBA80" w14:textId="77777777" w:rsidR="00BF1096" w:rsidRPr="00BF1096" w:rsidRDefault="00BF1096" w:rsidP="00BF1096">
      <w:pPr>
        <w:widowControl w:val="0"/>
        <w:tabs>
          <w:tab w:val="left" w:pos="1134"/>
        </w:tabs>
        <w:ind w:firstLine="567"/>
        <w:jc w:val="both"/>
        <w:rPr>
          <w:rFonts w:ascii="GHEA Grapalat" w:hAnsi="GHEA Grapalat"/>
        </w:rPr>
      </w:pPr>
      <w:r w:rsidRPr="00BF1096">
        <w:rPr>
          <w:rFonts w:ascii="GHEA Grapalat" w:hAnsi="GHEA Grapalat"/>
        </w:rPr>
        <w:t>8.6.</w:t>
      </w:r>
      <w:r w:rsidRPr="00BF1096">
        <w:rPr>
          <w:rFonts w:ascii="GHEA Grapalat" w:hAnsi="GHEA Grapalat"/>
        </w:rPr>
        <w:tab/>
        <w:t>Если договор осуществляется посредством заключения договора субподряда:</w:t>
      </w:r>
    </w:p>
    <w:p w14:paraId="22457327" w14:textId="77777777" w:rsidR="00BF1096" w:rsidRPr="00BF1096" w:rsidRDefault="00BF1096" w:rsidP="00BF1096">
      <w:pPr>
        <w:widowControl w:val="0"/>
        <w:tabs>
          <w:tab w:val="left" w:pos="1134"/>
        </w:tabs>
        <w:ind w:firstLine="567"/>
        <w:jc w:val="both"/>
        <w:rPr>
          <w:rFonts w:ascii="GHEA Grapalat" w:hAnsi="GHEA Grapalat"/>
        </w:rPr>
      </w:pPr>
      <w:r w:rsidRPr="00BF1096">
        <w:rPr>
          <w:rFonts w:ascii="GHEA Grapalat" w:hAnsi="GHEA Grapalat"/>
        </w:rPr>
        <w:t>1)</w:t>
      </w:r>
      <w:r w:rsidRPr="00BF1096">
        <w:rPr>
          <w:rFonts w:ascii="GHEA Grapalat" w:hAnsi="GHEA Grapalat"/>
        </w:rPr>
        <w:tab/>
        <w:t>Подрядчик несет ответственность за неисполнение или ненадлежащее исполнение обязательств субподрядчика;</w:t>
      </w:r>
    </w:p>
    <w:p w14:paraId="3E342043" w14:textId="5D5F70EA" w:rsidR="00D20650" w:rsidRPr="00AD29CE" w:rsidRDefault="00BF1096" w:rsidP="00BF1096">
      <w:pPr>
        <w:widowControl w:val="0"/>
        <w:tabs>
          <w:tab w:val="left" w:pos="1134"/>
        </w:tabs>
        <w:ind w:firstLine="567"/>
        <w:jc w:val="both"/>
        <w:rPr>
          <w:rFonts w:ascii="GHEA Grapalat" w:hAnsi="GHEA Grapalat"/>
        </w:rPr>
      </w:pPr>
      <w:r w:rsidRPr="00BF1096">
        <w:rPr>
          <w:rFonts w:ascii="GHEA Grapalat" w:hAnsi="GHEA Grapalat"/>
        </w:rPr>
        <w:t>2)</w:t>
      </w:r>
      <w:r w:rsidRPr="00BF1096">
        <w:rPr>
          <w:rFonts w:ascii="GHEA Grapalat" w:hAnsi="GHEA Grapalat"/>
        </w:rPr>
        <w:tab/>
        <w:t xml:space="preserve">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w:t>
      </w:r>
      <w:r w:rsidRPr="00BF1096">
        <w:rPr>
          <w:rFonts w:ascii="GHEA Grapalat" w:hAnsi="GHEA Grapalat"/>
        </w:rPr>
        <w:lastRenderedPageBreak/>
        <w:t>включённая в список, предусмотренный подпунктом 2 пункта 2 постановления Правительства РА от 20.06.2025 № 817-А33.</w:t>
      </w:r>
      <w:r w:rsidR="00D20650" w:rsidRPr="00AD29CE">
        <w:rPr>
          <w:rFonts w:ascii="GHEA Grapalat" w:hAnsi="GHEA Grapalat"/>
        </w:rPr>
        <w:t>7.</w:t>
      </w:r>
      <w:r w:rsidR="00D20650">
        <w:rPr>
          <w:rFonts w:ascii="GHEA Grapalat" w:hAnsi="GHEA Grapalat"/>
        </w:rPr>
        <w:t>7.</w:t>
      </w:r>
      <w:r w:rsidR="00D20650">
        <w:rPr>
          <w:rFonts w:ascii="GHEA Grapalat" w:hAnsi="GHEA Grapalat"/>
        </w:rPr>
        <w:tab/>
      </w:r>
      <w:r w:rsidR="00D20650"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D20650">
        <w:rPr>
          <w:rStyle w:val="FootnoteReference"/>
          <w:rFonts w:ascii="GHEA Grapalat" w:hAnsi="GHEA Grapalat"/>
        </w:rPr>
        <w:footnoteReference w:customMarkFollows="1" w:id="24"/>
        <w:t>24</w:t>
      </w:r>
      <w:r w:rsidR="00D20650" w:rsidRPr="00AD29CE">
        <w:rPr>
          <w:rFonts w:ascii="GHEA Grapalat" w:hAnsi="GHEA Grapalat"/>
        </w:rPr>
        <w:t>.</w:t>
      </w:r>
    </w:p>
    <w:p w14:paraId="70C69064"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0C9E354E" w14:textId="77777777" w:rsidR="00D20650" w:rsidRPr="00AD29CE" w:rsidRDefault="00D20650" w:rsidP="00DB4988">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C6FB73F" w14:textId="77777777" w:rsidR="00D20650" w:rsidRPr="00AD29CE" w:rsidRDefault="00D20650" w:rsidP="00DB4988">
      <w:pPr>
        <w:widowControl w:val="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54D5B16B"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504454B" w14:textId="77777777" w:rsidR="00D20650" w:rsidRDefault="00D20650" w:rsidP="00DB4988">
      <w:pPr>
        <w:widowControl w:val="0"/>
        <w:tabs>
          <w:tab w:val="left" w:pos="1276"/>
        </w:tabs>
        <w:ind w:firstLine="567"/>
        <w:jc w:val="both"/>
        <w:rPr>
          <w:ins w:id="26" w:author="Inesa Kocharyan" w:date="2025-02-07T11:36:00Z"/>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2FE3058B" w14:textId="77777777" w:rsidR="00D20650" w:rsidRPr="0068480C" w:rsidRDefault="00D20650" w:rsidP="00DB4988">
      <w:pPr>
        <w:widowControl w:val="0"/>
        <w:tabs>
          <w:tab w:val="left" w:pos="1276"/>
        </w:tabs>
        <w:ind w:firstLine="567"/>
        <w:jc w:val="both"/>
        <w:rPr>
          <w:rFonts w:ascii="GHEA Grapalat" w:hAnsi="GHEA Grapalat"/>
          <w:color w:val="000000" w:themeColor="text1"/>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w:t>
      </w:r>
      <w:r w:rsidRPr="00B40E38">
        <w:rPr>
          <w:rStyle w:val="ezkurwreuab5ozgtqnkl"/>
          <w:rFonts w:ascii="GHEA Grapalat" w:hAnsi="GHEA Grapalat"/>
        </w:rPr>
        <w:lastRenderedPageBreak/>
        <w:t xml:space="preserve">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Pr="00A472AA">
        <w:rPr>
          <w:rStyle w:val="ezkurwreuab5ozgtqnkl"/>
          <w:rFonts w:ascii="GHEA Grapalat" w:hAnsi="GHEA Grapalat"/>
          <w:vertAlign w:val="superscript"/>
        </w:rPr>
        <w:t>25</w:t>
      </w:r>
    </w:p>
    <w:p w14:paraId="33588149"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7.</w:t>
      </w:r>
      <w:r>
        <w:rPr>
          <w:rFonts w:ascii="GHEA Grapalat" w:hAnsi="GHEA Grapalat"/>
          <w:lang w:val="hy-AM"/>
        </w:rPr>
        <w:t>13</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w:t>
      </w:r>
      <w:r w:rsidRPr="00E45C1A">
        <w:rPr>
          <w:rFonts w:ascii="GHEA Grapalat" w:hAnsi="GHEA Grapalat"/>
        </w:rPr>
        <w:t>ебном порядке</w:t>
      </w:r>
      <w:r w:rsidRPr="00AD29CE">
        <w:rPr>
          <w:rFonts w:ascii="GHEA Grapalat" w:hAnsi="GHEA Grapalat"/>
        </w:rPr>
        <w:t>.</w:t>
      </w:r>
    </w:p>
    <w:p w14:paraId="6564948D"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lang w:val="hy-AM"/>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Pr>
          <w:rFonts w:ascii="GHEA Grapalat" w:hAnsi="GHEA Grapalat"/>
        </w:rPr>
        <w:t>,</w:t>
      </w:r>
      <w:r w:rsidRPr="00AD29CE">
        <w:rPr>
          <w:rFonts w:ascii="GHEA Grapalat" w:hAnsi="GHEA Grapalat"/>
        </w:rPr>
        <w:t>№ 3.1</w:t>
      </w:r>
      <w:r>
        <w:rPr>
          <w:rFonts w:ascii="GHEA Grapalat" w:hAnsi="GHEA Grapalat"/>
          <w:lang w:val="hy-AM"/>
        </w:rPr>
        <w:t xml:space="preserve"> </w:t>
      </w:r>
      <w:r>
        <w:rPr>
          <w:rFonts w:ascii="GHEA Grapalat" w:hAnsi="GHEA Grapalat"/>
        </w:rPr>
        <w:t xml:space="preserve">и </w:t>
      </w:r>
      <w:r w:rsidRPr="00AD29CE">
        <w:rPr>
          <w:rFonts w:ascii="GHEA Grapalat" w:hAnsi="GHEA Grapalat"/>
        </w:rPr>
        <w:t xml:space="preserve">№ </w:t>
      </w:r>
      <w:r>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5EA3C68E" w14:textId="77777777" w:rsidR="00D20650" w:rsidRDefault="00D20650" w:rsidP="00DB4988">
      <w:pPr>
        <w:widowControl w:val="0"/>
        <w:tabs>
          <w:tab w:val="left" w:pos="1276"/>
        </w:tabs>
        <w:ind w:firstLine="567"/>
        <w:jc w:val="both"/>
        <w:rPr>
          <w:rFonts w:ascii="GHEA Grapalat" w:hAnsi="GHEA Grapalat"/>
          <w:lang w:val="hy-AM"/>
        </w:rPr>
      </w:pPr>
      <w:r w:rsidRPr="00AD29CE">
        <w:rPr>
          <w:rFonts w:ascii="GHEA Grapalat" w:hAnsi="GHEA Grapalat"/>
        </w:rPr>
        <w:t>7.1</w:t>
      </w:r>
      <w:r>
        <w:rPr>
          <w:rFonts w:ascii="GHEA Grapalat" w:hAnsi="GHEA Grapalat"/>
          <w:lang w:val="hy-AM"/>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237ECE78" w14:textId="77777777" w:rsidR="00BA2476" w:rsidRDefault="00BA2476" w:rsidP="00BA2476">
      <w:pPr>
        <w:widowControl w:val="0"/>
        <w:pBdr>
          <w:bottom w:val="single" w:sz="6" w:space="1" w:color="auto"/>
        </w:pBdr>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6.</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46758">
        <w:rPr>
          <w:rFonts w:ascii="GHEA Grapalat" w:hAnsi="GHEA Grapalat"/>
        </w:rPr>
        <w:t xml:space="preserve">. </w:t>
      </w:r>
      <w:r w:rsidRPr="00046758">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w:t>
      </w:r>
      <w:r w:rsidRPr="009F3DC7">
        <w:rPr>
          <w:rFonts w:ascii="GHEA Grapalat" w:hAnsi="GHEA Grapalat"/>
        </w:rPr>
        <w:t xml:space="preserve">тикратный размер базовой </w:t>
      </w:r>
    </w:p>
    <w:p w14:paraId="52C3A31D" w14:textId="77777777" w:rsidR="00BA2476" w:rsidRDefault="00BA2476" w:rsidP="00BA2476">
      <w:pPr>
        <w:jc w:val="both"/>
        <w:rPr>
          <w:rFonts w:ascii="GHEA Grapalat" w:hAnsi="GHEA Grapalat"/>
        </w:rPr>
      </w:pPr>
      <w:r>
        <w:rPr>
          <w:rStyle w:val="ezkurwreuab5ozgtqnkl"/>
          <w:sz w:val="20"/>
          <w:szCs w:val="20"/>
        </w:rPr>
        <w:t xml:space="preserve">     </w:t>
      </w:r>
      <w:r w:rsidRPr="00F84A16">
        <w:rPr>
          <w:rStyle w:val="ezkurwreuab5ozgtqnkl"/>
          <w:sz w:val="20"/>
          <w:szCs w:val="20"/>
          <w:vertAlign w:val="superscript"/>
        </w:rPr>
        <w:t xml:space="preserve">25 </w:t>
      </w:r>
      <w:r w:rsidRPr="00F84A16">
        <w:rPr>
          <w:rStyle w:val="ezkurwreuab5ozgtqnkl"/>
          <w:sz w:val="20"/>
          <w:szCs w:val="20"/>
        </w:rPr>
        <w:t>Если</w:t>
      </w:r>
      <w:r w:rsidRPr="00F84A16">
        <w:rPr>
          <w:i/>
          <w:sz w:val="20"/>
          <w:szCs w:val="20"/>
        </w:rPr>
        <w:t xml:space="preserve"> </w:t>
      </w:r>
      <w:r>
        <w:rPr>
          <w:rStyle w:val="ezkurwreuab5ozgtqnkl"/>
          <w:rFonts w:ascii="Sylfaen" w:hAnsi="Sylfaen"/>
          <w:sz w:val="20"/>
          <w:szCs w:val="20"/>
        </w:rPr>
        <w:t>Исполни</w:t>
      </w:r>
      <w:r w:rsidRPr="00F84A16">
        <w:rPr>
          <w:rStyle w:val="ezkurwreuab5ozgtqnkl"/>
          <w:sz w:val="20"/>
          <w:szCs w:val="20"/>
        </w:rPr>
        <w:t>тель</w:t>
      </w:r>
      <w:r w:rsidRPr="00F84A16">
        <w:rPr>
          <w:i/>
          <w:sz w:val="20"/>
          <w:szCs w:val="20"/>
        </w:rPr>
        <w:t xml:space="preserve"> </w:t>
      </w:r>
      <w:r w:rsidRPr="00F84A16">
        <w:rPr>
          <w:rStyle w:val="ezkurwreuab5ozgtqnkl"/>
          <w:sz w:val="20"/>
          <w:szCs w:val="20"/>
        </w:rPr>
        <w:t>является</w:t>
      </w:r>
      <w:r w:rsidRPr="00F84A16">
        <w:rPr>
          <w:i/>
          <w:sz w:val="20"/>
          <w:szCs w:val="20"/>
        </w:rPr>
        <w:t xml:space="preserve"> </w:t>
      </w:r>
      <w:r>
        <w:rPr>
          <w:rStyle w:val="ezkurwreuab5ozgtqnkl"/>
          <w:sz w:val="20"/>
          <w:szCs w:val="20"/>
        </w:rPr>
        <w:t>заказчиком</w:t>
      </w:r>
      <w:r w:rsidRPr="00F84A16">
        <w:rPr>
          <w:rStyle w:val="ezkurwreuab5ozgtqnkl"/>
          <w:sz w:val="20"/>
          <w:szCs w:val="20"/>
        </w:rPr>
        <w:t>, не имеющим счета в казначействе, настоящий</w:t>
      </w:r>
      <w:r w:rsidRPr="00F84A16">
        <w:rPr>
          <w:i/>
          <w:sz w:val="20"/>
          <w:szCs w:val="20"/>
        </w:rPr>
        <w:t xml:space="preserve"> </w:t>
      </w:r>
      <w:r w:rsidRPr="00F84A16">
        <w:rPr>
          <w:rStyle w:val="ezkurwreuab5ozgtqnkl"/>
          <w:sz w:val="20"/>
          <w:szCs w:val="20"/>
        </w:rPr>
        <w:t>пункт</w:t>
      </w:r>
      <w:r w:rsidRPr="00F84A16">
        <w:rPr>
          <w:i/>
          <w:sz w:val="20"/>
          <w:szCs w:val="20"/>
        </w:rPr>
        <w:t xml:space="preserve"> </w:t>
      </w:r>
      <w:r w:rsidRPr="00F84A16">
        <w:rPr>
          <w:rStyle w:val="ezkurwreuab5ozgtqnkl"/>
          <w:sz w:val="20"/>
          <w:szCs w:val="20"/>
        </w:rPr>
        <w:t>редактируется</w:t>
      </w:r>
      <w:r w:rsidRPr="00F84A16">
        <w:rPr>
          <w:i/>
          <w:sz w:val="20"/>
          <w:szCs w:val="20"/>
        </w:rPr>
        <w:t xml:space="preserve"> </w:t>
      </w:r>
      <w:r w:rsidRPr="00F84A16">
        <w:rPr>
          <w:rStyle w:val="ezkurwreuab5ozgtqnkl"/>
          <w:sz w:val="20"/>
          <w:szCs w:val="20"/>
        </w:rPr>
        <w:t>замен</w:t>
      </w:r>
      <w:r>
        <w:rPr>
          <w:rStyle w:val="ezkurwreuab5ozgtqnkl"/>
          <w:sz w:val="20"/>
          <w:szCs w:val="20"/>
        </w:rPr>
        <w:t>ив</w:t>
      </w:r>
      <w:r w:rsidRPr="00F84A16">
        <w:rPr>
          <w:i/>
          <w:sz w:val="20"/>
          <w:szCs w:val="20"/>
        </w:rPr>
        <w:t xml:space="preserve"> </w:t>
      </w:r>
      <w:r w:rsidRPr="00F84A16">
        <w:rPr>
          <w:rStyle w:val="ezkurwreuab5ozgtqnkl"/>
          <w:sz w:val="20"/>
          <w:szCs w:val="20"/>
        </w:rPr>
        <w:t>слов</w:t>
      </w:r>
      <w:r>
        <w:rPr>
          <w:rStyle w:val="ezkurwreuab5ozgtqnkl"/>
          <w:sz w:val="20"/>
          <w:szCs w:val="20"/>
        </w:rPr>
        <w:t>а</w:t>
      </w:r>
      <w:r w:rsidRPr="00F84A16">
        <w:rPr>
          <w:i/>
          <w:sz w:val="20"/>
          <w:szCs w:val="20"/>
        </w:rPr>
        <w:t xml:space="preserve"> </w:t>
      </w:r>
      <w:r w:rsidRPr="00F84A16">
        <w:rPr>
          <w:rStyle w:val="ezkurwreuab5ozgtqnkl"/>
          <w:sz w:val="20"/>
          <w:szCs w:val="20"/>
        </w:rPr>
        <w:t>"внесени</w:t>
      </w:r>
      <w:r>
        <w:rPr>
          <w:rStyle w:val="ezkurwreuab5ozgtqnkl"/>
          <w:sz w:val="20"/>
          <w:szCs w:val="20"/>
        </w:rPr>
        <w:t>я</w:t>
      </w:r>
      <w:r w:rsidRPr="00F84A16">
        <w:rPr>
          <w:rStyle w:val="ezkurwreuab5ozgtqnkl"/>
          <w:sz w:val="20"/>
          <w:szCs w:val="20"/>
        </w:rPr>
        <w:t xml:space="preserve"> платежного</w:t>
      </w:r>
      <w:r w:rsidRPr="00F84A16">
        <w:rPr>
          <w:i/>
          <w:sz w:val="20"/>
          <w:szCs w:val="20"/>
        </w:rPr>
        <w:t xml:space="preserve"> </w:t>
      </w:r>
      <w:r w:rsidRPr="00F84A16">
        <w:rPr>
          <w:rStyle w:val="ezkurwreuab5ozgtqnkl"/>
          <w:sz w:val="20"/>
          <w:szCs w:val="20"/>
        </w:rPr>
        <w:t>поручения</w:t>
      </w:r>
      <w:r w:rsidRPr="00F84A16">
        <w:rPr>
          <w:i/>
          <w:sz w:val="20"/>
          <w:szCs w:val="20"/>
        </w:rPr>
        <w:t xml:space="preserve"> </w:t>
      </w:r>
      <w:r w:rsidRPr="00F84A16">
        <w:rPr>
          <w:rStyle w:val="ezkurwreuab5ozgtqnkl"/>
          <w:sz w:val="20"/>
          <w:szCs w:val="20"/>
        </w:rPr>
        <w:t>и</w:t>
      </w:r>
      <w:r w:rsidRPr="00F84A16">
        <w:rPr>
          <w:i/>
          <w:sz w:val="20"/>
          <w:szCs w:val="20"/>
        </w:rPr>
        <w:t xml:space="preserve"> </w:t>
      </w:r>
      <w:r w:rsidRPr="00F84A16">
        <w:rPr>
          <w:rStyle w:val="ezkurwreuab5ozgtqnkl"/>
          <w:sz w:val="20"/>
          <w:szCs w:val="20"/>
        </w:rPr>
        <w:t>копии</w:t>
      </w:r>
      <w:r w:rsidRPr="00F84A16">
        <w:rPr>
          <w:i/>
          <w:sz w:val="20"/>
          <w:szCs w:val="20"/>
        </w:rPr>
        <w:t xml:space="preserve"> </w:t>
      </w:r>
      <w:r w:rsidRPr="00F84A16">
        <w:rPr>
          <w:rStyle w:val="ezkurwreuab5ozgtqnkl"/>
          <w:sz w:val="20"/>
          <w:szCs w:val="20"/>
        </w:rPr>
        <w:t>протокола</w:t>
      </w:r>
      <w:r w:rsidRPr="00F84A16">
        <w:rPr>
          <w:i/>
          <w:sz w:val="20"/>
          <w:szCs w:val="20"/>
        </w:rPr>
        <w:t xml:space="preserve"> </w:t>
      </w:r>
      <w:r w:rsidRPr="00F84A16">
        <w:rPr>
          <w:rStyle w:val="ezkurwreuab5ozgtqnkl"/>
          <w:sz w:val="20"/>
          <w:szCs w:val="20"/>
        </w:rPr>
        <w:t>в</w:t>
      </w:r>
      <w:r w:rsidRPr="00F84A16">
        <w:rPr>
          <w:i/>
          <w:sz w:val="20"/>
          <w:szCs w:val="20"/>
        </w:rPr>
        <w:t xml:space="preserve"> </w:t>
      </w:r>
      <w:r w:rsidRPr="00F84A16">
        <w:rPr>
          <w:rStyle w:val="ezkurwreuab5ozgtqnkl"/>
          <w:sz w:val="20"/>
          <w:szCs w:val="20"/>
        </w:rPr>
        <w:t>казначейскую</w:t>
      </w:r>
      <w:r w:rsidRPr="00F84A16">
        <w:rPr>
          <w:i/>
          <w:sz w:val="20"/>
          <w:szCs w:val="20"/>
        </w:rPr>
        <w:t xml:space="preserve"> </w:t>
      </w:r>
      <w:r w:rsidRPr="00F84A16">
        <w:rPr>
          <w:rStyle w:val="ezkurwreuab5ozgtqnkl"/>
          <w:sz w:val="20"/>
          <w:szCs w:val="20"/>
        </w:rPr>
        <w:t>систему</w:t>
      </w:r>
      <w:r w:rsidRPr="00F84A16">
        <w:rPr>
          <w:i/>
          <w:sz w:val="20"/>
          <w:szCs w:val="20"/>
        </w:rPr>
        <w:t xml:space="preserve"> </w:t>
      </w:r>
      <w:r w:rsidRPr="00F84A16">
        <w:rPr>
          <w:rStyle w:val="ezkurwreuab5ozgtqnkl"/>
          <w:sz w:val="20"/>
          <w:szCs w:val="20"/>
        </w:rPr>
        <w:t>уполномоченного органа"</w:t>
      </w:r>
      <w:r w:rsidRPr="00F84A16">
        <w:rPr>
          <w:i/>
          <w:sz w:val="20"/>
          <w:szCs w:val="20"/>
        </w:rPr>
        <w:t xml:space="preserve"> </w:t>
      </w:r>
      <w:r w:rsidRPr="00F84A16">
        <w:rPr>
          <w:rStyle w:val="ezkurwreuab5ozgtqnkl"/>
          <w:sz w:val="20"/>
          <w:szCs w:val="20"/>
        </w:rPr>
        <w:t>словами "выдачи платежного</w:t>
      </w:r>
      <w:r w:rsidRPr="00F84A16">
        <w:rPr>
          <w:i/>
          <w:sz w:val="20"/>
          <w:szCs w:val="20"/>
        </w:rPr>
        <w:t xml:space="preserve"> </w:t>
      </w:r>
      <w:r w:rsidRPr="00F84A16">
        <w:rPr>
          <w:rStyle w:val="ezkurwreuab5ozgtqnkl"/>
          <w:sz w:val="20"/>
          <w:szCs w:val="20"/>
        </w:rPr>
        <w:t>поручения</w:t>
      </w:r>
      <w:r w:rsidRPr="00F84A16">
        <w:rPr>
          <w:i/>
          <w:sz w:val="20"/>
          <w:szCs w:val="20"/>
        </w:rPr>
        <w:t xml:space="preserve"> </w:t>
      </w:r>
      <w:r w:rsidRPr="00F84A16">
        <w:rPr>
          <w:rStyle w:val="ezkurwreuab5ozgtqnkl"/>
          <w:sz w:val="20"/>
          <w:szCs w:val="20"/>
        </w:rPr>
        <w:t>банку"</w:t>
      </w:r>
      <w:r>
        <w:rPr>
          <w:rFonts w:ascii="GHEA Grapalat" w:hAnsi="GHEA Grapalat"/>
        </w:rPr>
        <w:br w:type="page"/>
      </w:r>
    </w:p>
    <w:p w14:paraId="3655815A" w14:textId="77777777" w:rsidR="00BA2476" w:rsidRPr="009F3DC7" w:rsidRDefault="00BA2476" w:rsidP="00BA2476">
      <w:pPr>
        <w:widowControl w:val="0"/>
        <w:tabs>
          <w:tab w:val="left" w:pos="1276"/>
        </w:tabs>
        <w:ind w:firstLine="567"/>
        <w:jc w:val="both"/>
        <w:rPr>
          <w:rFonts w:ascii="GHEA Grapalat" w:hAnsi="GHEA Grapalat"/>
        </w:rPr>
      </w:pPr>
      <w:r w:rsidRPr="009F3DC7">
        <w:rPr>
          <w:rFonts w:ascii="GHEA Grapalat" w:hAnsi="GHEA Grapalat"/>
        </w:rPr>
        <w:lastRenderedPageBreak/>
        <w:t>единицы закупок, то Заказчиком будет заключенo соглашение в случае, если представленн</w:t>
      </w:r>
      <w:r>
        <w:rPr>
          <w:rFonts w:ascii="GHEA Grapalat" w:hAnsi="GHEA Grapalat"/>
        </w:rPr>
        <w:t xml:space="preserve">ые </w:t>
      </w:r>
      <w:r w:rsidRPr="009F3DC7">
        <w:rPr>
          <w:rFonts w:ascii="GHEA Grapalat" w:hAnsi="GHEA Grapalat"/>
        </w:rPr>
        <w:t xml:space="preserve"> Исполнителем в виде неустойки обеспечени</w:t>
      </w:r>
      <w:r>
        <w:rPr>
          <w:rFonts w:ascii="GHEA Grapalat" w:hAnsi="GHEA Grapalat"/>
        </w:rPr>
        <w:t>я квалификации и</w:t>
      </w:r>
      <w:r w:rsidRPr="009F3DC7">
        <w:rPr>
          <w:rFonts w:ascii="GHEA Grapalat" w:hAnsi="GHEA Grapalat"/>
        </w:rPr>
        <w:t xml:space="preserve"> договора </w:t>
      </w:r>
      <w:r>
        <w:rPr>
          <w:rFonts w:ascii="GHEA Grapalat" w:hAnsi="GHEA Grapalat"/>
        </w:rPr>
        <w:t>заменяю</w:t>
      </w:r>
      <w:r w:rsidRPr="009F3DC7">
        <w:rPr>
          <w:rFonts w:ascii="GHEA Grapalat" w:hAnsi="GHEA Grapalat"/>
        </w:rPr>
        <w:t xml:space="preserve">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9F3DC7">
        <w:rPr>
          <w:rFonts w:ascii="GHEA Grapalat" w:hAnsi="GHEA Grapalat"/>
        </w:rPr>
        <w:t xml:space="preserve">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Pr>
          <w:rFonts w:ascii="GHEA Grapalat" w:hAnsi="GHEA Grapalat"/>
        </w:rPr>
        <w:t>ые</w:t>
      </w:r>
      <w:r w:rsidRPr="009F3DC7">
        <w:rPr>
          <w:rFonts w:ascii="GHEA Grapalat" w:hAnsi="GHEA Grapalat"/>
        </w:rPr>
        <w:t xml:space="preserve"> обеспечени</w:t>
      </w:r>
      <w:r>
        <w:rPr>
          <w:rFonts w:ascii="GHEA Grapalat" w:hAnsi="GHEA Grapalat"/>
        </w:rPr>
        <w:t>я</w:t>
      </w:r>
      <w:r w:rsidRPr="009F3DC7">
        <w:rPr>
          <w:rFonts w:ascii="GHEA Grapalat" w:hAnsi="GHEA Grapalat"/>
        </w:rPr>
        <w:t xml:space="preserve"> в течение </w:t>
      </w:r>
      <w:r w:rsidRPr="00813554">
        <w:rPr>
          <w:rFonts w:ascii="GHEA Grapalat" w:hAnsi="GHEA Grapalat"/>
        </w:rPr>
        <w:t>1</w:t>
      </w:r>
      <w:r w:rsidRPr="000E4DB6">
        <w:rPr>
          <w:rFonts w:ascii="GHEA Grapalat" w:hAnsi="GHEA Grapalat"/>
        </w:rPr>
        <w:t>5</w:t>
      </w:r>
      <w:r>
        <w:rPr>
          <w:rFonts w:ascii="GHEA Grapalat" w:hAnsi="GHEA Grapalat"/>
        </w:rPr>
        <w:t xml:space="preserve"> </w:t>
      </w:r>
      <w:r w:rsidRPr="009F3DC7">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t>26</w:t>
      </w:r>
    </w:p>
    <w:p w14:paraId="636B3937" w14:textId="77777777" w:rsidR="00BA2476" w:rsidRPr="00BA2476" w:rsidRDefault="00BA2476" w:rsidP="00DB4988">
      <w:pPr>
        <w:widowControl w:val="0"/>
        <w:tabs>
          <w:tab w:val="left" w:pos="1276"/>
        </w:tabs>
        <w:ind w:firstLine="567"/>
        <w:jc w:val="both"/>
        <w:rPr>
          <w:rFonts w:ascii="GHEA Grapalat" w:hAnsi="GHEA Grapalat"/>
          <w:bCs/>
          <w:lang w:val="hy-AM"/>
        </w:rPr>
      </w:pPr>
    </w:p>
    <w:p w14:paraId="4C050D8D" w14:textId="77777777" w:rsidR="00D20650" w:rsidRDefault="00D20650" w:rsidP="00DB4988">
      <w:pPr>
        <w:rPr>
          <w:rFonts w:ascii="GHEA Grapalat" w:hAnsi="GHEA Grapalat"/>
        </w:rPr>
      </w:pPr>
      <w:r>
        <w:rPr>
          <w:rFonts w:ascii="GHEA Grapalat" w:hAnsi="GHEA Grapalat"/>
        </w:rPr>
        <w:t>-----------------------------------</w:t>
      </w:r>
    </w:p>
    <w:p w14:paraId="78E5BD80" w14:textId="77777777" w:rsidR="00D20650" w:rsidRDefault="00D20650" w:rsidP="00DB4988">
      <w:pPr>
        <w:rPr>
          <w:rFonts w:ascii="GHEA Grapalat" w:hAnsi="GHEA Grapalat"/>
        </w:rPr>
      </w:pPr>
    </w:p>
    <w:p w14:paraId="20A3CB31" w14:textId="77777777" w:rsidR="00D20650" w:rsidRPr="00A915F5" w:rsidRDefault="00D20650" w:rsidP="00DB4988">
      <w:pPr>
        <w:rPr>
          <w:rStyle w:val="ezkurwreuab5ozgtqnkl"/>
          <w:i/>
          <w:sz w:val="20"/>
          <w:szCs w:val="20"/>
        </w:rPr>
      </w:pPr>
      <w:r w:rsidRPr="00F217A2">
        <w:rPr>
          <w:rFonts w:ascii="GHEA Grapalat" w:hAnsi="GHEA Grapalat"/>
          <w:vertAlign w:val="superscript"/>
        </w:rPr>
        <w:t>25</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14:paraId="46B6DBA9" w14:textId="77777777" w:rsidR="00D20650" w:rsidRPr="00A915F5" w:rsidRDefault="00D20650" w:rsidP="00DB4988">
      <w:pPr>
        <w:rPr>
          <w:rStyle w:val="ezkurwreuab5ozgtqnkl"/>
          <w:i/>
          <w:sz w:val="20"/>
          <w:szCs w:val="20"/>
        </w:rPr>
      </w:pPr>
    </w:p>
    <w:p w14:paraId="7015B975" w14:textId="77777777" w:rsidR="00D20650" w:rsidRPr="00F217A2" w:rsidRDefault="00D20650" w:rsidP="00DB4988">
      <w:pPr>
        <w:rPr>
          <w:rFonts w:ascii="GHEA Grapalat" w:hAnsi="GHEA Grapalat"/>
          <w:vertAlign w:val="superscript"/>
        </w:rPr>
      </w:pPr>
      <w:r w:rsidRPr="00F217A2">
        <w:rPr>
          <w:rFonts w:ascii="GHEA Grapalat" w:hAnsi="GHEA Grapalat"/>
          <w:vertAlign w:val="superscript"/>
        </w:rPr>
        <w:br w:type="page"/>
      </w:r>
    </w:p>
    <w:p w14:paraId="0C78C042" w14:textId="77777777" w:rsidR="00D20650" w:rsidRDefault="00D20650" w:rsidP="00DB4988">
      <w:pPr>
        <w:widowControl w:val="0"/>
        <w:tabs>
          <w:tab w:val="left" w:pos="1276"/>
        </w:tabs>
        <w:ind w:firstLine="567"/>
        <w:jc w:val="both"/>
        <w:rPr>
          <w:rFonts w:ascii="GHEA Grapalat" w:hAnsi="GHEA Grapalat"/>
        </w:rPr>
      </w:pPr>
    </w:p>
    <w:p w14:paraId="7D181123" w14:textId="77777777" w:rsidR="00D20650" w:rsidRPr="00AD29CE" w:rsidRDefault="00D20650" w:rsidP="00DB4988">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20650" w:rsidRPr="00C51467" w14:paraId="5A873AC4" w14:textId="77777777" w:rsidTr="00821AF9">
        <w:trPr>
          <w:jc w:val="center"/>
        </w:trPr>
        <w:tc>
          <w:tcPr>
            <w:tcW w:w="4536" w:type="dxa"/>
          </w:tcPr>
          <w:p w14:paraId="1F5668EC" w14:textId="77777777" w:rsidR="00D20650" w:rsidRPr="00C51467" w:rsidRDefault="00D20650" w:rsidP="00DB4988">
            <w:pPr>
              <w:widowControl w:val="0"/>
              <w:jc w:val="center"/>
              <w:rPr>
                <w:rFonts w:ascii="GHEA Grapalat" w:hAnsi="GHEA Grapalat"/>
                <w:b/>
                <w:sz w:val="22"/>
              </w:rPr>
            </w:pPr>
            <w:r w:rsidRPr="00C51467">
              <w:rPr>
                <w:rFonts w:ascii="GHEA Grapalat" w:hAnsi="GHEA Grapalat"/>
                <w:b/>
                <w:sz w:val="22"/>
              </w:rPr>
              <w:t>ЗАКАЗЧИК</w:t>
            </w:r>
          </w:p>
          <w:p w14:paraId="5103ED4A" w14:textId="77777777" w:rsidR="00D20650" w:rsidRPr="00C51467" w:rsidRDefault="00D20650" w:rsidP="00DB4988">
            <w:pPr>
              <w:widowControl w:val="0"/>
              <w:jc w:val="center"/>
              <w:rPr>
                <w:rFonts w:ascii="GHEA Grapalat" w:hAnsi="GHEA Grapalat"/>
                <w:sz w:val="22"/>
              </w:rPr>
            </w:pPr>
            <w:r w:rsidRPr="00C51467">
              <w:rPr>
                <w:rFonts w:ascii="GHEA Grapalat" w:hAnsi="GHEA Grapalat"/>
                <w:sz w:val="22"/>
              </w:rPr>
              <w:t>____________________________</w:t>
            </w:r>
          </w:p>
          <w:p w14:paraId="1EB31BA2" w14:textId="77777777" w:rsidR="00D20650" w:rsidRPr="00C51467" w:rsidRDefault="00D20650" w:rsidP="00DB4988">
            <w:pPr>
              <w:widowControl w:val="0"/>
              <w:jc w:val="center"/>
              <w:rPr>
                <w:rFonts w:ascii="GHEA Grapalat" w:hAnsi="GHEA Grapalat"/>
                <w:sz w:val="22"/>
                <w:vertAlign w:val="superscript"/>
              </w:rPr>
            </w:pPr>
            <w:r w:rsidRPr="00C51467">
              <w:rPr>
                <w:rFonts w:ascii="GHEA Grapalat" w:hAnsi="GHEA Grapalat"/>
                <w:sz w:val="22"/>
                <w:vertAlign w:val="superscript"/>
              </w:rPr>
              <w:t>/подпись/</w:t>
            </w:r>
          </w:p>
          <w:p w14:paraId="5837D0F8" w14:textId="77777777" w:rsidR="00D20650" w:rsidRPr="00C51467" w:rsidRDefault="00D20650" w:rsidP="00DB4988">
            <w:pPr>
              <w:widowControl w:val="0"/>
              <w:jc w:val="center"/>
              <w:rPr>
                <w:rFonts w:ascii="GHEA Grapalat" w:hAnsi="GHEA Grapalat"/>
                <w:sz w:val="22"/>
                <w:lang w:val="en-US"/>
              </w:rPr>
            </w:pPr>
          </w:p>
          <w:p w14:paraId="70589FFE" w14:textId="77777777" w:rsidR="00D20650" w:rsidRPr="00C51467" w:rsidRDefault="00D20650" w:rsidP="00DB4988">
            <w:pPr>
              <w:widowControl w:val="0"/>
              <w:jc w:val="center"/>
              <w:rPr>
                <w:rFonts w:ascii="GHEA Grapalat" w:hAnsi="GHEA Grapalat"/>
                <w:sz w:val="22"/>
                <w:lang w:val="en-US"/>
              </w:rPr>
            </w:pPr>
            <w:r w:rsidRPr="00C51467">
              <w:rPr>
                <w:rFonts w:ascii="GHEA Grapalat" w:hAnsi="GHEA Grapalat"/>
                <w:sz w:val="22"/>
              </w:rPr>
              <w:t>М. П.</w:t>
            </w:r>
          </w:p>
        </w:tc>
        <w:tc>
          <w:tcPr>
            <w:tcW w:w="4111" w:type="dxa"/>
          </w:tcPr>
          <w:p w14:paraId="12FED4AD" w14:textId="77777777" w:rsidR="00D20650" w:rsidRPr="00C51467" w:rsidRDefault="00D20650" w:rsidP="00DB4988">
            <w:pPr>
              <w:widowControl w:val="0"/>
              <w:jc w:val="center"/>
              <w:rPr>
                <w:rFonts w:ascii="GHEA Grapalat" w:hAnsi="GHEA Grapalat"/>
                <w:b/>
                <w:sz w:val="22"/>
              </w:rPr>
            </w:pPr>
            <w:r w:rsidRPr="00C51467">
              <w:rPr>
                <w:rFonts w:ascii="GHEA Grapalat" w:hAnsi="GHEA Grapalat"/>
                <w:b/>
                <w:sz w:val="22"/>
              </w:rPr>
              <w:t>ИСПОЛНИТЕЛЬ</w:t>
            </w:r>
          </w:p>
          <w:p w14:paraId="5531BEFF" w14:textId="77777777" w:rsidR="00D20650" w:rsidRPr="00C51467" w:rsidRDefault="00D20650" w:rsidP="00DB4988">
            <w:pPr>
              <w:widowControl w:val="0"/>
              <w:jc w:val="center"/>
              <w:rPr>
                <w:rFonts w:ascii="GHEA Grapalat" w:hAnsi="GHEA Grapalat"/>
                <w:sz w:val="22"/>
                <w:lang w:val="en-US"/>
              </w:rPr>
            </w:pPr>
            <w:r w:rsidRPr="00C51467">
              <w:rPr>
                <w:rFonts w:ascii="GHEA Grapalat" w:hAnsi="GHEA Grapalat"/>
                <w:sz w:val="22"/>
                <w:lang w:val="en-US"/>
              </w:rPr>
              <w:t>____________________________</w:t>
            </w:r>
          </w:p>
          <w:p w14:paraId="707927C8" w14:textId="77777777" w:rsidR="00D20650" w:rsidRPr="00C51467" w:rsidRDefault="00D20650" w:rsidP="00DB4988">
            <w:pPr>
              <w:widowControl w:val="0"/>
              <w:jc w:val="center"/>
              <w:rPr>
                <w:rFonts w:ascii="GHEA Grapalat" w:hAnsi="GHEA Grapalat"/>
                <w:sz w:val="22"/>
                <w:vertAlign w:val="superscript"/>
              </w:rPr>
            </w:pPr>
            <w:r w:rsidRPr="00C51467">
              <w:rPr>
                <w:rFonts w:ascii="GHEA Grapalat" w:hAnsi="GHEA Grapalat"/>
                <w:sz w:val="22"/>
                <w:vertAlign w:val="superscript"/>
              </w:rPr>
              <w:t>/подпись/</w:t>
            </w:r>
          </w:p>
          <w:p w14:paraId="72F81A1D" w14:textId="77777777" w:rsidR="00D20650" w:rsidRPr="00C51467" w:rsidRDefault="00D20650" w:rsidP="00DB4988">
            <w:pPr>
              <w:widowControl w:val="0"/>
              <w:jc w:val="center"/>
              <w:rPr>
                <w:rFonts w:ascii="GHEA Grapalat" w:hAnsi="GHEA Grapalat"/>
                <w:sz w:val="22"/>
                <w:lang w:val="en-US"/>
              </w:rPr>
            </w:pPr>
          </w:p>
          <w:p w14:paraId="330ED17B" w14:textId="77777777" w:rsidR="00D20650" w:rsidRPr="00C51467" w:rsidRDefault="00D20650" w:rsidP="00DB4988">
            <w:pPr>
              <w:widowControl w:val="0"/>
              <w:jc w:val="center"/>
              <w:rPr>
                <w:rFonts w:ascii="GHEA Grapalat" w:hAnsi="GHEA Grapalat"/>
                <w:sz w:val="22"/>
                <w:lang w:val="en-US"/>
              </w:rPr>
            </w:pPr>
            <w:r w:rsidRPr="00C51467">
              <w:rPr>
                <w:rFonts w:ascii="GHEA Grapalat" w:hAnsi="GHEA Grapalat"/>
                <w:sz w:val="22"/>
              </w:rPr>
              <w:t>М. П.</w:t>
            </w:r>
          </w:p>
        </w:tc>
      </w:tr>
      <w:tr w:rsidR="00D20650" w:rsidRPr="00C51467" w14:paraId="08F1E56A" w14:textId="77777777" w:rsidTr="00821AF9">
        <w:trPr>
          <w:jc w:val="center"/>
        </w:trPr>
        <w:tc>
          <w:tcPr>
            <w:tcW w:w="4536" w:type="dxa"/>
          </w:tcPr>
          <w:p w14:paraId="10E65E4D" w14:textId="77777777" w:rsidR="00D20650" w:rsidRPr="00C51467" w:rsidRDefault="00D20650" w:rsidP="00DB4988">
            <w:pPr>
              <w:widowControl w:val="0"/>
              <w:jc w:val="center"/>
              <w:rPr>
                <w:rFonts w:ascii="GHEA Grapalat" w:hAnsi="GHEA Grapalat"/>
                <w:b/>
                <w:sz w:val="22"/>
              </w:rPr>
            </w:pPr>
          </w:p>
        </w:tc>
        <w:tc>
          <w:tcPr>
            <w:tcW w:w="4111" w:type="dxa"/>
          </w:tcPr>
          <w:p w14:paraId="70BC756E" w14:textId="77777777" w:rsidR="00D20650" w:rsidRPr="00C51467" w:rsidRDefault="00D20650" w:rsidP="00DB4988">
            <w:pPr>
              <w:widowControl w:val="0"/>
              <w:jc w:val="center"/>
              <w:rPr>
                <w:rFonts w:ascii="GHEA Grapalat" w:hAnsi="GHEA Grapalat"/>
                <w:b/>
                <w:sz w:val="22"/>
              </w:rPr>
            </w:pPr>
          </w:p>
        </w:tc>
      </w:tr>
    </w:tbl>
    <w:p w14:paraId="42FACF13" w14:textId="77777777" w:rsidR="00D20650" w:rsidRPr="006F5F33" w:rsidRDefault="00D20650" w:rsidP="00DB4988">
      <w:pPr>
        <w:pStyle w:val="FootnoteText"/>
        <w:jc w:val="both"/>
        <w:rPr>
          <w:rFonts w:ascii="GHEA Grapalat" w:hAnsi="GHEA Grapalat"/>
        </w:rPr>
      </w:pPr>
      <w:r w:rsidRPr="00C51467">
        <w:rPr>
          <w:rFonts w:ascii="GHEA Grapalat" w:hAnsi="GHEA Grapalat"/>
          <w:i/>
          <w:vertAlign w:val="superscript"/>
        </w:rPr>
        <w:t>26</w:t>
      </w:r>
      <w:r>
        <w:rPr>
          <w:rFonts w:ascii="GHEA Grapalat" w:hAnsi="GHEA Grapalat"/>
          <w:i/>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2AE6F541" w14:textId="77777777" w:rsidR="00D20650" w:rsidRPr="009E00B3" w:rsidRDefault="00D20650" w:rsidP="00DB4988">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795B80EC" w14:textId="77777777" w:rsidR="00D20650" w:rsidRDefault="00D20650" w:rsidP="00DB4988">
      <w:pPr>
        <w:pStyle w:val="FootnoteText"/>
        <w:jc w:val="both"/>
        <w:rPr>
          <w:rStyle w:val="ezkurwreuab5ozgtqnkl"/>
          <w:rFonts w:ascii="Cambria" w:hAnsi="Cambria" w:cs="Cambria"/>
          <w:i/>
        </w:rPr>
      </w:pPr>
      <w:r w:rsidRPr="009E00B3">
        <w:rPr>
          <w:rFonts w:ascii="GHEA Grapalat" w:hAnsi="GHEA Grapalat"/>
          <w:i/>
          <w:lang w:eastAsia="en-US"/>
        </w:rPr>
        <w:tab/>
      </w:r>
      <w:r w:rsidRPr="00333D83">
        <w:rPr>
          <w:rStyle w:val="ezkurwreuab5ozgtqnkl"/>
          <w:rFonts w:ascii="Cambria" w:hAnsi="Cambria" w:cs="Cambria"/>
          <w:i/>
        </w:rPr>
        <w:t>Срок</w:t>
      </w:r>
      <w:r w:rsidRPr="00333D83">
        <w:rPr>
          <w:rStyle w:val="ezkurwreuab5ozgtqnkl"/>
          <w:i/>
        </w:rPr>
        <w:t xml:space="preserve">, </w:t>
      </w:r>
      <w:r w:rsidRPr="00333D83">
        <w:rPr>
          <w:rStyle w:val="ezkurwreuab5ozgtqnkl"/>
          <w:rFonts w:ascii="Cambria" w:hAnsi="Cambria" w:cs="Cambria"/>
          <w:i/>
        </w:rPr>
        <w:t>установленный</w:t>
      </w:r>
      <w:r w:rsidRPr="00310C8A">
        <w:rPr>
          <w:i/>
        </w:rPr>
        <w:t xml:space="preserve"> </w:t>
      </w:r>
      <w:r w:rsidRPr="009159DC">
        <w:rPr>
          <w:rStyle w:val="ezkurwreuab5ozgtqnkl"/>
          <w:rFonts w:ascii="Cambria" w:hAnsi="Cambria" w:cs="Cambria"/>
          <w:i/>
        </w:rPr>
        <w:t>в</w:t>
      </w:r>
      <w:r w:rsidRPr="00B03623">
        <w:rPr>
          <w:rStyle w:val="ezkurwreuab5ozgtqnkl"/>
          <w:i/>
        </w:rPr>
        <w:t xml:space="preserve"> 5</w:t>
      </w:r>
      <w:r w:rsidRPr="00C02E44">
        <w:rPr>
          <w:rStyle w:val="ezkurwreuab5ozgtqnkl"/>
          <w:rFonts w:asciiTheme="minorHAnsi" w:hAnsiTheme="minorHAnsi"/>
          <w:i/>
        </w:rPr>
        <w:t xml:space="preserve">-ом </w:t>
      </w:r>
      <w:r w:rsidRPr="007B69B6">
        <w:rPr>
          <w:i/>
        </w:rPr>
        <w:t xml:space="preserve"> </w:t>
      </w:r>
      <w:r w:rsidRPr="00550165">
        <w:rPr>
          <w:rStyle w:val="ezkurwreuab5ozgtqnkl"/>
          <w:rFonts w:ascii="Cambria" w:hAnsi="Cambria" w:cs="Cambria"/>
          <w:i/>
        </w:rPr>
        <w:t xml:space="preserve"> предложении настоящего</w:t>
      </w:r>
      <w:r w:rsidRPr="00300146">
        <w:rPr>
          <w:i/>
        </w:rPr>
        <w:t xml:space="preserve"> </w:t>
      </w:r>
      <w:r w:rsidRPr="00F2241E">
        <w:rPr>
          <w:rStyle w:val="ezkurwreuab5ozgtqnkl"/>
          <w:rFonts w:ascii="Cambria" w:hAnsi="Cambria" w:cs="Cambria"/>
          <w:i/>
        </w:rPr>
        <w:t>пункта</w:t>
      </w:r>
      <w:r w:rsidRPr="00077E7F">
        <w:rPr>
          <w:i/>
        </w:rPr>
        <w:t xml:space="preserve">, </w:t>
      </w:r>
      <w:r w:rsidRPr="00077E7F">
        <w:rPr>
          <w:rStyle w:val="ezkurwreuab5ozgtqnkl"/>
          <w:rFonts w:ascii="Cambria" w:hAnsi="Cambria" w:cs="Cambria"/>
          <w:i/>
        </w:rPr>
        <w:t>не</w:t>
      </w:r>
      <w:r w:rsidRPr="00077E7F">
        <w:rPr>
          <w:i/>
        </w:rPr>
        <w:t xml:space="preserve"> </w:t>
      </w:r>
      <w:r w:rsidRPr="00077E7F">
        <w:rPr>
          <w:rStyle w:val="ezkurwreuab5ozgtqnkl"/>
          <w:rFonts w:ascii="Cambria" w:hAnsi="Cambria" w:cs="Cambria"/>
          <w:i/>
        </w:rPr>
        <w:t>может</w:t>
      </w:r>
      <w:r w:rsidRPr="002F49F9">
        <w:rPr>
          <w:rStyle w:val="ezkurwreuab5ozgtqnkl"/>
          <w:i/>
        </w:rPr>
        <w:t xml:space="preserve"> </w:t>
      </w:r>
      <w:r w:rsidRPr="002A3146">
        <w:rPr>
          <w:rStyle w:val="ezkurwreuab5ozgtqnkl"/>
          <w:rFonts w:ascii="Cambria" w:hAnsi="Cambria" w:cs="Cambria"/>
          <w:i/>
        </w:rPr>
        <w:t>быть</w:t>
      </w:r>
      <w:r w:rsidRPr="00942A65">
        <w:rPr>
          <w:rStyle w:val="ezkurwreuab5ozgtqnkl"/>
          <w:i/>
        </w:rPr>
        <w:t xml:space="preserve"> </w:t>
      </w:r>
      <w:r w:rsidRPr="00BC78D1">
        <w:rPr>
          <w:rStyle w:val="ezkurwreuab5ozgtqnkl"/>
          <w:rFonts w:ascii="Cambria" w:hAnsi="Cambria" w:cs="Cambria"/>
          <w:i/>
        </w:rPr>
        <w:t>менее</w:t>
      </w:r>
      <w:r w:rsidRPr="00FA1E3B">
        <w:rPr>
          <w:i/>
        </w:rPr>
        <w:t xml:space="preserve"> </w:t>
      </w:r>
      <w:r w:rsidRPr="00FA1E3B">
        <w:rPr>
          <w:rStyle w:val="ezkurwreuab5ozgtqnkl"/>
          <w:i/>
        </w:rPr>
        <w:t>10</w:t>
      </w:r>
      <w:r w:rsidRPr="00C31EA7">
        <w:rPr>
          <w:i/>
        </w:rPr>
        <w:t xml:space="preserve"> </w:t>
      </w:r>
      <w:r w:rsidRPr="00C31EA7">
        <w:rPr>
          <w:rStyle w:val="ezkurwreuab5ozgtqnkl"/>
          <w:rFonts w:ascii="Cambria" w:hAnsi="Cambria" w:cs="Cambria"/>
          <w:i/>
        </w:rPr>
        <w:t>рабочих</w:t>
      </w:r>
      <w:r w:rsidRPr="00C31EA7">
        <w:rPr>
          <w:i/>
        </w:rPr>
        <w:t xml:space="preserve"> </w:t>
      </w:r>
      <w:r w:rsidRPr="00C31EA7">
        <w:rPr>
          <w:rStyle w:val="ezkurwreuab5ozgtqnkl"/>
          <w:rFonts w:ascii="Cambria" w:hAnsi="Cambria" w:cs="Cambria"/>
          <w:i/>
        </w:rPr>
        <w:t>дней.</w:t>
      </w:r>
    </w:p>
    <w:p w14:paraId="466DD46C" w14:textId="77777777" w:rsidR="00D20650" w:rsidRDefault="00D20650" w:rsidP="00DB4988">
      <w:pPr>
        <w:widowControl w:val="0"/>
        <w:ind w:firstLine="567"/>
        <w:jc w:val="both"/>
        <w:rPr>
          <w:rFonts w:ascii="GHEA Grapalat" w:hAnsi="GHEA Grapalat"/>
          <w:i/>
        </w:rPr>
      </w:pPr>
    </w:p>
    <w:p w14:paraId="7E7B0248" w14:textId="77777777" w:rsidR="00D20650" w:rsidRPr="00AD29CE" w:rsidRDefault="00D20650" w:rsidP="00DB4988">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50137632" w14:textId="77777777" w:rsidR="00D20650" w:rsidRPr="00AD29CE" w:rsidRDefault="00D20650" w:rsidP="00DB4988">
      <w:pPr>
        <w:widowControl w:val="0"/>
        <w:autoSpaceDE w:val="0"/>
        <w:autoSpaceDN w:val="0"/>
        <w:adjustRightInd w:val="0"/>
        <w:jc w:val="right"/>
        <w:rPr>
          <w:rFonts w:ascii="GHEA Grapalat" w:hAnsi="GHEA Grapalat" w:cs="TimesArmenianPSMT"/>
        </w:rPr>
      </w:pPr>
    </w:p>
    <w:p w14:paraId="15AA47B0" w14:textId="77777777" w:rsidR="00D20650" w:rsidRDefault="00D20650" w:rsidP="00DB4988">
      <w:pPr>
        <w:rPr>
          <w:rFonts w:ascii="GHEA Grapalat" w:hAnsi="GHEA Grapalat"/>
        </w:rPr>
      </w:pPr>
      <w:r>
        <w:rPr>
          <w:rFonts w:ascii="GHEA Grapalat" w:hAnsi="GHEA Grapalat"/>
        </w:rPr>
        <w:br w:type="page"/>
      </w:r>
    </w:p>
    <w:p w14:paraId="3795B02A" w14:textId="77777777" w:rsidR="00DA5683" w:rsidRDefault="00DA5683" w:rsidP="00DB4988">
      <w:pPr>
        <w:widowControl w:val="0"/>
        <w:jc w:val="right"/>
        <w:rPr>
          <w:rFonts w:ascii="GHEA Grapalat" w:hAnsi="GHEA Grapalat"/>
          <w:i/>
        </w:rPr>
        <w:sectPr w:rsidR="00DA5683" w:rsidSect="00D20650">
          <w:footerReference w:type="default" r:id="rId9"/>
          <w:footnotePr>
            <w:pos w:val="beneathText"/>
          </w:footnotePr>
          <w:pgSz w:w="11907" w:h="16840" w:code="9"/>
          <w:pgMar w:top="426" w:right="1418" w:bottom="851" w:left="1418" w:header="561" w:footer="561" w:gutter="0"/>
          <w:cols w:space="720"/>
          <w:titlePg/>
          <w:docGrid w:linePitch="326"/>
        </w:sectPr>
      </w:pPr>
    </w:p>
    <w:p w14:paraId="408CF784" w14:textId="04687D25" w:rsidR="00D20650" w:rsidRPr="00AD29CE" w:rsidRDefault="00D20650" w:rsidP="00DB4988">
      <w:pPr>
        <w:widowControl w:val="0"/>
        <w:jc w:val="right"/>
        <w:rPr>
          <w:rFonts w:ascii="GHEA Grapalat" w:hAnsi="GHEA Grapalat"/>
          <w:i/>
        </w:rPr>
      </w:pPr>
      <w:r w:rsidRPr="00AD29CE">
        <w:rPr>
          <w:rFonts w:ascii="GHEA Grapalat" w:hAnsi="GHEA Grapalat"/>
          <w:i/>
        </w:rPr>
        <w:lastRenderedPageBreak/>
        <w:t>Приложение № 1</w:t>
      </w:r>
    </w:p>
    <w:p w14:paraId="7B004EDA" w14:textId="77777777" w:rsidR="00D20650" w:rsidRPr="00AD29CE" w:rsidRDefault="00D20650" w:rsidP="00DB4988">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5DE0179" w14:textId="77777777" w:rsidR="00D20650" w:rsidRPr="00AD29CE" w:rsidRDefault="00D20650" w:rsidP="00DB4988">
      <w:pPr>
        <w:widowControl w:val="0"/>
        <w:jc w:val="center"/>
        <w:rPr>
          <w:rFonts w:ascii="GHEA Grapalat" w:hAnsi="GHEA Grapalat"/>
        </w:rPr>
      </w:pPr>
    </w:p>
    <w:p w14:paraId="40EB5799" w14:textId="77777777" w:rsidR="00D20650" w:rsidRPr="00E40AC8" w:rsidRDefault="00D20650" w:rsidP="00DB4988">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5"/>
        <w:t>*</w:t>
      </w:r>
    </w:p>
    <w:p w14:paraId="1F8C5DDA" w14:textId="77777777" w:rsidR="00D20650" w:rsidRPr="00AD29CE" w:rsidRDefault="00D20650" w:rsidP="00DB4988">
      <w:pPr>
        <w:widowControl w:val="0"/>
        <w:jc w:val="right"/>
        <w:rPr>
          <w:rFonts w:ascii="GHEA Grapalat" w:hAnsi="GHEA Grapalat"/>
        </w:rPr>
      </w:pPr>
      <w:r w:rsidRPr="00AD29CE">
        <w:rPr>
          <w:rFonts w:ascii="GHEA Grapalat" w:hAnsi="GHEA Grapalat"/>
        </w:rPr>
        <w:t>драмов РА</w:t>
      </w:r>
    </w:p>
    <w:p w14:paraId="2CD9FEF5" w14:textId="77777777" w:rsidR="000A71F2" w:rsidRPr="00B32198" w:rsidRDefault="000A71F2" w:rsidP="000A71F2">
      <w:pPr>
        <w:tabs>
          <w:tab w:val="left" w:pos="2083"/>
          <w:tab w:val="right" w:pos="14040"/>
        </w:tabs>
        <w:jc w:val="center"/>
        <w:rPr>
          <w:rFonts w:ascii="GHEA Grapalat" w:hAnsi="GHEA Grapalat"/>
          <w:b/>
          <w:bCs/>
        </w:rPr>
      </w:pPr>
      <w:r w:rsidRPr="00B32198">
        <w:rPr>
          <w:rFonts w:ascii="GHEA Grapalat" w:hAnsi="GHEA Grapalat"/>
          <w:b/>
          <w:bCs/>
        </w:rPr>
        <w:t>Приобретение консультационных услуг по разработке концептуального проекта и градостроительного плана новой наземной станции (условное название «Сурмалу») на участке между станциями «Зоравар Андраник» и «Сасунци Давид» Ереванского метрополитена</w:t>
      </w:r>
    </w:p>
    <w:p w14:paraId="24380BE9" w14:textId="77777777" w:rsidR="00D20650" w:rsidRDefault="00D20650" w:rsidP="00DB4988">
      <w:pPr>
        <w:widowControl w:val="0"/>
        <w:jc w:val="center"/>
        <w:rPr>
          <w:rFonts w:ascii="GHEA Grapalat" w:hAnsi="GHEA Grapalat"/>
        </w:rPr>
      </w:pPr>
    </w:p>
    <w:tbl>
      <w:tblPr>
        <w:tblW w:w="15936" w:type="dxa"/>
        <w:tblInd w:w="-289" w:type="dxa"/>
        <w:tblLayout w:type="fixed"/>
        <w:tblLook w:val="04A0" w:firstRow="1" w:lastRow="0" w:firstColumn="1" w:lastColumn="0" w:noHBand="0" w:noVBand="1"/>
      </w:tblPr>
      <w:tblGrid>
        <w:gridCol w:w="851"/>
        <w:gridCol w:w="1953"/>
        <w:gridCol w:w="4770"/>
        <w:gridCol w:w="1275"/>
        <w:gridCol w:w="993"/>
        <w:gridCol w:w="1509"/>
        <w:gridCol w:w="1621"/>
        <w:gridCol w:w="2964"/>
      </w:tblGrid>
      <w:tr w:rsidR="000B59EF" w:rsidRPr="00B32198" w14:paraId="4FCFDC17" w14:textId="77777777" w:rsidTr="000B59EF">
        <w:trPr>
          <w:trHeight w:val="773"/>
        </w:trPr>
        <w:tc>
          <w:tcPr>
            <w:tcW w:w="851" w:type="dxa"/>
            <w:vMerge w:val="restart"/>
            <w:tcBorders>
              <w:top w:val="single" w:sz="4" w:space="0" w:color="auto"/>
              <w:left w:val="single" w:sz="4" w:space="0" w:color="auto"/>
              <w:right w:val="single" w:sz="4" w:space="0" w:color="auto"/>
            </w:tcBorders>
            <w:vAlign w:val="center"/>
            <w:hideMark/>
          </w:tcPr>
          <w:p w14:paraId="5E12831A" w14:textId="77777777" w:rsidR="000B59EF" w:rsidRPr="00B32198" w:rsidRDefault="000B59EF" w:rsidP="00EA394E">
            <w:pPr>
              <w:spacing w:before="120" w:after="120"/>
              <w:rPr>
                <w:rFonts w:ascii="GHEA Grapalat" w:hAnsi="GHEA Grapalat" w:cs="Calibri"/>
                <w:b/>
                <w:bCs/>
                <w:lang w:val="hy-AM"/>
              </w:rPr>
            </w:pPr>
            <w:r w:rsidRPr="00B32198">
              <w:rPr>
                <w:rFonts w:ascii="GHEA Grapalat" w:eastAsia="GHEA Grapalat" w:hAnsi="GHEA Grapalat" w:cs="GHEA Grapalat"/>
                <w:b/>
                <w:bCs/>
              </w:rPr>
              <w:t>№</w:t>
            </w:r>
          </w:p>
        </w:tc>
        <w:tc>
          <w:tcPr>
            <w:tcW w:w="1953" w:type="dxa"/>
            <w:vMerge w:val="restart"/>
            <w:tcBorders>
              <w:top w:val="single" w:sz="4" w:space="0" w:color="auto"/>
              <w:left w:val="nil"/>
              <w:right w:val="single" w:sz="4" w:space="0" w:color="auto"/>
            </w:tcBorders>
            <w:vAlign w:val="center"/>
          </w:tcPr>
          <w:p w14:paraId="073C6247" w14:textId="77777777" w:rsidR="000B59EF" w:rsidRPr="00B32198" w:rsidRDefault="000B59EF" w:rsidP="00EA394E">
            <w:pPr>
              <w:spacing w:before="120" w:after="120"/>
              <w:jc w:val="center"/>
              <w:rPr>
                <w:rFonts w:ascii="GHEA Grapalat" w:hAnsi="GHEA Grapalat" w:cs="Calibri"/>
                <w:b/>
                <w:bCs/>
                <w:lang w:val="hy-AM"/>
              </w:rPr>
            </w:pPr>
            <w:r w:rsidRPr="00B32198">
              <w:rPr>
                <w:rFonts w:ascii="GHEA Grapalat" w:eastAsia="GHEA Grapalat" w:hAnsi="GHEA Grapalat" w:cs="GHEA Grapalat"/>
                <w:b/>
                <w:bCs/>
              </w:rPr>
              <w:t>Промежуточный код, предусмотренный планом закупок в соответствии с CPV</w:t>
            </w:r>
          </w:p>
        </w:tc>
        <w:tc>
          <w:tcPr>
            <w:tcW w:w="4770" w:type="dxa"/>
            <w:vMerge w:val="restart"/>
            <w:tcBorders>
              <w:top w:val="single" w:sz="4" w:space="0" w:color="auto"/>
              <w:left w:val="single" w:sz="4" w:space="0" w:color="auto"/>
              <w:right w:val="single" w:sz="4" w:space="0" w:color="auto"/>
            </w:tcBorders>
            <w:vAlign w:val="center"/>
          </w:tcPr>
          <w:p w14:paraId="3292EB80" w14:textId="77777777" w:rsidR="000B59EF" w:rsidRPr="00B32198" w:rsidRDefault="000B59EF" w:rsidP="00EA394E">
            <w:pPr>
              <w:spacing w:before="120" w:after="120"/>
              <w:jc w:val="center"/>
              <w:rPr>
                <w:rFonts w:ascii="GHEA Grapalat" w:hAnsi="GHEA Grapalat" w:cs="Calibri"/>
                <w:b/>
                <w:bCs/>
                <w:lang w:val="hy-AM"/>
              </w:rPr>
            </w:pPr>
            <w:r w:rsidRPr="00B32198">
              <w:rPr>
                <w:rFonts w:ascii="GHEA Grapalat" w:eastAsia="GHEA Grapalat" w:hAnsi="GHEA Grapalat" w:cs="GHEA Grapalat"/>
                <w:b/>
                <w:bCs/>
              </w:rPr>
              <w:t>Техническое задание</w:t>
            </w:r>
          </w:p>
        </w:tc>
        <w:tc>
          <w:tcPr>
            <w:tcW w:w="1275" w:type="dxa"/>
            <w:vMerge w:val="restart"/>
            <w:tcBorders>
              <w:top w:val="single" w:sz="4" w:space="0" w:color="auto"/>
              <w:left w:val="nil"/>
              <w:right w:val="single" w:sz="4" w:space="0" w:color="auto"/>
            </w:tcBorders>
            <w:vAlign w:val="center"/>
          </w:tcPr>
          <w:p w14:paraId="49615FB2" w14:textId="77777777" w:rsidR="000B59EF" w:rsidRPr="00B32198" w:rsidRDefault="000B59EF" w:rsidP="00EA394E">
            <w:pPr>
              <w:spacing w:before="120" w:after="120"/>
              <w:jc w:val="center"/>
              <w:rPr>
                <w:rFonts w:ascii="GHEA Grapalat" w:hAnsi="GHEA Grapalat" w:cs="Calibri"/>
                <w:b/>
                <w:bCs/>
                <w:lang w:val="hy-AM"/>
              </w:rPr>
            </w:pPr>
            <w:r w:rsidRPr="00B32198">
              <w:rPr>
                <w:rFonts w:ascii="GHEA Grapalat" w:eastAsia="GHEA Grapalat" w:hAnsi="GHEA Grapalat" w:cs="GHEA Grapalat"/>
                <w:b/>
                <w:bCs/>
              </w:rPr>
              <w:t>Ед.изм</w:t>
            </w:r>
          </w:p>
        </w:tc>
        <w:tc>
          <w:tcPr>
            <w:tcW w:w="993" w:type="dxa"/>
            <w:vMerge w:val="restart"/>
            <w:tcBorders>
              <w:top w:val="single" w:sz="4" w:space="0" w:color="auto"/>
              <w:left w:val="nil"/>
              <w:right w:val="single" w:sz="4" w:space="0" w:color="auto"/>
            </w:tcBorders>
            <w:vAlign w:val="center"/>
          </w:tcPr>
          <w:p w14:paraId="37A11378" w14:textId="77777777" w:rsidR="000B59EF" w:rsidRPr="00B32198" w:rsidRDefault="000B59EF" w:rsidP="00EA394E">
            <w:pPr>
              <w:spacing w:before="120" w:after="120"/>
              <w:jc w:val="center"/>
              <w:rPr>
                <w:rFonts w:ascii="GHEA Grapalat" w:hAnsi="GHEA Grapalat" w:cs="Calibri"/>
                <w:b/>
                <w:bCs/>
                <w:lang w:val="hy-AM"/>
              </w:rPr>
            </w:pPr>
            <w:r w:rsidRPr="00B32198">
              <w:rPr>
                <w:rFonts w:ascii="GHEA Grapalat" w:eastAsia="GHEA Grapalat" w:hAnsi="GHEA Grapalat" w:cs="GHEA Grapalat"/>
                <w:b/>
                <w:bCs/>
              </w:rPr>
              <w:br/>
              <w:t>Общая цена</w:t>
            </w:r>
          </w:p>
        </w:tc>
        <w:tc>
          <w:tcPr>
            <w:tcW w:w="1509" w:type="dxa"/>
            <w:vMerge w:val="restart"/>
            <w:tcBorders>
              <w:top w:val="single" w:sz="4" w:space="0" w:color="auto"/>
              <w:left w:val="nil"/>
              <w:right w:val="single" w:sz="4" w:space="0" w:color="auto"/>
            </w:tcBorders>
          </w:tcPr>
          <w:p w14:paraId="3974BA56" w14:textId="77777777" w:rsidR="000B59EF" w:rsidRPr="00B32198" w:rsidRDefault="000B59EF" w:rsidP="00EA394E">
            <w:pPr>
              <w:spacing w:before="120" w:after="120"/>
              <w:jc w:val="center"/>
              <w:rPr>
                <w:rFonts w:ascii="GHEA Grapalat" w:eastAsia="GHEA Grapalat" w:hAnsi="GHEA Grapalat" w:cs="GHEA Grapalat"/>
                <w:b/>
                <w:bCs/>
              </w:rPr>
            </w:pPr>
          </w:p>
          <w:p w14:paraId="4E1D439E" w14:textId="77777777" w:rsidR="000B59EF" w:rsidRPr="00B32198" w:rsidRDefault="000B59EF" w:rsidP="00EA394E">
            <w:pPr>
              <w:spacing w:before="120" w:after="120"/>
              <w:jc w:val="center"/>
              <w:rPr>
                <w:rFonts w:ascii="GHEA Grapalat" w:hAnsi="GHEA Grapalat" w:cs="Calibri"/>
                <w:b/>
                <w:bCs/>
                <w:lang w:val="hy-AM"/>
              </w:rPr>
            </w:pPr>
            <w:r w:rsidRPr="00B32198">
              <w:rPr>
                <w:rFonts w:ascii="GHEA Grapalat" w:eastAsia="GHEA Grapalat" w:hAnsi="GHEA Grapalat" w:cs="GHEA Grapalat"/>
                <w:b/>
                <w:bCs/>
              </w:rPr>
              <w:t>Общее кол-во</w:t>
            </w:r>
          </w:p>
        </w:tc>
        <w:tc>
          <w:tcPr>
            <w:tcW w:w="4585" w:type="dxa"/>
            <w:gridSpan w:val="2"/>
            <w:tcBorders>
              <w:top w:val="single" w:sz="4" w:space="0" w:color="auto"/>
              <w:left w:val="single" w:sz="4" w:space="0" w:color="auto"/>
              <w:bottom w:val="single" w:sz="4" w:space="0" w:color="auto"/>
              <w:right w:val="single" w:sz="4" w:space="0" w:color="auto"/>
            </w:tcBorders>
            <w:vAlign w:val="center"/>
          </w:tcPr>
          <w:p w14:paraId="53B7DE16" w14:textId="77777777" w:rsidR="000B59EF" w:rsidRPr="00B32198" w:rsidRDefault="000B59EF" w:rsidP="00EA394E">
            <w:pPr>
              <w:spacing w:before="120" w:after="120"/>
              <w:jc w:val="center"/>
              <w:rPr>
                <w:rFonts w:ascii="GHEA Grapalat" w:hAnsi="GHEA Grapalat" w:cs="Calibri"/>
                <w:b/>
                <w:bCs/>
                <w:lang w:val="hy-AM"/>
              </w:rPr>
            </w:pPr>
            <w:r w:rsidRPr="00B32198">
              <w:rPr>
                <w:rFonts w:ascii="GHEA Grapalat" w:eastAsia="GHEA Grapalat" w:hAnsi="GHEA Grapalat" w:cs="GHEA Grapalat"/>
                <w:b/>
                <w:bCs/>
              </w:rPr>
              <w:t>Предоставления</w:t>
            </w:r>
          </w:p>
        </w:tc>
      </w:tr>
      <w:tr w:rsidR="000B59EF" w:rsidRPr="00B32198" w14:paraId="71FC2726" w14:textId="77777777" w:rsidTr="000B59EF">
        <w:trPr>
          <w:trHeight w:val="773"/>
        </w:trPr>
        <w:tc>
          <w:tcPr>
            <w:tcW w:w="851" w:type="dxa"/>
            <w:vMerge/>
            <w:tcBorders>
              <w:left w:val="single" w:sz="4" w:space="0" w:color="auto"/>
              <w:bottom w:val="single" w:sz="4" w:space="0" w:color="auto"/>
              <w:right w:val="single" w:sz="4" w:space="0" w:color="auto"/>
            </w:tcBorders>
            <w:vAlign w:val="center"/>
          </w:tcPr>
          <w:p w14:paraId="743B3FFC" w14:textId="77777777" w:rsidR="000B59EF" w:rsidRPr="00B32198" w:rsidRDefault="000B59EF" w:rsidP="00EA394E">
            <w:pPr>
              <w:spacing w:before="120" w:after="120"/>
              <w:jc w:val="center"/>
              <w:rPr>
                <w:rFonts w:ascii="GHEA Grapalat" w:hAnsi="GHEA Grapalat" w:cs="Calibri"/>
                <w:b/>
                <w:bCs/>
                <w:lang w:val="hy-AM"/>
              </w:rPr>
            </w:pPr>
          </w:p>
        </w:tc>
        <w:tc>
          <w:tcPr>
            <w:tcW w:w="1953" w:type="dxa"/>
            <w:vMerge/>
            <w:tcBorders>
              <w:left w:val="nil"/>
              <w:bottom w:val="single" w:sz="4" w:space="0" w:color="auto"/>
              <w:right w:val="single" w:sz="4" w:space="0" w:color="auto"/>
            </w:tcBorders>
            <w:vAlign w:val="center"/>
          </w:tcPr>
          <w:p w14:paraId="20129A63" w14:textId="77777777" w:rsidR="000B59EF" w:rsidRPr="00B32198" w:rsidRDefault="000B59EF" w:rsidP="00EA394E">
            <w:pPr>
              <w:spacing w:before="120" w:after="120"/>
              <w:jc w:val="center"/>
              <w:rPr>
                <w:rFonts w:ascii="GHEA Grapalat" w:eastAsia="GHEA Grapalat" w:hAnsi="GHEA Grapalat" w:cs="GHEA Grapalat"/>
                <w:b/>
                <w:bCs/>
                <w:lang w:val="hy-AM"/>
              </w:rPr>
            </w:pPr>
          </w:p>
        </w:tc>
        <w:tc>
          <w:tcPr>
            <w:tcW w:w="4770" w:type="dxa"/>
            <w:vMerge/>
            <w:tcBorders>
              <w:left w:val="single" w:sz="4" w:space="0" w:color="auto"/>
              <w:bottom w:val="single" w:sz="4" w:space="0" w:color="auto"/>
              <w:right w:val="single" w:sz="4" w:space="0" w:color="auto"/>
            </w:tcBorders>
            <w:vAlign w:val="center"/>
          </w:tcPr>
          <w:p w14:paraId="04B99AEA" w14:textId="77777777" w:rsidR="000B59EF" w:rsidRPr="00B32198" w:rsidRDefault="000B59EF" w:rsidP="00EA394E">
            <w:pPr>
              <w:spacing w:before="120" w:after="120"/>
              <w:jc w:val="center"/>
              <w:rPr>
                <w:rFonts w:ascii="GHEA Grapalat" w:hAnsi="GHEA Grapalat" w:cs="Calibri"/>
                <w:b/>
                <w:bCs/>
                <w:lang w:val="hy-AM"/>
              </w:rPr>
            </w:pPr>
          </w:p>
        </w:tc>
        <w:tc>
          <w:tcPr>
            <w:tcW w:w="1275" w:type="dxa"/>
            <w:vMerge/>
            <w:tcBorders>
              <w:left w:val="nil"/>
              <w:bottom w:val="single" w:sz="4" w:space="0" w:color="auto"/>
              <w:right w:val="single" w:sz="4" w:space="0" w:color="auto"/>
            </w:tcBorders>
            <w:vAlign w:val="center"/>
          </w:tcPr>
          <w:p w14:paraId="5F78B967" w14:textId="77777777" w:rsidR="000B59EF" w:rsidRPr="00B32198" w:rsidRDefault="000B59EF" w:rsidP="00EA394E">
            <w:pPr>
              <w:spacing w:before="120" w:after="120"/>
              <w:jc w:val="center"/>
              <w:rPr>
                <w:rFonts w:ascii="GHEA Grapalat" w:hAnsi="GHEA Grapalat" w:cs="Calibri"/>
                <w:b/>
                <w:bCs/>
                <w:lang w:val="hy-AM"/>
              </w:rPr>
            </w:pPr>
          </w:p>
        </w:tc>
        <w:tc>
          <w:tcPr>
            <w:tcW w:w="993" w:type="dxa"/>
            <w:vMerge/>
            <w:tcBorders>
              <w:left w:val="nil"/>
              <w:bottom w:val="single" w:sz="4" w:space="0" w:color="auto"/>
              <w:right w:val="single" w:sz="4" w:space="0" w:color="auto"/>
            </w:tcBorders>
            <w:vAlign w:val="center"/>
          </w:tcPr>
          <w:p w14:paraId="356D9FAD" w14:textId="77777777" w:rsidR="000B59EF" w:rsidRPr="00B32198" w:rsidRDefault="000B59EF" w:rsidP="00EA394E">
            <w:pPr>
              <w:spacing w:before="120" w:after="120"/>
              <w:jc w:val="center"/>
              <w:rPr>
                <w:rFonts w:ascii="GHEA Grapalat" w:hAnsi="GHEA Grapalat" w:cs="Calibri"/>
                <w:b/>
                <w:bCs/>
                <w:lang w:val="hy-AM"/>
              </w:rPr>
            </w:pPr>
          </w:p>
        </w:tc>
        <w:tc>
          <w:tcPr>
            <w:tcW w:w="1509" w:type="dxa"/>
            <w:vMerge/>
            <w:tcBorders>
              <w:left w:val="nil"/>
              <w:bottom w:val="single" w:sz="4" w:space="0" w:color="auto"/>
              <w:right w:val="single" w:sz="4" w:space="0" w:color="auto"/>
            </w:tcBorders>
          </w:tcPr>
          <w:p w14:paraId="499381F8" w14:textId="77777777" w:rsidR="000B59EF" w:rsidRPr="00B32198" w:rsidRDefault="000B59EF" w:rsidP="00EA394E">
            <w:pPr>
              <w:spacing w:before="120" w:after="120"/>
              <w:jc w:val="center"/>
              <w:rPr>
                <w:rFonts w:ascii="GHEA Grapalat" w:hAnsi="GHEA Grapalat" w:cs="Calibri"/>
                <w:b/>
                <w:bCs/>
                <w:lang w:val="hy-AM"/>
              </w:rPr>
            </w:pPr>
          </w:p>
        </w:tc>
        <w:tc>
          <w:tcPr>
            <w:tcW w:w="1621" w:type="dxa"/>
            <w:tcBorders>
              <w:top w:val="single" w:sz="4" w:space="0" w:color="auto"/>
              <w:left w:val="single" w:sz="4" w:space="0" w:color="auto"/>
              <w:bottom w:val="single" w:sz="4" w:space="0" w:color="auto"/>
              <w:right w:val="single" w:sz="4" w:space="0" w:color="auto"/>
            </w:tcBorders>
            <w:vAlign w:val="center"/>
          </w:tcPr>
          <w:p w14:paraId="3AEDE3EE" w14:textId="77777777" w:rsidR="000B59EF" w:rsidRPr="00B32198" w:rsidRDefault="000B59EF" w:rsidP="00EA394E">
            <w:pPr>
              <w:spacing w:before="120" w:after="120"/>
              <w:jc w:val="center"/>
              <w:rPr>
                <w:rFonts w:ascii="GHEA Grapalat" w:hAnsi="GHEA Grapalat" w:cs="Calibri"/>
                <w:b/>
                <w:bCs/>
                <w:lang w:val="hy-AM"/>
              </w:rPr>
            </w:pPr>
            <w:r w:rsidRPr="00B32198">
              <w:rPr>
                <w:rFonts w:ascii="GHEA Grapalat" w:eastAsia="GHEA Grapalat" w:hAnsi="GHEA Grapalat" w:cs="GHEA Grapalat"/>
                <w:b/>
                <w:bCs/>
              </w:rPr>
              <w:t xml:space="preserve">Адрес </w:t>
            </w:r>
          </w:p>
        </w:tc>
        <w:tc>
          <w:tcPr>
            <w:tcW w:w="2964" w:type="dxa"/>
            <w:tcBorders>
              <w:top w:val="single" w:sz="4" w:space="0" w:color="auto"/>
              <w:left w:val="nil"/>
              <w:bottom w:val="single" w:sz="4" w:space="0" w:color="auto"/>
              <w:right w:val="single" w:sz="4" w:space="0" w:color="auto"/>
            </w:tcBorders>
            <w:vAlign w:val="center"/>
          </w:tcPr>
          <w:p w14:paraId="534DFD52" w14:textId="77777777" w:rsidR="000B59EF" w:rsidRPr="00B32198" w:rsidRDefault="000B59EF" w:rsidP="00EA394E">
            <w:pPr>
              <w:spacing w:before="120" w:after="120"/>
              <w:jc w:val="center"/>
              <w:rPr>
                <w:rFonts w:ascii="GHEA Grapalat" w:hAnsi="GHEA Grapalat" w:cs="Calibri"/>
                <w:b/>
                <w:bCs/>
                <w:lang w:val="hy-AM"/>
              </w:rPr>
            </w:pPr>
            <w:r w:rsidRPr="00B32198">
              <w:rPr>
                <w:rFonts w:ascii="GHEA Grapalat" w:eastAsia="GHEA Grapalat" w:hAnsi="GHEA Grapalat" w:cs="GHEA Grapalat"/>
                <w:b/>
                <w:bCs/>
              </w:rPr>
              <w:t>Срок выполнения</w:t>
            </w:r>
          </w:p>
        </w:tc>
      </w:tr>
      <w:tr w:rsidR="000B59EF" w:rsidRPr="00AE528F" w14:paraId="4A59496B" w14:textId="77777777" w:rsidTr="000B59EF">
        <w:trPr>
          <w:trHeight w:val="1268"/>
        </w:trPr>
        <w:tc>
          <w:tcPr>
            <w:tcW w:w="851" w:type="dxa"/>
            <w:tcBorders>
              <w:top w:val="single" w:sz="4" w:space="0" w:color="auto"/>
              <w:left w:val="single" w:sz="4" w:space="0" w:color="auto"/>
              <w:bottom w:val="single" w:sz="4" w:space="0" w:color="auto"/>
              <w:right w:val="single" w:sz="4" w:space="0" w:color="auto"/>
            </w:tcBorders>
            <w:vAlign w:val="center"/>
            <w:hideMark/>
          </w:tcPr>
          <w:p w14:paraId="7176E060" w14:textId="77777777" w:rsidR="000B59EF" w:rsidRPr="00B32198" w:rsidRDefault="000B59EF" w:rsidP="00EA394E">
            <w:pPr>
              <w:spacing w:before="120" w:after="120"/>
              <w:jc w:val="center"/>
              <w:rPr>
                <w:rFonts w:ascii="GHEA Grapalat" w:hAnsi="GHEA Grapalat" w:cs="Calibri"/>
                <w:color w:val="000000"/>
              </w:rPr>
            </w:pPr>
            <w:r w:rsidRPr="00B32198">
              <w:rPr>
                <w:rFonts w:ascii="GHEA Grapalat" w:hAnsi="GHEA Grapalat" w:cs="Calibri"/>
                <w:color w:val="000000"/>
              </w:rPr>
              <w:t>1</w:t>
            </w:r>
          </w:p>
        </w:tc>
        <w:tc>
          <w:tcPr>
            <w:tcW w:w="1953" w:type="dxa"/>
            <w:tcBorders>
              <w:top w:val="single" w:sz="4" w:space="0" w:color="auto"/>
              <w:left w:val="nil"/>
              <w:bottom w:val="single" w:sz="4" w:space="0" w:color="auto"/>
              <w:right w:val="single" w:sz="4" w:space="0" w:color="auto"/>
            </w:tcBorders>
            <w:shd w:val="clear" w:color="000000" w:fill="FFFFFF"/>
            <w:vAlign w:val="center"/>
          </w:tcPr>
          <w:p w14:paraId="788AC193" w14:textId="77777777" w:rsidR="000B59EF" w:rsidRPr="00B32198" w:rsidRDefault="000B59EF" w:rsidP="00EA394E">
            <w:pPr>
              <w:spacing w:before="120" w:after="120"/>
              <w:jc w:val="center"/>
              <w:rPr>
                <w:rFonts w:ascii="GHEA Grapalat" w:hAnsi="GHEA Grapalat" w:cs="Calibri"/>
                <w:lang w:val="hy-AM"/>
              </w:rPr>
            </w:pPr>
            <w:r w:rsidRPr="00B32198">
              <w:rPr>
                <w:rFonts w:ascii="GHEA Grapalat" w:hAnsi="GHEA Grapalat" w:cs="Calibri"/>
                <w:lang w:val="hy-AM"/>
              </w:rPr>
              <w:t>71241200/506</w:t>
            </w:r>
          </w:p>
        </w:tc>
        <w:tc>
          <w:tcPr>
            <w:tcW w:w="4770" w:type="dxa"/>
            <w:tcBorders>
              <w:top w:val="single" w:sz="4" w:space="0" w:color="auto"/>
              <w:left w:val="single" w:sz="4" w:space="0" w:color="auto"/>
              <w:bottom w:val="single" w:sz="4" w:space="0" w:color="auto"/>
              <w:right w:val="single" w:sz="4" w:space="0" w:color="auto"/>
            </w:tcBorders>
            <w:shd w:val="clear" w:color="000000" w:fill="FFFFFF"/>
            <w:vAlign w:val="center"/>
          </w:tcPr>
          <w:p w14:paraId="7E312A98" w14:textId="77777777" w:rsidR="000B59EF" w:rsidRPr="00B32198" w:rsidRDefault="000B59EF" w:rsidP="000B59EF">
            <w:pPr>
              <w:pStyle w:val="ListParagraph"/>
              <w:numPr>
                <w:ilvl w:val="0"/>
                <w:numId w:val="71"/>
              </w:numPr>
              <w:spacing w:before="100" w:beforeAutospacing="1" w:after="100" w:afterAutospacing="1"/>
              <w:ind w:left="317" w:hanging="283"/>
              <w:rPr>
                <w:rFonts w:ascii="GHEA Grapalat" w:hAnsi="GHEA Grapalat"/>
              </w:rPr>
            </w:pPr>
            <w:r w:rsidRPr="00B32198">
              <w:rPr>
                <w:rFonts w:ascii="GHEA Grapalat" w:hAnsi="GHEA Grapalat"/>
                <w:b/>
                <w:bCs/>
              </w:rPr>
              <w:t>Общее описание</w:t>
            </w:r>
          </w:p>
          <w:p w14:paraId="3F3C15B6" w14:textId="77777777" w:rsidR="000B59EF" w:rsidRPr="00B32198" w:rsidRDefault="000B59EF" w:rsidP="00EA394E">
            <w:pPr>
              <w:spacing w:before="100" w:beforeAutospacing="1" w:after="100" w:afterAutospacing="1"/>
              <w:jc w:val="both"/>
              <w:rPr>
                <w:rFonts w:ascii="GHEA Grapalat" w:hAnsi="GHEA Grapalat" w:cs="Calibri"/>
              </w:rPr>
            </w:pPr>
            <w:r w:rsidRPr="00B32198">
              <w:rPr>
                <w:rFonts w:ascii="GHEA Grapalat" w:hAnsi="GHEA Grapalat" w:cs="Calibri"/>
              </w:rPr>
              <w:t xml:space="preserve">Ереванский метрополитен имени Карена Демирчяна является одной из ключевых инфраструктур общественного транспорта столицы, обеспечивая тысячам пассажиров и жителей </w:t>
            </w:r>
            <w:r w:rsidRPr="00B32198">
              <w:rPr>
                <w:rFonts w:ascii="GHEA Grapalat" w:hAnsi="GHEA Grapalat" w:cs="Calibri"/>
              </w:rPr>
              <w:lastRenderedPageBreak/>
              <w:t>эффективное, надежное, безопасное и экологически устойчивое передвижение.</w:t>
            </w:r>
          </w:p>
          <w:p w14:paraId="7F19B0C5" w14:textId="77777777" w:rsidR="000B59EF" w:rsidRPr="00B32198" w:rsidRDefault="000B59EF" w:rsidP="00EA394E">
            <w:pPr>
              <w:spacing w:before="100" w:beforeAutospacing="1" w:after="100" w:afterAutospacing="1"/>
              <w:ind w:left="-6"/>
              <w:jc w:val="both"/>
              <w:rPr>
                <w:rFonts w:ascii="GHEA Grapalat" w:hAnsi="GHEA Grapalat" w:cs="Calibri"/>
              </w:rPr>
            </w:pPr>
            <w:r w:rsidRPr="00B32198">
              <w:rPr>
                <w:rFonts w:ascii="GHEA Grapalat" w:hAnsi="GHEA Grapalat" w:cs="Calibri"/>
              </w:rPr>
              <w:t>В контексте городского развития и реформ городской мобильности в Ереване, а также в рамках обязательств, закрепленных в программе развития города, мэрия планирует расширить и модернизировать сеть метрополитена, построив новую станцию (условное название «Сурмалу») на участке между действующими станциями «Зоравар Андраник» и «Сасунци Давид».</w:t>
            </w:r>
          </w:p>
          <w:p w14:paraId="179F649D" w14:textId="77777777" w:rsidR="000B59EF" w:rsidRPr="00B32198" w:rsidRDefault="000B59EF" w:rsidP="00EA394E">
            <w:pPr>
              <w:spacing w:before="100" w:beforeAutospacing="1" w:after="100" w:afterAutospacing="1"/>
              <w:ind w:left="-6"/>
              <w:jc w:val="both"/>
              <w:rPr>
                <w:rFonts w:ascii="GHEA Grapalat" w:hAnsi="GHEA Grapalat" w:cs="Calibri"/>
              </w:rPr>
            </w:pPr>
            <w:r w:rsidRPr="00B32198">
              <w:rPr>
                <w:rFonts w:ascii="GHEA Grapalat" w:hAnsi="GHEA Grapalat" w:cs="Calibri"/>
              </w:rPr>
              <w:t>Проект соответствует целям развития городской мобильности Еревана, в частности обеспечению удобного и безопасного перемещения за счет формирования сети мультимодального транспорта.</w:t>
            </w:r>
          </w:p>
          <w:p w14:paraId="58E39601" w14:textId="77777777" w:rsidR="000B59EF" w:rsidRPr="00B32198" w:rsidRDefault="000B59EF" w:rsidP="00EA394E">
            <w:pPr>
              <w:spacing w:before="100" w:beforeAutospacing="1" w:after="100" w:afterAutospacing="1"/>
              <w:ind w:left="-6"/>
              <w:jc w:val="both"/>
              <w:rPr>
                <w:rFonts w:ascii="GHEA Grapalat" w:hAnsi="GHEA Grapalat" w:cs="Calibri"/>
              </w:rPr>
            </w:pPr>
            <w:r w:rsidRPr="00B32198">
              <w:rPr>
                <w:rFonts w:ascii="GHEA Grapalat" w:hAnsi="GHEA Grapalat" w:cs="Calibri"/>
              </w:rPr>
              <w:t xml:space="preserve">Новая станция метрополитена рассматривается не только как транспортный узел, но и как комплексная городская инфраструктура, стимулирующая реконструкцию и </w:t>
            </w:r>
            <w:r w:rsidRPr="00B32198">
              <w:rPr>
                <w:rFonts w:ascii="GHEA Grapalat" w:hAnsi="GHEA Grapalat" w:cs="Calibri"/>
              </w:rPr>
              <w:lastRenderedPageBreak/>
              <w:t xml:space="preserve">благоустройство прилегающей территории. </w:t>
            </w:r>
          </w:p>
          <w:p w14:paraId="2DFE7C55" w14:textId="77777777" w:rsidR="000B59EF" w:rsidRPr="00B32198" w:rsidRDefault="000B59EF" w:rsidP="00EA394E">
            <w:pPr>
              <w:spacing w:before="100" w:beforeAutospacing="1" w:after="100" w:afterAutospacing="1"/>
              <w:ind w:left="-6"/>
              <w:jc w:val="both"/>
              <w:rPr>
                <w:rFonts w:ascii="GHEA Grapalat" w:hAnsi="GHEA Grapalat" w:cs="Calibri"/>
              </w:rPr>
            </w:pPr>
            <w:r w:rsidRPr="00B32198">
              <w:rPr>
                <w:rFonts w:ascii="GHEA Grapalat" w:hAnsi="GHEA Grapalat" w:cs="Calibri"/>
              </w:rPr>
              <w:t xml:space="preserve">Основная цель проекта - повысить интеграцию общественного транспорта, улучшить доступность и транспортный опыт жителей Еревана. </w:t>
            </w:r>
          </w:p>
          <w:p w14:paraId="16F485CC" w14:textId="77777777" w:rsidR="000B59EF" w:rsidRPr="00B32198" w:rsidRDefault="000B59EF" w:rsidP="00EA394E">
            <w:pPr>
              <w:spacing w:before="100" w:beforeAutospacing="1" w:after="100" w:afterAutospacing="1"/>
              <w:ind w:left="-6"/>
              <w:jc w:val="both"/>
              <w:rPr>
                <w:rFonts w:ascii="GHEA Grapalat" w:hAnsi="GHEA Grapalat" w:cs="Calibri"/>
              </w:rPr>
            </w:pPr>
            <w:r w:rsidRPr="00B32198">
              <w:rPr>
                <w:rFonts w:ascii="GHEA Grapalat" w:hAnsi="GHEA Grapalat" w:cs="Calibri"/>
              </w:rPr>
              <w:t xml:space="preserve">Второстепенная цель проекта - преобразовать и улучшить городскую среду вокруг станции, повысив её инвестиционную привлекательность для последующего развития общественных и жилых комплексов, зеленых зон и зон отдыха. </w:t>
            </w:r>
          </w:p>
          <w:p w14:paraId="3DBDB070" w14:textId="77777777" w:rsidR="000B59EF" w:rsidRPr="00B32198" w:rsidRDefault="000B59EF" w:rsidP="00EA394E">
            <w:pPr>
              <w:spacing w:before="100" w:beforeAutospacing="1" w:after="100" w:afterAutospacing="1"/>
              <w:ind w:left="-6"/>
              <w:jc w:val="both"/>
              <w:rPr>
                <w:rFonts w:ascii="GHEA Grapalat" w:hAnsi="GHEA Grapalat" w:cs="Calibri"/>
              </w:rPr>
            </w:pPr>
            <w:r w:rsidRPr="00B32198">
              <w:rPr>
                <w:rFonts w:ascii="GHEA Grapalat" w:hAnsi="GHEA Grapalat" w:cs="Calibri"/>
              </w:rPr>
              <w:t xml:space="preserve">Проект также направлен на пилотное формирование полностью интегрированного городского мультимодального транспортного узла. То есть он должен позволить разработать и внедрить интеграцию велосипедной инфраструктуры, пешеходных и общественных пространств, станции метро и автобусной сети в единой среде. Это может стать прецедентом для </w:t>
            </w:r>
            <w:r w:rsidRPr="00B32198">
              <w:rPr>
                <w:rFonts w:ascii="GHEA Grapalat" w:hAnsi="GHEA Grapalat" w:cs="Calibri"/>
              </w:rPr>
              <w:lastRenderedPageBreak/>
              <w:t>формирования сети транспортных узлов в других частях Еревана.</w:t>
            </w:r>
          </w:p>
          <w:p w14:paraId="31267D8C" w14:textId="77777777" w:rsidR="000B59EF" w:rsidRPr="00B32198" w:rsidRDefault="000B59EF" w:rsidP="00EA394E">
            <w:pPr>
              <w:spacing w:before="100" w:beforeAutospacing="1" w:after="100" w:afterAutospacing="1"/>
              <w:ind w:left="-6"/>
              <w:jc w:val="both"/>
              <w:rPr>
                <w:rFonts w:ascii="GHEA Grapalat" w:hAnsi="GHEA Grapalat" w:cs="Calibri"/>
              </w:rPr>
            </w:pPr>
            <w:r w:rsidRPr="00B32198">
              <w:rPr>
                <w:rFonts w:ascii="GHEA Grapalat" w:hAnsi="GHEA Grapalat" w:cs="Calibri"/>
              </w:rPr>
              <w:t>Соответственно, целью консультационной услуги является разработка комплексного городского плана и концепции территории вокруг станции, эскизного проекта самой станции и оценки экономической целесообразности, обеспечивая плавную интеграцию с городской средой и системами мобильности.</w:t>
            </w:r>
          </w:p>
          <w:p w14:paraId="2CAB3AED" w14:textId="77777777" w:rsidR="000B59EF" w:rsidRPr="00B32198" w:rsidRDefault="000B59EF" w:rsidP="00EA394E">
            <w:pPr>
              <w:spacing w:before="100" w:beforeAutospacing="1" w:after="100" w:afterAutospacing="1"/>
              <w:ind w:left="-6"/>
              <w:jc w:val="both"/>
              <w:rPr>
                <w:rFonts w:ascii="GHEA Grapalat" w:hAnsi="GHEA Grapalat" w:cs="Calibri"/>
              </w:rPr>
            </w:pPr>
            <w:r w:rsidRPr="00B32198">
              <w:rPr>
                <w:rFonts w:ascii="GHEA Grapalat" w:hAnsi="GHEA Grapalat" w:cs="Calibri"/>
              </w:rPr>
              <w:t>Результаты услуги будут служить основой для принятия инвестиционных решений по строительству станции и развитию прилегающих территорий, а также для возможных переговоров с различными потенциальными партнерами, включая органы власти, международные финансовые организации, частный сектор и застройщиков.</w:t>
            </w:r>
          </w:p>
          <w:p w14:paraId="4000727C" w14:textId="77777777" w:rsidR="000B59EF" w:rsidRPr="00B32198" w:rsidRDefault="000B59EF" w:rsidP="000B59EF">
            <w:pPr>
              <w:pStyle w:val="ListParagraph"/>
              <w:numPr>
                <w:ilvl w:val="0"/>
                <w:numId w:val="71"/>
              </w:numPr>
              <w:tabs>
                <w:tab w:val="left" w:pos="317"/>
              </w:tabs>
              <w:spacing w:before="100" w:beforeAutospacing="1" w:after="100" w:afterAutospacing="1"/>
              <w:ind w:hanging="686"/>
              <w:rPr>
                <w:rFonts w:ascii="GHEA Grapalat" w:hAnsi="GHEA Grapalat"/>
              </w:rPr>
            </w:pPr>
            <w:r w:rsidRPr="00B32198">
              <w:rPr>
                <w:rFonts w:ascii="GHEA Grapalat" w:hAnsi="GHEA Grapalat"/>
                <w:b/>
                <w:bCs/>
              </w:rPr>
              <w:t>Цели задания</w:t>
            </w:r>
          </w:p>
          <w:p w14:paraId="6C34D776" w14:textId="77777777" w:rsidR="000B59EF" w:rsidRPr="00B32198" w:rsidRDefault="000B59EF" w:rsidP="00EA394E">
            <w:pPr>
              <w:spacing w:before="120" w:after="120"/>
              <w:jc w:val="both"/>
              <w:rPr>
                <w:rFonts w:ascii="GHEA Grapalat" w:hAnsi="GHEA Grapalat" w:cs="Calibri"/>
              </w:rPr>
            </w:pPr>
            <w:r w:rsidRPr="00B32198">
              <w:rPr>
                <w:rFonts w:ascii="GHEA Grapalat" w:hAnsi="GHEA Grapalat" w:cs="Calibri"/>
              </w:rPr>
              <w:t>Основные цели задания включают:</w:t>
            </w:r>
          </w:p>
          <w:p w14:paraId="423AB098" w14:textId="77777777" w:rsidR="000B59EF" w:rsidRPr="00B32198" w:rsidRDefault="000B59EF" w:rsidP="000B59EF">
            <w:pPr>
              <w:pStyle w:val="ListParagraph"/>
              <w:numPr>
                <w:ilvl w:val="0"/>
                <w:numId w:val="70"/>
              </w:numPr>
              <w:spacing w:before="120" w:after="120"/>
              <w:ind w:left="176" w:hanging="142"/>
              <w:jc w:val="both"/>
              <w:rPr>
                <w:rFonts w:ascii="GHEA Grapalat" w:hAnsi="GHEA Grapalat" w:cs="Calibri"/>
              </w:rPr>
            </w:pPr>
            <w:r w:rsidRPr="00B32198">
              <w:rPr>
                <w:rFonts w:ascii="GHEA Grapalat" w:hAnsi="GHEA Grapalat" w:cs="Calibri"/>
              </w:rPr>
              <w:t xml:space="preserve">Разработку комплексного градостроительного плана и </w:t>
            </w:r>
            <w:r w:rsidRPr="00B32198">
              <w:rPr>
                <w:rFonts w:ascii="GHEA Grapalat" w:hAnsi="GHEA Grapalat" w:cs="Calibri"/>
              </w:rPr>
              <w:lastRenderedPageBreak/>
              <w:t>концептуального мастер-плана территории вокруг станции «Сурмалу», включая планировку, обеспечивая функциональную, экологическую, эстетическую и социально-экономическую интеграцию. Определение плана землепользования, функциональную структуру общественных пространств, схему застройки, деление на участки и график реализации.</w:t>
            </w:r>
          </w:p>
          <w:p w14:paraId="60959241" w14:textId="77777777" w:rsidR="000B59EF" w:rsidRPr="00B32198" w:rsidRDefault="000B59EF" w:rsidP="000B59EF">
            <w:pPr>
              <w:pStyle w:val="ListParagraph"/>
              <w:numPr>
                <w:ilvl w:val="0"/>
                <w:numId w:val="70"/>
              </w:numPr>
              <w:spacing w:before="120" w:after="120"/>
              <w:ind w:left="176" w:hanging="142"/>
              <w:jc w:val="both"/>
              <w:rPr>
                <w:rFonts w:ascii="GHEA Grapalat" w:hAnsi="GHEA Grapalat" w:cs="Calibri"/>
              </w:rPr>
            </w:pPr>
            <w:r w:rsidRPr="00B32198">
              <w:rPr>
                <w:rFonts w:ascii="GHEA Grapalat" w:hAnsi="GHEA Grapalat" w:cs="Calibri"/>
              </w:rPr>
              <w:t>Подготовку архитектурного концептуального проекта станции и её наземной инфраструктуры. Предусматриваются обязательные и условные градостроительные элементы, включая улицы, абсолютные и относительные отметки, зеленые зоны, решения по доступности, включая удобные пешеходные маршруты и переходы для лиц с ограниченными возможностями, размещение элементов городской мебели и прочее.</w:t>
            </w:r>
          </w:p>
          <w:p w14:paraId="6518BC0D" w14:textId="77777777" w:rsidR="000B59EF" w:rsidRPr="00B32198" w:rsidRDefault="000B59EF" w:rsidP="000B59EF">
            <w:pPr>
              <w:pStyle w:val="ListParagraph"/>
              <w:numPr>
                <w:ilvl w:val="0"/>
                <w:numId w:val="70"/>
              </w:numPr>
              <w:spacing w:before="120" w:after="120"/>
              <w:ind w:left="176" w:hanging="142"/>
              <w:jc w:val="both"/>
              <w:rPr>
                <w:rFonts w:ascii="GHEA Grapalat" w:hAnsi="GHEA Grapalat" w:cs="Calibri"/>
              </w:rPr>
            </w:pPr>
            <w:r w:rsidRPr="00B32198">
              <w:rPr>
                <w:rFonts w:ascii="GHEA Grapalat" w:hAnsi="GHEA Grapalat" w:cs="Calibri"/>
              </w:rPr>
              <w:t xml:space="preserve">Предложение интегрированной системы мультимодальных входов и улучшение общественных пространств в непосредственной близости от станции, включая представление </w:t>
            </w:r>
            <w:r w:rsidRPr="00B32198">
              <w:rPr>
                <w:rFonts w:ascii="GHEA Grapalat" w:hAnsi="GHEA Grapalat" w:cs="Calibri"/>
              </w:rPr>
              <w:lastRenderedPageBreak/>
              <w:t>дендрологического (ландшафтного) проекта планируемых зеленых зон.</w:t>
            </w:r>
          </w:p>
          <w:p w14:paraId="00F322E8" w14:textId="77777777" w:rsidR="000B59EF" w:rsidRPr="00B32198" w:rsidRDefault="000B59EF" w:rsidP="000B59EF">
            <w:pPr>
              <w:pStyle w:val="ListParagraph"/>
              <w:numPr>
                <w:ilvl w:val="0"/>
                <w:numId w:val="70"/>
              </w:numPr>
              <w:spacing w:before="120" w:after="120"/>
              <w:ind w:left="176" w:hanging="142"/>
              <w:jc w:val="both"/>
              <w:rPr>
                <w:rFonts w:ascii="GHEA Grapalat" w:hAnsi="GHEA Grapalat" w:cs="Calibri"/>
              </w:rPr>
            </w:pPr>
            <w:r w:rsidRPr="00B32198">
              <w:rPr>
                <w:rFonts w:ascii="GHEA Grapalat" w:hAnsi="GHEA Grapalat" w:cs="Calibri"/>
              </w:rPr>
              <w:t>Предложение защищенных двухсторонних велосипедных маршрутов (с разделением зелеными полосами, приподнятой поверхностью или красным асфальтом), обеспечивающих связь с проспектами Аршакуняц и Тиграна Меца, а также с улицами Кристапора и Севана, превращая станцию в узел велосипедной сети.</w:t>
            </w:r>
          </w:p>
          <w:p w14:paraId="0A8ECC24" w14:textId="77777777" w:rsidR="000B59EF" w:rsidRPr="00B32198" w:rsidRDefault="000B59EF" w:rsidP="000B59EF">
            <w:pPr>
              <w:pStyle w:val="ListParagraph"/>
              <w:numPr>
                <w:ilvl w:val="0"/>
                <w:numId w:val="70"/>
              </w:numPr>
              <w:spacing w:before="120" w:after="120"/>
              <w:ind w:left="176" w:hanging="142"/>
              <w:jc w:val="both"/>
              <w:rPr>
                <w:rFonts w:ascii="GHEA Grapalat" w:hAnsi="GHEA Grapalat" w:cs="Calibri"/>
              </w:rPr>
            </w:pPr>
            <w:r w:rsidRPr="00B32198">
              <w:rPr>
                <w:rFonts w:ascii="GHEA Grapalat" w:hAnsi="GHEA Grapalat" w:cs="Calibri"/>
              </w:rPr>
              <w:t>Гармонизацию концептуальных решений с существующими стратегиями городского развития, зональными нормами и планированием транспортной инфраструктуры.</w:t>
            </w:r>
          </w:p>
          <w:p w14:paraId="233A3ADA" w14:textId="77777777" w:rsidR="000B59EF" w:rsidRPr="00B32198" w:rsidRDefault="000B59EF" w:rsidP="00EA394E">
            <w:pPr>
              <w:pStyle w:val="ListParagraph"/>
              <w:spacing w:before="120" w:after="120"/>
              <w:jc w:val="both"/>
              <w:rPr>
                <w:rFonts w:ascii="GHEA Grapalat" w:hAnsi="GHEA Grapalat" w:cs="Calibri"/>
              </w:rPr>
            </w:pPr>
          </w:p>
          <w:p w14:paraId="0BF07DE6" w14:textId="77777777" w:rsidR="000B59EF" w:rsidRPr="00B32198" w:rsidRDefault="000B59EF" w:rsidP="000B59EF">
            <w:pPr>
              <w:pStyle w:val="ListParagraph"/>
              <w:numPr>
                <w:ilvl w:val="0"/>
                <w:numId w:val="71"/>
              </w:numPr>
              <w:spacing w:before="100" w:beforeAutospacing="1" w:after="100" w:afterAutospacing="1"/>
              <w:ind w:left="459" w:hanging="425"/>
              <w:rPr>
                <w:rFonts w:ascii="GHEA Grapalat" w:hAnsi="GHEA Grapalat"/>
                <w:b/>
                <w:bCs/>
              </w:rPr>
            </w:pPr>
            <w:r w:rsidRPr="00B32198">
              <w:rPr>
                <w:rFonts w:ascii="GHEA Grapalat" w:hAnsi="GHEA Grapalat"/>
                <w:b/>
                <w:bCs/>
              </w:rPr>
              <w:t>Объем работ</w:t>
            </w:r>
          </w:p>
          <w:p w14:paraId="241AA155" w14:textId="77777777" w:rsidR="000B59EF" w:rsidRPr="00B32198" w:rsidRDefault="000B59EF" w:rsidP="000B59EF">
            <w:pPr>
              <w:pStyle w:val="ListParagraph"/>
              <w:numPr>
                <w:ilvl w:val="1"/>
                <w:numId w:val="72"/>
              </w:numPr>
              <w:spacing w:before="120" w:after="120"/>
              <w:ind w:left="459" w:hanging="425"/>
              <w:contextualSpacing w:val="0"/>
              <w:jc w:val="both"/>
              <w:rPr>
                <w:rFonts w:ascii="GHEA Grapalat" w:hAnsi="GHEA Grapalat" w:cs="Calibri"/>
                <w:b/>
                <w:bCs/>
                <w:lang w:val="hy-AM"/>
              </w:rPr>
            </w:pPr>
            <w:r w:rsidRPr="00B32198">
              <w:rPr>
                <w:rFonts w:ascii="GHEA Grapalat" w:hAnsi="GHEA Grapalat" w:cs="Calibri"/>
                <w:b/>
                <w:bCs/>
                <w:lang w:val="hy-AM"/>
              </w:rPr>
              <w:t xml:space="preserve"> Установочный этап</w:t>
            </w:r>
          </w:p>
          <w:p w14:paraId="2CAC01A0" w14:textId="77777777" w:rsidR="000B59EF" w:rsidRPr="00B32198" w:rsidRDefault="000B59EF" w:rsidP="000B59EF">
            <w:pPr>
              <w:pStyle w:val="ListParagraph"/>
              <w:numPr>
                <w:ilvl w:val="0"/>
                <w:numId w:val="70"/>
              </w:numPr>
              <w:spacing w:before="120" w:after="120"/>
              <w:ind w:left="176" w:hanging="176"/>
              <w:jc w:val="both"/>
              <w:rPr>
                <w:rFonts w:ascii="GHEA Grapalat" w:hAnsi="GHEA Grapalat" w:cs="Calibri"/>
              </w:rPr>
            </w:pPr>
            <w:r w:rsidRPr="00B32198">
              <w:rPr>
                <w:rFonts w:ascii="GHEA Grapalat" w:hAnsi="GHEA Grapalat" w:cs="Calibri"/>
              </w:rPr>
              <w:t>Провести установочную встречу с ОНКО Бюро по реализации инвестиционных программ по застройке Еревана и другими ключевыми заинтересованными сторонами.</w:t>
            </w:r>
          </w:p>
          <w:p w14:paraId="5DC71ABF" w14:textId="77777777" w:rsidR="000B59EF" w:rsidRPr="00B32198" w:rsidRDefault="000B59EF" w:rsidP="000B59EF">
            <w:pPr>
              <w:pStyle w:val="ListParagraph"/>
              <w:numPr>
                <w:ilvl w:val="0"/>
                <w:numId w:val="70"/>
              </w:numPr>
              <w:spacing w:before="120" w:after="120"/>
              <w:ind w:left="176" w:hanging="176"/>
              <w:jc w:val="both"/>
              <w:rPr>
                <w:rFonts w:ascii="GHEA Grapalat" w:hAnsi="GHEA Grapalat" w:cs="Calibri"/>
              </w:rPr>
            </w:pPr>
            <w:r w:rsidRPr="00B32198">
              <w:rPr>
                <w:rFonts w:ascii="GHEA Grapalat" w:hAnsi="GHEA Grapalat" w:cs="Calibri"/>
              </w:rPr>
              <w:lastRenderedPageBreak/>
              <w:t>Проанализировать и обобщить существующие документы, карты и нормативные акты.</w:t>
            </w:r>
          </w:p>
          <w:p w14:paraId="3A59FBC0" w14:textId="77777777" w:rsidR="000B59EF" w:rsidRPr="00B32198" w:rsidRDefault="000B59EF" w:rsidP="000B59EF">
            <w:pPr>
              <w:pStyle w:val="ListParagraph"/>
              <w:numPr>
                <w:ilvl w:val="0"/>
                <w:numId w:val="70"/>
              </w:numPr>
              <w:spacing w:before="120" w:after="120"/>
              <w:ind w:left="176" w:hanging="176"/>
              <w:jc w:val="both"/>
              <w:rPr>
                <w:rFonts w:ascii="GHEA Grapalat" w:hAnsi="GHEA Grapalat" w:cs="Calibri"/>
              </w:rPr>
            </w:pPr>
            <w:r w:rsidRPr="00B32198">
              <w:rPr>
                <w:rFonts w:ascii="GHEA Grapalat" w:hAnsi="GHEA Grapalat" w:cs="Calibri"/>
              </w:rPr>
              <w:t>Разработать окончательную методологию, рабочий план и график выполнения работ.</w:t>
            </w:r>
          </w:p>
          <w:p w14:paraId="291BB531" w14:textId="77777777" w:rsidR="000B59EF" w:rsidRPr="00B32198" w:rsidRDefault="000B59EF" w:rsidP="000B59EF">
            <w:pPr>
              <w:pStyle w:val="ListParagraph"/>
              <w:numPr>
                <w:ilvl w:val="1"/>
                <w:numId w:val="72"/>
              </w:numPr>
              <w:spacing w:before="120" w:after="120"/>
              <w:ind w:left="459" w:hanging="425"/>
              <w:contextualSpacing w:val="0"/>
              <w:jc w:val="both"/>
              <w:rPr>
                <w:rFonts w:ascii="GHEA Grapalat" w:hAnsi="GHEA Grapalat" w:cs="Calibri"/>
                <w:b/>
                <w:bCs/>
                <w:lang w:val="hy-AM"/>
              </w:rPr>
            </w:pPr>
            <w:r w:rsidRPr="00B32198">
              <w:rPr>
                <w:rFonts w:ascii="GHEA Grapalat" w:hAnsi="GHEA Grapalat" w:cs="Calibri"/>
                <w:b/>
                <w:bCs/>
                <w:lang w:val="hy-AM"/>
              </w:rPr>
              <w:t xml:space="preserve"> Предварительная оценка:</w:t>
            </w:r>
          </w:p>
          <w:p w14:paraId="2702D45F" w14:textId="77777777" w:rsidR="000B59EF" w:rsidRPr="00B32198" w:rsidRDefault="000B59EF" w:rsidP="000B59EF">
            <w:pPr>
              <w:pStyle w:val="ListParagraph"/>
              <w:numPr>
                <w:ilvl w:val="0"/>
                <w:numId w:val="70"/>
              </w:numPr>
              <w:spacing w:before="120" w:after="120"/>
              <w:ind w:left="176" w:hanging="142"/>
              <w:jc w:val="both"/>
              <w:rPr>
                <w:rFonts w:ascii="GHEA Grapalat" w:hAnsi="GHEA Grapalat" w:cs="Calibri"/>
              </w:rPr>
            </w:pPr>
            <w:r w:rsidRPr="00B32198">
              <w:rPr>
                <w:rFonts w:ascii="GHEA Grapalat" w:hAnsi="GHEA Grapalat" w:cs="Calibri"/>
                <w:b/>
                <w:bCs/>
              </w:rPr>
              <w:t>Градостроительная среда и землепользование</w:t>
            </w:r>
            <w:r w:rsidRPr="00B32198">
              <w:rPr>
                <w:rFonts w:ascii="GHEA Grapalat" w:hAnsi="GHEA Grapalat" w:cs="Calibri"/>
              </w:rPr>
              <w:t xml:space="preserve">: картирование и анализ территории радиусом не менее </w:t>
            </w:r>
            <w:r w:rsidRPr="00B32198">
              <w:rPr>
                <w:rFonts w:ascii="GHEA Grapalat" w:hAnsi="GHEA Grapalat" w:cs="Calibri"/>
                <w:b/>
                <w:bCs/>
              </w:rPr>
              <w:t>500 м</w:t>
            </w:r>
            <w:r w:rsidRPr="00B32198">
              <w:rPr>
                <w:rFonts w:ascii="GHEA Grapalat" w:hAnsi="GHEA Grapalat" w:cs="Calibri"/>
              </w:rPr>
              <w:t xml:space="preserve"> от предлагаемого места станции.</w:t>
            </w:r>
          </w:p>
          <w:p w14:paraId="329A0380" w14:textId="77777777" w:rsidR="000B59EF" w:rsidRPr="00B32198" w:rsidRDefault="000B59EF" w:rsidP="000B59EF">
            <w:pPr>
              <w:pStyle w:val="ListParagraph"/>
              <w:numPr>
                <w:ilvl w:val="0"/>
                <w:numId w:val="70"/>
              </w:numPr>
              <w:spacing w:before="120" w:after="120"/>
              <w:ind w:left="176" w:hanging="142"/>
              <w:jc w:val="both"/>
              <w:rPr>
                <w:rFonts w:ascii="GHEA Grapalat" w:hAnsi="GHEA Grapalat" w:cs="Calibri"/>
              </w:rPr>
            </w:pPr>
            <w:r w:rsidRPr="00B32198">
              <w:rPr>
                <w:rFonts w:ascii="GHEA Grapalat" w:hAnsi="GHEA Grapalat" w:cs="Calibri"/>
                <w:b/>
                <w:bCs/>
              </w:rPr>
              <w:t>Транспорт и доступность</w:t>
            </w:r>
            <w:r w:rsidRPr="00B32198">
              <w:rPr>
                <w:rFonts w:ascii="GHEA Grapalat" w:hAnsi="GHEA Grapalat" w:cs="Calibri"/>
              </w:rPr>
              <w:t>: документирование движения, транспортных узлов, пешеходного и велосипедного движения.</w:t>
            </w:r>
          </w:p>
          <w:p w14:paraId="598507CF" w14:textId="77777777" w:rsidR="000B59EF" w:rsidRPr="00B32198" w:rsidRDefault="000B59EF" w:rsidP="000B59EF">
            <w:pPr>
              <w:pStyle w:val="ListParagraph"/>
              <w:numPr>
                <w:ilvl w:val="0"/>
                <w:numId w:val="70"/>
              </w:numPr>
              <w:spacing w:before="120" w:after="120"/>
              <w:ind w:left="176" w:hanging="142"/>
              <w:jc w:val="both"/>
              <w:rPr>
                <w:rFonts w:ascii="GHEA Grapalat" w:hAnsi="GHEA Grapalat" w:cs="Calibri"/>
              </w:rPr>
            </w:pPr>
            <w:r w:rsidRPr="00B32198">
              <w:rPr>
                <w:rFonts w:ascii="GHEA Grapalat" w:hAnsi="GHEA Grapalat" w:cs="Calibri"/>
                <w:b/>
                <w:bCs/>
              </w:rPr>
              <w:t>Коммунальная инфраструктура</w:t>
            </w:r>
            <w:r w:rsidRPr="00B32198">
              <w:rPr>
                <w:rFonts w:ascii="GHEA Grapalat" w:hAnsi="GHEA Grapalat" w:cs="Calibri"/>
              </w:rPr>
              <w:t>: инвентаризация основных инженерных сетей.</w:t>
            </w:r>
          </w:p>
          <w:p w14:paraId="5F8986E2" w14:textId="77777777" w:rsidR="000B59EF" w:rsidRPr="00B32198" w:rsidRDefault="000B59EF" w:rsidP="000B59EF">
            <w:pPr>
              <w:pStyle w:val="ListParagraph"/>
              <w:numPr>
                <w:ilvl w:val="0"/>
                <w:numId w:val="70"/>
              </w:numPr>
              <w:spacing w:before="120" w:after="120"/>
              <w:ind w:left="176" w:hanging="142"/>
              <w:jc w:val="both"/>
              <w:rPr>
                <w:rFonts w:ascii="GHEA Grapalat" w:hAnsi="GHEA Grapalat" w:cs="Calibri"/>
              </w:rPr>
            </w:pPr>
            <w:r w:rsidRPr="00B32198">
              <w:rPr>
                <w:rFonts w:ascii="GHEA Grapalat" w:hAnsi="GHEA Grapalat" w:cs="Calibri"/>
                <w:b/>
                <w:bCs/>
              </w:rPr>
              <w:t>Социально-экономическая характеристика:</w:t>
            </w:r>
            <w:r w:rsidRPr="00B32198">
              <w:rPr>
                <w:rFonts w:ascii="GHEA Grapalat" w:hAnsi="GHEA Grapalat" w:cs="Calibri"/>
              </w:rPr>
              <w:t xml:space="preserve"> оценка торговых, культурных, объектов наследия и жилых комплексов.</w:t>
            </w:r>
          </w:p>
          <w:p w14:paraId="3A088184" w14:textId="77777777" w:rsidR="000B59EF" w:rsidRPr="00B32198" w:rsidRDefault="000B59EF" w:rsidP="000B59EF">
            <w:pPr>
              <w:pStyle w:val="ListParagraph"/>
              <w:numPr>
                <w:ilvl w:val="0"/>
                <w:numId w:val="70"/>
              </w:numPr>
              <w:spacing w:before="120" w:after="120"/>
              <w:ind w:left="176" w:hanging="142"/>
              <w:jc w:val="both"/>
              <w:rPr>
                <w:rFonts w:ascii="GHEA Grapalat" w:hAnsi="GHEA Grapalat" w:cs="Calibri"/>
              </w:rPr>
            </w:pPr>
            <w:r w:rsidRPr="00B32198">
              <w:rPr>
                <w:rFonts w:ascii="GHEA Grapalat" w:hAnsi="GHEA Grapalat" w:cs="Calibri"/>
                <w:b/>
                <w:bCs/>
              </w:rPr>
              <w:t>Правовая и планировочная среда</w:t>
            </w:r>
            <w:r w:rsidRPr="00B32198">
              <w:rPr>
                <w:rFonts w:ascii="GHEA Grapalat" w:hAnsi="GHEA Grapalat" w:cs="Calibri"/>
              </w:rPr>
              <w:t>: обобщённый описательный анализ зонирования и нормативной базы.</w:t>
            </w:r>
            <w:r w:rsidRPr="00B32198">
              <w:rPr>
                <w:rFonts w:ascii="GHEA Grapalat" w:hAnsi="GHEA Grapalat" w:cs="Calibri"/>
              </w:rPr>
              <w:br/>
            </w:r>
          </w:p>
          <w:p w14:paraId="735D70A1" w14:textId="77777777" w:rsidR="000B59EF" w:rsidRPr="00B32198" w:rsidRDefault="000B59EF" w:rsidP="000B59EF">
            <w:pPr>
              <w:pStyle w:val="ListParagraph"/>
              <w:numPr>
                <w:ilvl w:val="1"/>
                <w:numId w:val="72"/>
              </w:numPr>
              <w:spacing w:before="120" w:after="120"/>
              <w:ind w:left="0" w:firstLine="30"/>
              <w:jc w:val="both"/>
              <w:rPr>
                <w:rFonts w:ascii="GHEA Grapalat" w:hAnsi="GHEA Grapalat" w:cs="Calibri"/>
                <w:b/>
                <w:bCs/>
                <w:lang w:val="hy-AM"/>
              </w:rPr>
            </w:pPr>
            <w:r w:rsidRPr="00B32198">
              <w:rPr>
                <w:rFonts w:ascii="GHEA Grapalat" w:hAnsi="GHEA Grapalat" w:cs="Calibri"/>
                <w:b/>
                <w:bCs/>
                <w:lang w:val="hy-AM"/>
              </w:rPr>
              <w:lastRenderedPageBreak/>
              <w:t>Разработка</w:t>
            </w:r>
            <w:r w:rsidRPr="00B32198">
              <w:rPr>
                <w:rFonts w:ascii="GHEA Grapalat" w:hAnsi="GHEA Grapalat" w:cs="Calibri"/>
                <w:b/>
                <w:bCs/>
                <w:lang w:val="en-GB"/>
              </w:rPr>
              <w:t xml:space="preserve"> </w:t>
            </w:r>
            <w:r w:rsidRPr="00B32198">
              <w:rPr>
                <w:rFonts w:ascii="GHEA Grapalat" w:hAnsi="GHEA Grapalat" w:cs="Calibri"/>
                <w:b/>
                <w:bCs/>
                <w:lang w:val="hy-AM"/>
              </w:rPr>
              <w:t>градостроительного плана</w:t>
            </w:r>
          </w:p>
          <w:p w14:paraId="62B6BBDC" w14:textId="77777777" w:rsidR="000B59EF" w:rsidRPr="00B32198" w:rsidRDefault="000B59EF" w:rsidP="000B59EF">
            <w:pPr>
              <w:pStyle w:val="ListParagraph"/>
              <w:numPr>
                <w:ilvl w:val="0"/>
                <w:numId w:val="70"/>
              </w:numPr>
              <w:spacing w:before="120" w:after="120"/>
              <w:ind w:left="313" w:hanging="313"/>
              <w:jc w:val="both"/>
              <w:rPr>
                <w:rFonts w:ascii="GHEA Grapalat" w:hAnsi="GHEA Grapalat" w:cs="Calibri"/>
              </w:rPr>
            </w:pPr>
            <w:r w:rsidRPr="00B32198">
              <w:rPr>
                <w:rFonts w:ascii="GHEA Grapalat" w:hAnsi="GHEA Grapalat" w:cs="Calibri"/>
              </w:rPr>
              <w:t>Определить проектную зону - границы (ориентировочно 10–20 га).</w:t>
            </w:r>
          </w:p>
          <w:p w14:paraId="1751CC01" w14:textId="77777777" w:rsidR="000B59EF" w:rsidRPr="00B32198" w:rsidRDefault="000B59EF" w:rsidP="000B59EF">
            <w:pPr>
              <w:pStyle w:val="ListParagraph"/>
              <w:numPr>
                <w:ilvl w:val="0"/>
                <w:numId w:val="70"/>
              </w:numPr>
              <w:spacing w:before="120" w:after="120"/>
              <w:ind w:left="313" w:hanging="313"/>
              <w:jc w:val="both"/>
              <w:rPr>
                <w:rFonts w:ascii="GHEA Grapalat" w:hAnsi="GHEA Grapalat" w:cs="Calibri"/>
              </w:rPr>
            </w:pPr>
            <w:r w:rsidRPr="00B32198">
              <w:rPr>
                <w:rFonts w:ascii="GHEA Grapalat" w:hAnsi="GHEA Grapalat" w:cs="Calibri"/>
              </w:rPr>
              <w:t>Предложить структуру землепользования и схемы функционального зонирования (М 1:200, М 1:500).</w:t>
            </w:r>
          </w:p>
          <w:p w14:paraId="380BF71D" w14:textId="77777777" w:rsidR="000B59EF" w:rsidRPr="00B32198" w:rsidRDefault="000B59EF" w:rsidP="000B59EF">
            <w:pPr>
              <w:pStyle w:val="ListParagraph"/>
              <w:numPr>
                <w:ilvl w:val="0"/>
                <w:numId w:val="70"/>
              </w:numPr>
              <w:spacing w:before="120" w:after="120"/>
              <w:ind w:left="313" w:hanging="313"/>
              <w:jc w:val="both"/>
              <w:rPr>
                <w:rFonts w:ascii="GHEA Grapalat" w:hAnsi="GHEA Grapalat" w:cs="Calibri"/>
              </w:rPr>
            </w:pPr>
            <w:r w:rsidRPr="00B32198">
              <w:rPr>
                <w:rFonts w:ascii="GHEA Grapalat" w:hAnsi="GHEA Grapalat" w:cs="Calibri"/>
              </w:rPr>
              <w:t>Разработать сеть улиц и общественных пространств, выделенные пешеходные зоны (М 1:200).</w:t>
            </w:r>
          </w:p>
          <w:p w14:paraId="3E13E894" w14:textId="77777777" w:rsidR="000B59EF" w:rsidRPr="00B32198" w:rsidRDefault="000B59EF" w:rsidP="000B59EF">
            <w:pPr>
              <w:pStyle w:val="ListParagraph"/>
              <w:numPr>
                <w:ilvl w:val="0"/>
                <w:numId w:val="70"/>
              </w:numPr>
              <w:spacing w:before="120" w:after="120"/>
              <w:ind w:left="313" w:hanging="313"/>
              <w:jc w:val="both"/>
              <w:rPr>
                <w:rFonts w:ascii="GHEA Grapalat" w:hAnsi="GHEA Grapalat" w:cs="Calibri"/>
              </w:rPr>
            </w:pPr>
            <w:r w:rsidRPr="00B32198">
              <w:rPr>
                <w:rFonts w:ascii="GHEA Grapalat" w:hAnsi="GHEA Grapalat" w:cs="Calibri"/>
              </w:rPr>
              <w:t>Предложить стратегию мультимодальной интеграции и схемы организации общественных пространств (М 1:200).</w:t>
            </w:r>
          </w:p>
          <w:p w14:paraId="1CCE55D3" w14:textId="77777777" w:rsidR="000B59EF" w:rsidRPr="00B32198" w:rsidRDefault="000B59EF" w:rsidP="000B59EF">
            <w:pPr>
              <w:pStyle w:val="ListParagraph"/>
              <w:numPr>
                <w:ilvl w:val="0"/>
                <w:numId w:val="70"/>
              </w:numPr>
              <w:spacing w:before="120" w:after="120"/>
              <w:ind w:left="313" w:hanging="313"/>
              <w:jc w:val="both"/>
              <w:rPr>
                <w:rFonts w:ascii="GHEA Grapalat" w:hAnsi="GHEA Grapalat" w:cs="Calibri"/>
              </w:rPr>
            </w:pPr>
            <w:r w:rsidRPr="00B32198">
              <w:rPr>
                <w:rFonts w:ascii="GHEA Grapalat" w:hAnsi="GHEA Grapalat" w:cs="Calibri"/>
              </w:rPr>
              <w:t>Определить градостроительные проектные ориентиры (высота зданий, плотность застройки).</w:t>
            </w:r>
          </w:p>
          <w:p w14:paraId="32BF543F" w14:textId="77777777" w:rsidR="000B59EF" w:rsidRPr="00B32198" w:rsidRDefault="000B59EF" w:rsidP="000B59EF">
            <w:pPr>
              <w:pStyle w:val="ListParagraph"/>
              <w:numPr>
                <w:ilvl w:val="0"/>
                <w:numId w:val="70"/>
              </w:numPr>
              <w:spacing w:before="120" w:after="120"/>
              <w:ind w:left="313" w:hanging="313"/>
              <w:jc w:val="both"/>
              <w:rPr>
                <w:rFonts w:ascii="GHEA Grapalat" w:hAnsi="GHEA Grapalat" w:cs="Calibri"/>
              </w:rPr>
            </w:pPr>
            <w:r w:rsidRPr="00B32198">
              <w:rPr>
                <w:rFonts w:ascii="GHEA Grapalat" w:hAnsi="GHEA Grapalat" w:cs="Calibri"/>
              </w:rPr>
              <w:t>Рассмотреть вопросы коммунальной инфраструктуры, сейсмобезопасности и устойчивого развития.</w:t>
            </w:r>
          </w:p>
          <w:p w14:paraId="710FD17F" w14:textId="77777777" w:rsidR="000B59EF" w:rsidRPr="00B32198" w:rsidRDefault="000B59EF" w:rsidP="000B59EF">
            <w:pPr>
              <w:pStyle w:val="ListParagraph"/>
              <w:numPr>
                <w:ilvl w:val="0"/>
                <w:numId w:val="70"/>
              </w:numPr>
              <w:spacing w:before="120" w:after="120"/>
              <w:ind w:left="313" w:hanging="313"/>
              <w:jc w:val="both"/>
              <w:rPr>
                <w:rFonts w:ascii="GHEA Grapalat" w:hAnsi="GHEA Grapalat" w:cs="Calibri"/>
              </w:rPr>
            </w:pPr>
            <w:r w:rsidRPr="00B32198">
              <w:rPr>
                <w:rFonts w:ascii="GHEA Grapalat" w:hAnsi="GHEA Grapalat" w:cs="Calibri"/>
              </w:rPr>
              <w:t>Разработать схемы зон отдыха (М 1:200), продольные сечения улиц (М 1:200) и схемы регулирования транспортных узлов (М 1:200).</w:t>
            </w:r>
          </w:p>
          <w:p w14:paraId="06E4E276" w14:textId="77777777" w:rsidR="000B59EF" w:rsidRPr="00B32198" w:rsidRDefault="000B59EF" w:rsidP="00EA394E">
            <w:pPr>
              <w:spacing w:before="120" w:after="120"/>
              <w:ind w:hanging="17"/>
              <w:jc w:val="both"/>
              <w:rPr>
                <w:rFonts w:ascii="GHEA Grapalat" w:hAnsi="GHEA Grapalat" w:cs="Calibri"/>
                <w:b/>
                <w:bCs/>
                <w:lang w:val="hy-AM"/>
              </w:rPr>
            </w:pPr>
            <w:r w:rsidRPr="00B32198">
              <w:rPr>
                <w:rFonts w:ascii="GHEA Grapalat" w:hAnsi="GHEA Grapalat" w:cs="Calibri"/>
                <w:b/>
                <w:bCs/>
                <w:lang w:val="hy-AM"/>
              </w:rPr>
              <w:t>3.4. Разработка концептуального проекта станции «Сурмалу»</w:t>
            </w:r>
          </w:p>
          <w:p w14:paraId="15D07CF2" w14:textId="77777777" w:rsidR="000B59EF" w:rsidRPr="00B32198" w:rsidRDefault="000B59EF" w:rsidP="000B59EF">
            <w:pPr>
              <w:pStyle w:val="ListParagraph"/>
              <w:numPr>
                <w:ilvl w:val="0"/>
                <w:numId w:val="70"/>
              </w:numPr>
              <w:spacing w:before="120" w:after="120"/>
              <w:ind w:left="313" w:hanging="283"/>
              <w:jc w:val="both"/>
              <w:rPr>
                <w:rFonts w:ascii="GHEA Grapalat" w:hAnsi="GHEA Grapalat" w:cs="Calibri"/>
              </w:rPr>
            </w:pPr>
            <w:r w:rsidRPr="00B32198">
              <w:rPr>
                <w:rFonts w:ascii="GHEA Grapalat" w:hAnsi="GHEA Grapalat" w:cs="Calibri"/>
              </w:rPr>
              <w:lastRenderedPageBreak/>
              <w:t>Разработать архитектурный концептуальный проект станции, включая:</w:t>
            </w:r>
          </w:p>
          <w:p w14:paraId="7A560C9A" w14:textId="77777777" w:rsidR="000B59EF" w:rsidRPr="00B32198" w:rsidRDefault="000B59EF" w:rsidP="000B59EF">
            <w:pPr>
              <w:pStyle w:val="ListParagraph"/>
              <w:numPr>
                <w:ilvl w:val="0"/>
                <w:numId w:val="70"/>
              </w:numPr>
              <w:spacing w:before="120" w:after="120"/>
              <w:ind w:left="313" w:hanging="283"/>
              <w:jc w:val="both"/>
              <w:rPr>
                <w:rFonts w:ascii="GHEA Grapalat" w:hAnsi="GHEA Grapalat" w:cs="Calibri"/>
              </w:rPr>
            </w:pPr>
            <w:r w:rsidRPr="00B32198">
              <w:rPr>
                <w:rFonts w:ascii="GHEA Grapalat" w:hAnsi="GHEA Grapalat" w:cs="Calibri"/>
              </w:rPr>
              <w:t>Общий план размещения (М 1:2000)</w:t>
            </w:r>
          </w:p>
          <w:p w14:paraId="522E7518" w14:textId="77777777" w:rsidR="000B59EF" w:rsidRPr="00B32198" w:rsidRDefault="000B59EF" w:rsidP="000B59EF">
            <w:pPr>
              <w:pStyle w:val="ListParagraph"/>
              <w:numPr>
                <w:ilvl w:val="0"/>
                <w:numId w:val="70"/>
              </w:numPr>
              <w:spacing w:before="120" w:after="120"/>
              <w:ind w:left="313" w:hanging="283"/>
              <w:jc w:val="both"/>
              <w:rPr>
                <w:rFonts w:ascii="GHEA Grapalat" w:hAnsi="GHEA Grapalat" w:cs="Calibri"/>
              </w:rPr>
            </w:pPr>
            <w:r w:rsidRPr="00B32198">
              <w:rPr>
                <w:rFonts w:ascii="GHEA Grapalat" w:hAnsi="GHEA Grapalat" w:cs="Calibri"/>
              </w:rPr>
              <w:t>По уровневые планы (М 1:100)</w:t>
            </w:r>
          </w:p>
          <w:p w14:paraId="5B4EEB04" w14:textId="77777777" w:rsidR="000B59EF" w:rsidRPr="00B32198" w:rsidRDefault="000B59EF" w:rsidP="000B59EF">
            <w:pPr>
              <w:pStyle w:val="ListParagraph"/>
              <w:numPr>
                <w:ilvl w:val="0"/>
                <w:numId w:val="70"/>
              </w:numPr>
              <w:spacing w:before="120" w:after="120"/>
              <w:ind w:left="313" w:hanging="283"/>
              <w:jc w:val="both"/>
              <w:rPr>
                <w:rFonts w:ascii="GHEA Grapalat" w:hAnsi="GHEA Grapalat" w:cs="Calibri"/>
              </w:rPr>
            </w:pPr>
            <w:r w:rsidRPr="00B32198">
              <w:rPr>
                <w:rFonts w:ascii="GHEA Grapalat" w:hAnsi="GHEA Grapalat" w:cs="Calibri"/>
              </w:rPr>
              <w:t>Фасады и разрезы (М 1:100)</w:t>
            </w:r>
          </w:p>
          <w:p w14:paraId="7D9AD55C" w14:textId="77777777" w:rsidR="000B59EF" w:rsidRPr="00B32198" w:rsidRDefault="000B59EF" w:rsidP="000B59EF">
            <w:pPr>
              <w:pStyle w:val="ListParagraph"/>
              <w:numPr>
                <w:ilvl w:val="0"/>
                <w:numId w:val="70"/>
              </w:numPr>
              <w:spacing w:before="120" w:after="120"/>
              <w:ind w:left="313" w:hanging="283"/>
              <w:jc w:val="both"/>
              <w:rPr>
                <w:rFonts w:ascii="GHEA Grapalat" w:hAnsi="GHEA Grapalat" w:cs="Calibri"/>
              </w:rPr>
            </w:pPr>
            <w:r w:rsidRPr="00B32198">
              <w:rPr>
                <w:rFonts w:ascii="GHEA Grapalat" w:hAnsi="GHEA Grapalat" w:cs="Calibri"/>
              </w:rPr>
              <w:t>Схемы пассажиропотоков и эвакуации (М 1:100)</w:t>
            </w:r>
          </w:p>
          <w:p w14:paraId="37F8339E" w14:textId="77777777" w:rsidR="000B59EF" w:rsidRPr="00B32198" w:rsidRDefault="000B59EF" w:rsidP="000B59EF">
            <w:pPr>
              <w:pStyle w:val="ListParagraph"/>
              <w:numPr>
                <w:ilvl w:val="0"/>
                <w:numId w:val="70"/>
              </w:numPr>
              <w:spacing w:before="120" w:after="120"/>
              <w:ind w:left="313" w:hanging="283"/>
              <w:jc w:val="both"/>
              <w:rPr>
                <w:rFonts w:ascii="GHEA Grapalat" w:hAnsi="GHEA Grapalat" w:cs="Calibri"/>
              </w:rPr>
            </w:pPr>
            <w:r w:rsidRPr="00B32198">
              <w:rPr>
                <w:rFonts w:ascii="GHEA Grapalat" w:hAnsi="GHEA Grapalat" w:cs="Calibri"/>
              </w:rPr>
              <w:t>Схемы интеграции с общественными пространствами (М 1:200)</w:t>
            </w:r>
          </w:p>
          <w:p w14:paraId="47E0FE5A" w14:textId="77777777" w:rsidR="000B59EF" w:rsidRPr="00B32198" w:rsidRDefault="000B59EF" w:rsidP="000B59EF">
            <w:pPr>
              <w:pStyle w:val="ListParagraph"/>
              <w:numPr>
                <w:ilvl w:val="0"/>
                <w:numId w:val="70"/>
              </w:numPr>
              <w:spacing w:before="120" w:after="120"/>
              <w:ind w:left="313" w:hanging="283"/>
              <w:jc w:val="both"/>
              <w:rPr>
                <w:rFonts w:ascii="GHEA Grapalat" w:hAnsi="GHEA Grapalat" w:cs="Calibri"/>
              </w:rPr>
            </w:pPr>
            <w:r w:rsidRPr="00B32198">
              <w:rPr>
                <w:rFonts w:ascii="GHEA Grapalat" w:hAnsi="GHEA Grapalat" w:cs="Calibri"/>
              </w:rPr>
              <w:t>При необходимости - концепция реконструкции моста Кристапора (план, фасад, разрезы, 3D визуализация, М 1:100)</w:t>
            </w:r>
          </w:p>
          <w:p w14:paraId="1D8AA740" w14:textId="77777777" w:rsidR="000B59EF" w:rsidRPr="00B32198" w:rsidRDefault="000B59EF" w:rsidP="000B59EF">
            <w:pPr>
              <w:pStyle w:val="ListParagraph"/>
              <w:numPr>
                <w:ilvl w:val="0"/>
                <w:numId w:val="70"/>
              </w:numPr>
              <w:spacing w:before="120" w:after="120"/>
              <w:ind w:left="313" w:hanging="283"/>
              <w:jc w:val="both"/>
              <w:rPr>
                <w:rFonts w:ascii="GHEA Grapalat" w:hAnsi="GHEA Grapalat" w:cs="Calibri"/>
              </w:rPr>
            </w:pPr>
            <w:r w:rsidRPr="00B32198">
              <w:rPr>
                <w:rFonts w:ascii="GHEA Grapalat" w:hAnsi="GHEA Grapalat" w:cs="Calibri"/>
              </w:rPr>
              <w:t>Детали концепции (М 1:20)</w:t>
            </w:r>
          </w:p>
          <w:p w14:paraId="6B3F12F2" w14:textId="77777777" w:rsidR="000B59EF" w:rsidRPr="00B32198" w:rsidRDefault="000B59EF" w:rsidP="00EA394E">
            <w:pPr>
              <w:spacing w:before="120" w:after="120"/>
              <w:ind w:left="360" w:hanging="360"/>
              <w:jc w:val="both"/>
              <w:rPr>
                <w:rFonts w:ascii="GHEA Grapalat" w:hAnsi="GHEA Grapalat" w:cs="Calibri"/>
              </w:rPr>
            </w:pPr>
            <w:r w:rsidRPr="00B32198">
              <w:rPr>
                <w:rFonts w:ascii="GHEA Grapalat" w:hAnsi="GHEA Grapalat" w:cs="Calibri"/>
              </w:rPr>
              <w:t>Дополнительно предоставить:</w:t>
            </w:r>
          </w:p>
          <w:p w14:paraId="6DC6BFCD" w14:textId="77777777" w:rsidR="000B59EF" w:rsidRPr="00B32198" w:rsidRDefault="000B59EF" w:rsidP="000B59EF">
            <w:pPr>
              <w:pStyle w:val="ListParagraph"/>
              <w:numPr>
                <w:ilvl w:val="0"/>
                <w:numId w:val="70"/>
              </w:numPr>
              <w:spacing w:before="120" w:after="120"/>
              <w:ind w:left="313" w:hanging="294"/>
              <w:jc w:val="both"/>
              <w:rPr>
                <w:rFonts w:ascii="GHEA Grapalat" w:hAnsi="GHEA Grapalat" w:cs="Calibri"/>
              </w:rPr>
            </w:pPr>
            <w:r w:rsidRPr="00B32198">
              <w:rPr>
                <w:rFonts w:ascii="GHEA Grapalat" w:hAnsi="GHEA Grapalat" w:cs="Calibri"/>
              </w:rPr>
              <w:t>Разрезы комплексных участков (М 1:200)</w:t>
            </w:r>
          </w:p>
          <w:p w14:paraId="7CB91F45" w14:textId="77777777" w:rsidR="000B59EF" w:rsidRPr="00B32198" w:rsidRDefault="000B59EF" w:rsidP="000B59EF">
            <w:pPr>
              <w:pStyle w:val="ListParagraph"/>
              <w:numPr>
                <w:ilvl w:val="0"/>
                <w:numId w:val="70"/>
              </w:numPr>
              <w:spacing w:before="120" w:after="120"/>
              <w:ind w:left="313" w:hanging="294"/>
              <w:jc w:val="both"/>
              <w:rPr>
                <w:rFonts w:ascii="GHEA Grapalat" w:hAnsi="GHEA Grapalat" w:cs="Calibri"/>
              </w:rPr>
            </w:pPr>
            <w:r w:rsidRPr="00B32198">
              <w:rPr>
                <w:rFonts w:ascii="GHEA Grapalat" w:hAnsi="GHEA Grapalat" w:cs="Calibri"/>
              </w:rPr>
              <w:t>Визуализации: перспективы, панорамные виды, интерьеры и экстерьеры</w:t>
            </w:r>
          </w:p>
          <w:p w14:paraId="64F18763" w14:textId="77777777" w:rsidR="000B59EF" w:rsidRPr="00B32198" w:rsidRDefault="000B59EF" w:rsidP="000B59EF">
            <w:pPr>
              <w:pStyle w:val="ListParagraph"/>
              <w:numPr>
                <w:ilvl w:val="0"/>
                <w:numId w:val="70"/>
              </w:numPr>
              <w:spacing w:before="120" w:after="120"/>
              <w:ind w:left="313" w:hanging="294"/>
              <w:jc w:val="both"/>
              <w:rPr>
                <w:rFonts w:ascii="GHEA Grapalat" w:hAnsi="GHEA Grapalat" w:cs="Calibri"/>
              </w:rPr>
            </w:pPr>
            <w:r w:rsidRPr="00B32198">
              <w:rPr>
                <w:rFonts w:ascii="GHEA Grapalat" w:hAnsi="GHEA Grapalat" w:cs="Calibri"/>
              </w:rPr>
              <w:t>Письменные пояснения к концептуальному проекту - нарратив (до 20 страниц).</w:t>
            </w:r>
            <w:r w:rsidRPr="00B32198">
              <w:rPr>
                <w:rFonts w:ascii="GHEA Grapalat" w:hAnsi="GHEA Grapalat" w:cs="Calibri"/>
              </w:rPr>
              <w:br/>
            </w:r>
          </w:p>
          <w:p w14:paraId="20E3BB68" w14:textId="77777777" w:rsidR="000B59EF" w:rsidRPr="00B32198" w:rsidRDefault="000B59EF" w:rsidP="000B59EF">
            <w:pPr>
              <w:pStyle w:val="ListParagraph"/>
              <w:numPr>
                <w:ilvl w:val="0"/>
                <w:numId w:val="72"/>
              </w:numPr>
              <w:spacing w:before="120" w:after="120"/>
              <w:ind w:left="313" w:hanging="313"/>
              <w:jc w:val="both"/>
              <w:rPr>
                <w:rFonts w:ascii="GHEA Grapalat" w:hAnsi="GHEA Grapalat"/>
                <w:b/>
                <w:bCs/>
              </w:rPr>
            </w:pPr>
            <w:r w:rsidRPr="00B32198">
              <w:rPr>
                <w:rFonts w:ascii="GHEA Grapalat" w:hAnsi="GHEA Grapalat"/>
                <w:b/>
                <w:bCs/>
              </w:rPr>
              <w:t>Ожидаемые результаты и сроки</w:t>
            </w:r>
          </w:p>
          <w:p w14:paraId="5B994179" w14:textId="77777777" w:rsidR="000B59EF" w:rsidRPr="00B32198" w:rsidRDefault="000B59EF" w:rsidP="000B59EF">
            <w:pPr>
              <w:pStyle w:val="ListParagraph"/>
              <w:numPr>
                <w:ilvl w:val="1"/>
                <w:numId w:val="73"/>
              </w:numPr>
              <w:spacing w:before="120" w:after="120"/>
              <w:jc w:val="both"/>
              <w:rPr>
                <w:rFonts w:ascii="GHEA Grapalat" w:hAnsi="GHEA Grapalat" w:cs="Calibri"/>
              </w:rPr>
            </w:pPr>
            <w:r w:rsidRPr="00B32198">
              <w:rPr>
                <w:rFonts w:ascii="GHEA Grapalat" w:hAnsi="GHEA Grapalat" w:cs="Calibri"/>
                <w:b/>
                <w:bCs/>
                <w:lang w:val="hy-AM"/>
              </w:rPr>
              <w:t>Предварительный отчет</w:t>
            </w:r>
          </w:p>
          <w:p w14:paraId="21719DBE" w14:textId="77777777" w:rsidR="000B59EF" w:rsidRPr="00B32198" w:rsidRDefault="000B59EF" w:rsidP="00EA394E">
            <w:pPr>
              <w:spacing w:before="120" w:after="120"/>
              <w:jc w:val="both"/>
              <w:rPr>
                <w:rFonts w:ascii="GHEA Grapalat" w:hAnsi="GHEA Grapalat" w:cs="Calibri"/>
              </w:rPr>
            </w:pPr>
            <w:r w:rsidRPr="00B32198">
              <w:rPr>
                <w:rFonts w:ascii="GHEA Grapalat" w:hAnsi="GHEA Grapalat" w:cs="Calibri"/>
              </w:rPr>
              <w:lastRenderedPageBreak/>
              <w:t>Методология, состав команды, карта заинтересованных сторон, рабочий план, детальный график (Гантта или аналог), требуемые форматы - в течение 2 недель после подписания договора.</w:t>
            </w:r>
          </w:p>
          <w:p w14:paraId="1EBD5340" w14:textId="77777777" w:rsidR="000B59EF" w:rsidRPr="00B32198" w:rsidRDefault="000B59EF" w:rsidP="000B59EF">
            <w:pPr>
              <w:pStyle w:val="ListParagraph"/>
              <w:numPr>
                <w:ilvl w:val="1"/>
                <w:numId w:val="73"/>
              </w:numPr>
              <w:tabs>
                <w:tab w:val="left" w:pos="0"/>
              </w:tabs>
              <w:spacing w:before="120" w:after="120"/>
              <w:ind w:left="0" w:firstLine="0"/>
              <w:jc w:val="both"/>
              <w:rPr>
                <w:rFonts w:ascii="GHEA Grapalat" w:hAnsi="GHEA Grapalat"/>
                <w:b/>
                <w:bCs/>
              </w:rPr>
            </w:pPr>
            <w:r w:rsidRPr="00B32198">
              <w:rPr>
                <w:rFonts w:ascii="GHEA Grapalat" w:hAnsi="GHEA Grapalat"/>
                <w:b/>
                <w:bCs/>
              </w:rPr>
              <w:t>Отчет по предварительной оценке</w:t>
            </w:r>
          </w:p>
          <w:p w14:paraId="602F6DD4" w14:textId="77777777" w:rsidR="000B59EF" w:rsidRPr="00B32198" w:rsidRDefault="000B59EF" w:rsidP="00EA394E">
            <w:pPr>
              <w:spacing w:before="120" w:after="120"/>
              <w:jc w:val="both"/>
              <w:rPr>
                <w:rFonts w:ascii="GHEA Grapalat" w:hAnsi="GHEA Grapalat" w:cs="Calibri"/>
              </w:rPr>
            </w:pPr>
            <w:r w:rsidRPr="00B32198">
              <w:rPr>
                <w:rFonts w:ascii="GHEA Grapalat" w:hAnsi="GHEA Grapalat" w:cs="Calibri"/>
              </w:rPr>
              <w:t>Градостроительная среда, транспорт, инфраструктура, социально-экономическая и правовая среда - в течение 6 недель после подписания договора.</w:t>
            </w:r>
          </w:p>
          <w:p w14:paraId="169544F8" w14:textId="77777777" w:rsidR="000B59EF" w:rsidRPr="00B32198" w:rsidRDefault="000B59EF" w:rsidP="000B59EF">
            <w:pPr>
              <w:pStyle w:val="ListParagraph"/>
              <w:numPr>
                <w:ilvl w:val="1"/>
                <w:numId w:val="73"/>
              </w:numPr>
              <w:tabs>
                <w:tab w:val="left" w:pos="0"/>
              </w:tabs>
              <w:spacing w:before="120" w:after="120"/>
              <w:ind w:left="0" w:firstLine="0"/>
              <w:jc w:val="both"/>
              <w:rPr>
                <w:rFonts w:ascii="GHEA Grapalat" w:hAnsi="GHEA Grapalat"/>
                <w:b/>
                <w:bCs/>
              </w:rPr>
            </w:pPr>
            <w:r w:rsidRPr="00B32198">
              <w:rPr>
                <w:rFonts w:ascii="GHEA Grapalat" w:hAnsi="GHEA Grapalat"/>
                <w:b/>
                <w:bCs/>
              </w:rPr>
              <w:t>Проект градостроительного плана</w:t>
            </w:r>
          </w:p>
          <w:p w14:paraId="7783A798" w14:textId="77777777" w:rsidR="000B59EF" w:rsidRPr="00B32198" w:rsidRDefault="000B59EF" w:rsidP="00EA394E">
            <w:pPr>
              <w:spacing w:before="120" w:after="120"/>
              <w:jc w:val="both"/>
              <w:rPr>
                <w:rFonts w:ascii="GHEA Grapalat" w:hAnsi="GHEA Grapalat" w:cs="Calibri"/>
              </w:rPr>
            </w:pPr>
            <w:r w:rsidRPr="00B32198">
              <w:rPr>
                <w:rFonts w:ascii="GHEA Grapalat" w:hAnsi="GHEA Grapalat" w:cs="Calibri"/>
              </w:rPr>
              <w:t>Схемы зонирования, общественных пространств, транспортной интеграции - в течение 10 недель после подписания договора.</w:t>
            </w:r>
          </w:p>
          <w:p w14:paraId="10C179B1" w14:textId="77777777" w:rsidR="000B59EF" w:rsidRPr="00B32198" w:rsidRDefault="000B59EF" w:rsidP="000B59EF">
            <w:pPr>
              <w:pStyle w:val="ListParagraph"/>
              <w:numPr>
                <w:ilvl w:val="1"/>
                <w:numId w:val="73"/>
              </w:numPr>
              <w:tabs>
                <w:tab w:val="left" w:pos="0"/>
                <w:tab w:val="left" w:pos="455"/>
              </w:tabs>
              <w:spacing w:before="120" w:after="120"/>
              <w:ind w:left="0" w:firstLine="0"/>
              <w:rPr>
                <w:rFonts w:ascii="GHEA Grapalat" w:hAnsi="GHEA Grapalat"/>
                <w:b/>
                <w:bCs/>
              </w:rPr>
            </w:pPr>
            <w:r w:rsidRPr="00B32198">
              <w:rPr>
                <w:rFonts w:ascii="GHEA Grapalat" w:hAnsi="GHEA Grapalat"/>
                <w:b/>
                <w:bCs/>
              </w:rPr>
              <w:t>Предварительный концептуальный проект станции</w:t>
            </w:r>
          </w:p>
          <w:p w14:paraId="69663E5C" w14:textId="77777777" w:rsidR="000B59EF" w:rsidRPr="00B32198" w:rsidRDefault="000B59EF" w:rsidP="00EA394E">
            <w:pPr>
              <w:spacing w:before="120" w:after="120"/>
              <w:jc w:val="both"/>
              <w:rPr>
                <w:rFonts w:ascii="GHEA Grapalat" w:hAnsi="GHEA Grapalat" w:cs="Calibri"/>
              </w:rPr>
            </w:pPr>
            <w:r w:rsidRPr="00B32198">
              <w:rPr>
                <w:rFonts w:ascii="GHEA Grapalat" w:hAnsi="GHEA Grapalat" w:cs="Calibri"/>
              </w:rPr>
              <w:t>Планы, схемы, чертежи М 1:2000, 1:500, 1:200, 1:100, визуализации - в течение 12 недель после подписания договора.</w:t>
            </w:r>
          </w:p>
          <w:p w14:paraId="12733F11" w14:textId="77777777" w:rsidR="000B59EF" w:rsidRPr="0059212D" w:rsidRDefault="000B59EF" w:rsidP="000B59EF">
            <w:pPr>
              <w:pStyle w:val="ListParagraph"/>
              <w:numPr>
                <w:ilvl w:val="1"/>
                <w:numId w:val="73"/>
              </w:numPr>
              <w:tabs>
                <w:tab w:val="left" w:pos="0"/>
                <w:tab w:val="left" w:pos="455"/>
              </w:tabs>
              <w:spacing w:before="120" w:after="120"/>
              <w:ind w:left="0" w:firstLine="0"/>
              <w:rPr>
                <w:rFonts w:ascii="GHEA Grapalat" w:hAnsi="GHEA Grapalat"/>
                <w:b/>
                <w:bCs/>
              </w:rPr>
            </w:pPr>
            <w:r w:rsidRPr="0059212D">
              <w:rPr>
                <w:rFonts w:ascii="GHEA Grapalat" w:hAnsi="GHEA Grapalat"/>
                <w:b/>
                <w:bCs/>
              </w:rPr>
              <w:t xml:space="preserve">Рабочая сессия с заинтересованными сторонами 1 </w:t>
            </w:r>
          </w:p>
          <w:p w14:paraId="6A473B60" w14:textId="77777777" w:rsidR="000B59EF" w:rsidRPr="00B32198" w:rsidRDefault="000B59EF" w:rsidP="00EA394E">
            <w:pPr>
              <w:spacing w:before="120" w:after="120"/>
              <w:jc w:val="both"/>
              <w:rPr>
                <w:rFonts w:ascii="GHEA Grapalat" w:hAnsi="GHEA Grapalat" w:cs="Calibri"/>
              </w:rPr>
            </w:pPr>
            <w:r w:rsidRPr="00B32198">
              <w:rPr>
                <w:rFonts w:ascii="GHEA Grapalat" w:hAnsi="GHEA Grapalat" w:cs="Calibri"/>
              </w:rPr>
              <w:lastRenderedPageBreak/>
              <w:t>Презентация и обсуждение концепции, обобщение и анализ отзывов - в течение 12 недель после подписания договора.</w:t>
            </w:r>
          </w:p>
          <w:p w14:paraId="49BDC7A9" w14:textId="77777777" w:rsidR="000B59EF" w:rsidRPr="00B32198" w:rsidRDefault="000B59EF" w:rsidP="000B59EF">
            <w:pPr>
              <w:pStyle w:val="ListParagraph"/>
              <w:numPr>
                <w:ilvl w:val="1"/>
                <w:numId w:val="73"/>
              </w:numPr>
              <w:tabs>
                <w:tab w:val="left" w:pos="0"/>
                <w:tab w:val="left" w:pos="455"/>
              </w:tabs>
              <w:spacing w:before="120" w:after="120"/>
              <w:ind w:left="0" w:firstLine="0"/>
              <w:rPr>
                <w:rFonts w:ascii="GHEA Grapalat" w:hAnsi="GHEA Grapalat"/>
                <w:b/>
                <w:bCs/>
              </w:rPr>
            </w:pPr>
            <w:r w:rsidRPr="00B32198">
              <w:rPr>
                <w:rFonts w:ascii="GHEA Grapalat" w:hAnsi="GHEA Grapalat"/>
                <w:b/>
                <w:bCs/>
              </w:rPr>
              <w:t>Окончательный градостроительный план</w:t>
            </w:r>
          </w:p>
          <w:p w14:paraId="10A18CEB" w14:textId="77777777" w:rsidR="000B59EF" w:rsidRPr="00B32198" w:rsidRDefault="000B59EF" w:rsidP="00EA394E">
            <w:pPr>
              <w:spacing w:before="120" w:after="120"/>
              <w:jc w:val="both"/>
              <w:rPr>
                <w:rFonts w:ascii="GHEA Grapalat" w:hAnsi="GHEA Grapalat" w:cs="Calibri"/>
              </w:rPr>
            </w:pPr>
            <w:r w:rsidRPr="00B32198">
              <w:rPr>
                <w:rFonts w:ascii="GHEA Grapalat" w:hAnsi="GHEA Grapalat" w:cs="Calibri"/>
              </w:rPr>
              <w:t>Стратегия поэтапной реализации и визуализированный полный пакет - в течение 16 недель после подписания договора.</w:t>
            </w:r>
          </w:p>
          <w:p w14:paraId="20A7C3C7" w14:textId="77777777" w:rsidR="000B59EF" w:rsidRPr="00B32198" w:rsidRDefault="000B59EF" w:rsidP="000B59EF">
            <w:pPr>
              <w:pStyle w:val="ListParagraph"/>
              <w:numPr>
                <w:ilvl w:val="1"/>
                <w:numId w:val="73"/>
              </w:numPr>
              <w:tabs>
                <w:tab w:val="left" w:pos="0"/>
                <w:tab w:val="left" w:pos="455"/>
              </w:tabs>
              <w:spacing w:before="120" w:after="120"/>
              <w:ind w:left="0" w:firstLine="0"/>
              <w:rPr>
                <w:rFonts w:ascii="GHEA Grapalat" w:hAnsi="GHEA Grapalat"/>
                <w:b/>
                <w:bCs/>
              </w:rPr>
            </w:pPr>
            <w:r w:rsidRPr="00B32198">
              <w:rPr>
                <w:rFonts w:ascii="GHEA Grapalat" w:hAnsi="GHEA Grapalat"/>
                <w:b/>
                <w:bCs/>
              </w:rPr>
              <w:t xml:space="preserve">Окончательный концептуальный проект станции </w:t>
            </w:r>
          </w:p>
          <w:p w14:paraId="5F0E69CE" w14:textId="77777777" w:rsidR="000B59EF" w:rsidRPr="00B32198" w:rsidRDefault="000B59EF" w:rsidP="00EA394E">
            <w:pPr>
              <w:spacing w:before="120" w:after="120"/>
              <w:jc w:val="both"/>
              <w:rPr>
                <w:rFonts w:ascii="GHEA Grapalat" w:hAnsi="GHEA Grapalat" w:cs="Calibri"/>
                <w:b/>
                <w:bCs/>
              </w:rPr>
            </w:pPr>
            <w:r w:rsidRPr="00B32198">
              <w:rPr>
                <w:rFonts w:ascii="GHEA Grapalat" w:hAnsi="GHEA Grapalat" w:cs="Calibri"/>
              </w:rPr>
              <w:t>Уточненная архитектурная концепция, интегрированная с градостроительным планом и визуализацией - в течение 18 недель после подписания договора</w:t>
            </w:r>
            <w:r w:rsidRPr="00B32198">
              <w:rPr>
                <w:rFonts w:ascii="GHEA Grapalat" w:hAnsi="GHEA Grapalat" w:cs="Calibri"/>
                <w:b/>
                <w:bCs/>
              </w:rPr>
              <w:t>.</w:t>
            </w:r>
          </w:p>
          <w:p w14:paraId="46FDECBC" w14:textId="77777777" w:rsidR="000B59EF" w:rsidRPr="00B32198" w:rsidRDefault="000B59EF" w:rsidP="000B59EF">
            <w:pPr>
              <w:pStyle w:val="ListParagraph"/>
              <w:numPr>
                <w:ilvl w:val="1"/>
                <w:numId w:val="73"/>
              </w:numPr>
              <w:tabs>
                <w:tab w:val="left" w:pos="0"/>
                <w:tab w:val="left" w:pos="455"/>
              </w:tabs>
              <w:spacing w:before="120" w:after="120"/>
              <w:ind w:left="0" w:firstLine="0"/>
              <w:rPr>
                <w:rFonts w:ascii="GHEA Grapalat" w:hAnsi="GHEA Grapalat"/>
                <w:b/>
                <w:bCs/>
              </w:rPr>
            </w:pPr>
            <w:r w:rsidRPr="00B32198">
              <w:rPr>
                <w:rFonts w:ascii="GHEA Grapalat" w:hAnsi="GHEA Grapalat"/>
                <w:b/>
                <w:bCs/>
              </w:rPr>
              <w:t>Рабочая сессия с заинтересованными сторонами</w:t>
            </w:r>
          </w:p>
          <w:p w14:paraId="166FCD87" w14:textId="77777777" w:rsidR="000B59EF" w:rsidRPr="00B32198" w:rsidRDefault="000B59EF" w:rsidP="00EA394E">
            <w:pPr>
              <w:spacing w:before="120" w:after="120"/>
              <w:rPr>
                <w:rFonts w:ascii="GHEA Grapalat" w:hAnsi="GHEA Grapalat" w:cs="Calibri"/>
              </w:rPr>
            </w:pPr>
            <w:r w:rsidRPr="00B32198">
              <w:rPr>
                <w:rFonts w:ascii="GHEA Grapalat" w:hAnsi="GHEA Grapalat" w:cs="Calibri"/>
              </w:rPr>
              <w:t>Валидационная презентация и обобщение отзывов - в течение 19 недель после подписания договора.</w:t>
            </w:r>
          </w:p>
          <w:p w14:paraId="5A2C76BA" w14:textId="77777777" w:rsidR="000B59EF" w:rsidRPr="00B32198" w:rsidRDefault="000B59EF" w:rsidP="000B59EF">
            <w:pPr>
              <w:pStyle w:val="ListParagraph"/>
              <w:numPr>
                <w:ilvl w:val="1"/>
                <w:numId w:val="73"/>
              </w:numPr>
              <w:tabs>
                <w:tab w:val="left" w:pos="0"/>
                <w:tab w:val="left" w:pos="455"/>
              </w:tabs>
              <w:spacing w:before="120" w:after="120"/>
              <w:ind w:left="0" w:firstLine="0"/>
              <w:rPr>
                <w:rFonts w:ascii="GHEA Grapalat" w:hAnsi="GHEA Grapalat"/>
                <w:b/>
                <w:bCs/>
              </w:rPr>
            </w:pPr>
            <w:r w:rsidRPr="00B32198">
              <w:rPr>
                <w:rFonts w:ascii="GHEA Grapalat" w:hAnsi="GHEA Grapalat"/>
                <w:b/>
                <w:bCs/>
              </w:rPr>
              <w:t>Итоговый отчет</w:t>
            </w:r>
          </w:p>
          <w:p w14:paraId="76D3B0BB" w14:textId="77777777" w:rsidR="000B59EF" w:rsidRPr="00B32198" w:rsidRDefault="000B59EF" w:rsidP="00EA394E">
            <w:pPr>
              <w:spacing w:before="120" w:after="120"/>
              <w:jc w:val="both"/>
              <w:rPr>
                <w:rFonts w:ascii="GHEA Grapalat" w:hAnsi="GHEA Grapalat" w:cs="Calibri"/>
              </w:rPr>
            </w:pPr>
            <w:r w:rsidRPr="00B32198">
              <w:rPr>
                <w:rFonts w:ascii="GHEA Grapalat" w:hAnsi="GHEA Grapalat" w:cs="Calibri"/>
              </w:rPr>
              <w:t xml:space="preserve">Полный и окончательный пакет всех материалов, чертежей, схем, визуализаций и цифровых данных, презентаций и слайдовых материалов - в </w:t>
            </w:r>
            <w:r w:rsidRPr="00B32198">
              <w:rPr>
                <w:rFonts w:ascii="GHEA Grapalat" w:hAnsi="GHEA Grapalat" w:cs="Calibri"/>
              </w:rPr>
              <w:lastRenderedPageBreak/>
              <w:t>течение 20 недель после подписания договора.</w:t>
            </w:r>
          </w:p>
          <w:p w14:paraId="322FFD1B" w14:textId="77777777" w:rsidR="000B59EF" w:rsidRPr="00B32198" w:rsidRDefault="000B59EF" w:rsidP="00EA394E">
            <w:pPr>
              <w:pStyle w:val="ListParagraph"/>
              <w:spacing w:before="120" w:after="120"/>
              <w:ind w:left="360"/>
              <w:jc w:val="both"/>
              <w:rPr>
                <w:rFonts w:ascii="GHEA Grapalat" w:hAnsi="GHEA Grapalat" w:cs="Calibri"/>
              </w:rPr>
            </w:pPr>
          </w:p>
          <w:p w14:paraId="760DC25B" w14:textId="77777777" w:rsidR="000B59EF" w:rsidRPr="00B32198" w:rsidRDefault="000B59EF" w:rsidP="000B59EF">
            <w:pPr>
              <w:pStyle w:val="ListParagraph"/>
              <w:numPr>
                <w:ilvl w:val="0"/>
                <w:numId w:val="72"/>
              </w:numPr>
              <w:spacing w:before="120" w:after="120"/>
              <w:ind w:left="313" w:hanging="283"/>
              <w:jc w:val="both"/>
              <w:rPr>
                <w:rFonts w:ascii="GHEA Grapalat" w:hAnsi="GHEA Grapalat"/>
                <w:b/>
                <w:bCs/>
              </w:rPr>
            </w:pPr>
            <w:r w:rsidRPr="00B32198">
              <w:rPr>
                <w:rFonts w:ascii="GHEA Grapalat" w:hAnsi="GHEA Grapalat"/>
                <w:b/>
                <w:bCs/>
              </w:rPr>
              <w:t>Дополнительные положения</w:t>
            </w:r>
          </w:p>
          <w:p w14:paraId="08E61D31" w14:textId="77777777" w:rsidR="000B59EF" w:rsidRPr="00B32198" w:rsidRDefault="000B59EF" w:rsidP="00EA394E">
            <w:pPr>
              <w:jc w:val="both"/>
              <w:rPr>
                <w:rFonts w:ascii="GHEA Grapalat" w:hAnsi="GHEA Grapalat" w:cs="Calibri"/>
                <w:bCs/>
                <w:color w:val="000000"/>
              </w:rPr>
            </w:pPr>
            <w:r w:rsidRPr="00B32198">
              <w:rPr>
                <w:rFonts w:ascii="GHEA Grapalat" w:hAnsi="GHEA Grapalat" w:cs="Calibri"/>
                <w:bCs/>
                <w:color w:val="000000"/>
              </w:rPr>
              <w:t>Отчёты, указанные в разделе «</w:t>
            </w:r>
            <w:r>
              <w:rPr>
                <w:rFonts w:ascii="GHEA Grapalat" w:hAnsi="GHEA Grapalat" w:cs="Calibri"/>
                <w:bCs/>
                <w:color w:val="000000"/>
                <w:lang w:val="hy-AM"/>
              </w:rPr>
              <w:t>4</w:t>
            </w:r>
            <w:r w:rsidRPr="00B32198">
              <w:rPr>
                <w:rFonts w:ascii="GHEA Grapalat" w:hAnsi="GHEA Grapalat" w:cs="Calibri"/>
                <w:bCs/>
                <w:color w:val="000000"/>
              </w:rPr>
              <w:t>. Ожидаемые результаты», согласуются с Заказчиком заранее с учётом ожидаемой структуры и других технических и форматных вопросов.</w:t>
            </w:r>
          </w:p>
          <w:p w14:paraId="7EFA854A" w14:textId="77777777" w:rsidR="000B59EF" w:rsidRPr="00B32198" w:rsidRDefault="000B59EF" w:rsidP="00EA394E">
            <w:pPr>
              <w:jc w:val="both"/>
              <w:rPr>
                <w:rFonts w:ascii="GHEA Grapalat" w:hAnsi="GHEA Grapalat" w:cs="Calibri"/>
                <w:bCs/>
                <w:color w:val="000000"/>
              </w:rPr>
            </w:pPr>
            <w:r w:rsidRPr="00B32198">
              <w:rPr>
                <w:rFonts w:ascii="GHEA Grapalat" w:hAnsi="GHEA Grapalat" w:cs="Calibri"/>
                <w:bCs/>
                <w:color w:val="000000"/>
              </w:rPr>
              <w:t>Заказчик обязуется поддерживать Консультанта в сборе необходимых данных и информации в случаях, когда они недоступны в открытых источниках в требуемом объёме и качестве и должны быть получены от государственных и/или муниципальных органов. При возникновении такой необходимости Консультант обязан указать потребность в данных и информации с соответствующим подробным описанием при представлении Предварительного отчёта.</w:t>
            </w:r>
          </w:p>
          <w:p w14:paraId="6BD85354" w14:textId="77777777" w:rsidR="000B59EF" w:rsidRPr="00B32198" w:rsidRDefault="000B59EF" w:rsidP="00EA394E">
            <w:pPr>
              <w:jc w:val="both"/>
              <w:rPr>
                <w:rFonts w:ascii="GHEA Grapalat" w:hAnsi="GHEA Grapalat" w:cs="Calibri"/>
                <w:bCs/>
                <w:color w:val="000000"/>
              </w:rPr>
            </w:pPr>
            <w:r w:rsidRPr="00B32198">
              <w:rPr>
                <w:rFonts w:ascii="GHEA Grapalat" w:hAnsi="GHEA Grapalat" w:cs="Calibri"/>
                <w:bCs/>
                <w:color w:val="000000"/>
              </w:rPr>
              <w:t>Заказчик не гарантирует доступность запрашиваемых данных и информации в ожидаемом объёме, глубине или полноте.</w:t>
            </w:r>
          </w:p>
          <w:p w14:paraId="6501A9A3" w14:textId="77777777" w:rsidR="000B59EF" w:rsidRPr="00B32198" w:rsidRDefault="000B59EF" w:rsidP="00EA394E">
            <w:pPr>
              <w:jc w:val="both"/>
              <w:rPr>
                <w:rFonts w:ascii="GHEA Grapalat" w:hAnsi="GHEA Grapalat" w:cs="Calibri"/>
                <w:bCs/>
                <w:color w:val="000000"/>
              </w:rPr>
            </w:pPr>
            <w:r w:rsidRPr="00B32198">
              <w:rPr>
                <w:rFonts w:ascii="GHEA Grapalat" w:hAnsi="GHEA Grapalat" w:cs="Calibri"/>
                <w:bCs/>
                <w:color w:val="000000"/>
              </w:rPr>
              <w:t xml:space="preserve">Заказчик обязуется при необходимости поддерживать организацию встреч и </w:t>
            </w:r>
            <w:r w:rsidRPr="00B32198">
              <w:rPr>
                <w:rFonts w:ascii="GHEA Grapalat" w:hAnsi="GHEA Grapalat" w:cs="Calibri"/>
                <w:bCs/>
                <w:color w:val="000000"/>
              </w:rPr>
              <w:lastRenderedPageBreak/>
              <w:t>обсуждений с государственными органами, муниципальными учреждениями и организациями.</w:t>
            </w:r>
          </w:p>
          <w:p w14:paraId="0BD5B041" w14:textId="77777777" w:rsidR="000B59EF" w:rsidRPr="00B32198" w:rsidRDefault="000B59EF" w:rsidP="000B59EF">
            <w:pPr>
              <w:pStyle w:val="ListParagraph"/>
              <w:numPr>
                <w:ilvl w:val="0"/>
                <w:numId w:val="72"/>
              </w:numPr>
              <w:spacing w:before="120" w:after="120"/>
              <w:ind w:left="313" w:hanging="283"/>
              <w:jc w:val="both"/>
              <w:rPr>
                <w:rFonts w:ascii="GHEA Grapalat" w:hAnsi="GHEA Grapalat"/>
                <w:b/>
                <w:bCs/>
              </w:rPr>
            </w:pPr>
            <w:r w:rsidRPr="00B32198">
              <w:rPr>
                <w:rFonts w:ascii="GHEA Grapalat" w:hAnsi="GHEA Grapalat"/>
                <w:b/>
                <w:bCs/>
              </w:rPr>
              <w:t>Отчётность</w:t>
            </w:r>
          </w:p>
          <w:p w14:paraId="1FD75F85" w14:textId="77777777" w:rsidR="000B59EF" w:rsidRDefault="000B59EF" w:rsidP="00EA394E">
            <w:pPr>
              <w:jc w:val="both"/>
              <w:rPr>
                <w:rFonts w:ascii="GHEA Grapalat" w:hAnsi="GHEA Grapalat" w:cs="Calibri"/>
                <w:bCs/>
                <w:color w:val="000000"/>
              </w:rPr>
            </w:pPr>
            <w:r w:rsidRPr="00B32198">
              <w:rPr>
                <w:rFonts w:ascii="GHEA Grapalat" w:hAnsi="GHEA Grapalat" w:cs="Calibri"/>
                <w:bCs/>
                <w:color w:val="000000"/>
              </w:rPr>
              <w:t>Исполнитель услуг представляет ожидаемые результаты в «Бюро по реализации инвестиционных программ по застройке Еревана» (ОНКО). Все представляемые результаты должны предоставляться на армянском и английском языках, если стороны в отдельных случаях (в зависимости от характера работы) не договорились иначе.</w:t>
            </w:r>
          </w:p>
          <w:p w14:paraId="247823BF" w14:textId="77777777" w:rsidR="000B59EF" w:rsidRPr="004E0353" w:rsidRDefault="000B59EF" w:rsidP="00EA394E">
            <w:pPr>
              <w:jc w:val="both"/>
              <w:rPr>
                <w:rFonts w:ascii="GHEA Grapalat" w:hAnsi="GHEA Grapalat" w:cs="Calibri"/>
                <w:bCs/>
                <w:color w:val="000000"/>
              </w:rPr>
            </w:pPr>
            <w:r w:rsidRPr="004E0353">
              <w:rPr>
                <w:rFonts w:ascii="GHEA Grapalat" w:hAnsi="GHEA Grapalat" w:cs="Calibri"/>
                <w:bCs/>
                <w:color w:val="000000"/>
              </w:rPr>
              <w:t>Промежуточные и окончательные результаты должны предоставляться Заказчику на армянском и английском языках, если в отдельных случаях стороны не договорились о другом.</w:t>
            </w:r>
          </w:p>
          <w:p w14:paraId="3000133B" w14:textId="77777777" w:rsidR="000B59EF" w:rsidRPr="00B32198" w:rsidRDefault="000B59EF" w:rsidP="00EA394E">
            <w:pPr>
              <w:jc w:val="both"/>
              <w:rPr>
                <w:rFonts w:ascii="GHEA Grapalat" w:hAnsi="GHEA Grapalat" w:cs="Calibri"/>
                <w:bCs/>
                <w:color w:val="000000"/>
              </w:rPr>
            </w:pPr>
            <w:r w:rsidRPr="004E0353">
              <w:rPr>
                <w:rFonts w:ascii="GHEA Grapalat" w:hAnsi="GHEA Grapalat" w:cs="Calibri"/>
                <w:bCs/>
                <w:color w:val="000000"/>
              </w:rPr>
              <w:t>Передача данных и моделей Заказчику должна осуществляться в открытом и прозрачном формате, обеспечивающем возможность их повторного использования, пересчёта и совместимости с системами GIS/Excel/BIM.</w:t>
            </w:r>
          </w:p>
          <w:p w14:paraId="0DEE84CB" w14:textId="77777777" w:rsidR="000B59EF" w:rsidRPr="004E0353" w:rsidRDefault="000B59EF" w:rsidP="00EA394E">
            <w:pPr>
              <w:jc w:val="both"/>
              <w:rPr>
                <w:rFonts w:ascii="GHEA Grapalat" w:hAnsi="GHEA Grapalat" w:cs="Calibri"/>
                <w:bCs/>
                <w:color w:val="000000"/>
              </w:rPr>
            </w:pPr>
            <w:r w:rsidRPr="004E0353">
              <w:rPr>
                <w:rFonts w:ascii="GHEA Grapalat" w:hAnsi="GHEA Grapalat" w:cs="Calibri"/>
                <w:bCs/>
                <w:color w:val="000000"/>
              </w:rPr>
              <w:t xml:space="preserve">Работа считается принятой на основании того, что Заказчик подтвердил </w:t>
            </w:r>
            <w:r w:rsidRPr="004E0353">
              <w:rPr>
                <w:rFonts w:ascii="GHEA Grapalat" w:hAnsi="GHEA Grapalat" w:cs="Calibri"/>
                <w:bCs/>
                <w:color w:val="000000"/>
              </w:rPr>
              <w:lastRenderedPageBreak/>
              <w:t>надлежащее качество всех отчётов, данных и анализов, а также презентаций, указанных в разделе «4. Ожидаемые результаты».</w:t>
            </w:r>
          </w:p>
          <w:p w14:paraId="126928BB" w14:textId="77777777" w:rsidR="000B59EF" w:rsidRPr="004E0353" w:rsidRDefault="000B59EF" w:rsidP="00EA394E">
            <w:pPr>
              <w:jc w:val="both"/>
              <w:rPr>
                <w:rFonts w:ascii="GHEA Grapalat" w:hAnsi="GHEA Grapalat" w:cs="Calibri"/>
                <w:bCs/>
                <w:color w:val="000000"/>
              </w:rPr>
            </w:pPr>
            <w:r w:rsidRPr="004E0353">
              <w:rPr>
                <w:rFonts w:ascii="GHEA Grapalat" w:hAnsi="GHEA Grapalat" w:cs="Calibri"/>
                <w:bCs/>
                <w:color w:val="000000"/>
              </w:rPr>
              <w:t>Все права на данные результаты принадлежат Заказчику. Отчёты, данные, модели и анализы, подготовленные Консультантом, являются собственностью Заказчика и не могут использоваться для иных целей без письменного согласия Заказчика.</w:t>
            </w:r>
          </w:p>
          <w:p w14:paraId="674C3E43" w14:textId="77777777" w:rsidR="000B59EF" w:rsidRPr="00B32198" w:rsidRDefault="000B59EF" w:rsidP="00EA394E">
            <w:pPr>
              <w:jc w:val="both"/>
              <w:rPr>
                <w:rFonts w:ascii="GHEA Grapalat" w:hAnsi="GHEA Grapalat" w:cs="Calibri"/>
                <w:bCs/>
                <w:color w:val="000000"/>
              </w:rPr>
            </w:pPr>
            <w:r w:rsidRPr="004E0353">
              <w:rPr>
                <w:rFonts w:ascii="GHEA Grapalat" w:hAnsi="GHEA Grapalat" w:cs="Calibri"/>
                <w:bCs/>
                <w:color w:val="000000"/>
              </w:rPr>
              <w:t>Все отчёты и документы, созданные на основе информации, полученной Консультантом в рамках оказания настоящих услуг, не могут передаваться третьим лицам без письменного согласия Заказчика.</w:t>
            </w:r>
          </w:p>
          <w:p w14:paraId="72FD703F" w14:textId="77777777" w:rsidR="000B59EF" w:rsidRPr="00B32198" w:rsidRDefault="000B59EF" w:rsidP="000B59EF">
            <w:pPr>
              <w:pStyle w:val="ListParagraph"/>
              <w:numPr>
                <w:ilvl w:val="0"/>
                <w:numId w:val="72"/>
              </w:numPr>
              <w:spacing w:after="200"/>
              <w:ind w:left="313" w:hanging="283"/>
              <w:jc w:val="both"/>
              <w:rPr>
                <w:rFonts w:ascii="GHEA Grapalat" w:hAnsi="GHEA Grapalat" w:cs="Calibri"/>
                <w:b/>
                <w:bCs/>
                <w:color w:val="000000"/>
              </w:rPr>
            </w:pPr>
            <w:r w:rsidRPr="00B32198">
              <w:rPr>
                <w:rFonts w:ascii="GHEA Grapalat" w:hAnsi="GHEA Grapalat" w:cs="Calibri"/>
                <w:b/>
                <w:bCs/>
                <w:color w:val="000000"/>
              </w:rPr>
              <w:t>Управление проектом</w:t>
            </w:r>
          </w:p>
          <w:p w14:paraId="7FC80DE7" w14:textId="77777777" w:rsidR="000B59EF" w:rsidRPr="00B32198" w:rsidRDefault="000B59EF" w:rsidP="00EA394E">
            <w:pPr>
              <w:jc w:val="both"/>
              <w:rPr>
                <w:rFonts w:ascii="GHEA Grapalat" w:hAnsi="GHEA Grapalat" w:cs="Calibri"/>
                <w:bCs/>
                <w:color w:val="000000"/>
              </w:rPr>
            </w:pPr>
            <w:r w:rsidRPr="00B32198">
              <w:rPr>
                <w:rFonts w:ascii="GHEA Grapalat" w:hAnsi="GHEA Grapalat" w:cs="Calibri"/>
                <w:bCs/>
                <w:color w:val="000000"/>
              </w:rPr>
              <w:t>Общее координирование и контроль проекта осуществляет «Бюро по реализации инвестиционных программ по застройке Еревана» (ОНКО) от имени Заказчика.</w:t>
            </w:r>
          </w:p>
          <w:p w14:paraId="38CA6236" w14:textId="77777777" w:rsidR="000B59EF" w:rsidRPr="00B32198" w:rsidRDefault="000B59EF" w:rsidP="00EA394E">
            <w:pPr>
              <w:jc w:val="both"/>
              <w:rPr>
                <w:rFonts w:ascii="GHEA Grapalat" w:hAnsi="GHEA Grapalat" w:cs="Calibri"/>
                <w:bCs/>
                <w:color w:val="000000"/>
              </w:rPr>
            </w:pPr>
            <w:r w:rsidRPr="00B32198">
              <w:rPr>
                <w:rFonts w:ascii="GHEA Grapalat" w:hAnsi="GHEA Grapalat" w:cs="Calibri"/>
                <w:bCs/>
                <w:color w:val="000000"/>
              </w:rPr>
              <w:t xml:space="preserve">Офис выступает в качестве уполномоченного представителя Заказчика, обеспечивая эффективное выполнение работ, постоянный </w:t>
            </w:r>
            <w:r w:rsidRPr="00B32198">
              <w:rPr>
                <w:rFonts w:ascii="GHEA Grapalat" w:hAnsi="GHEA Grapalat" w:cs="Calibri"/>
                <w:bCs/>
                <w:color w:val="000000"/>
              </w:rPr>
              <w:lastRenderedPageBreak/>
              <w:t>мониторинг прогресса, коммуникацию между вовлечёнными сторонами и процесс принятия окончательных результатов.</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47267EDE" w14:textId="77777777" w:rsidR="000B59EF" w:rsidRPr="00B32198" w:rsidRDefault="000B59EF" w:rsidP="00EA394E">
            <w:pPr>
              <w:jc w:val="center"/>
              <w:rPr>
                <w:rFonts w:ascii="GHEA Grapalat" w:hAnsi="GHEA Grapalat" w:cs="Calibri"/>
                <w:color w:val="000000"/>
                <w:lang w:val="hy-AM"/>
              </w:rPr>
            </w:pPr>
            <w:r w:rsidRPr="00B32198">
              <w:rPr>
                <w:rFonts w:ascii="GHEA Grapalat" w:hAnsi="GHEA Grapalat" w:cs="Calibri"/>
              </w:rPr>
              <w:lastRenderedPageBreak/>
              <w:t>драм</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2ADDEEE7" w14:textId="77777777" w:rsidR="000B59EF" w:rsidRPr="00B32198" w:rsidRDefault="000B59EF" w:rsidP="00EA394E">
            <w:pPr>
              <w:jc w:val="center"/>
              <w:rPr>
                <w:rFonts w:ascii="GHEA Grapalat" w:hAnsi="GHEA Grapalat" w:cs="Calibri"/>
                <w:lang w:val="hy-AM"/>
              </w:rPr>
            </w:pPr>
            <w:r w:rsidRPr="00B32198">
              <w:rPr>
                <w:rFonts w:ascii="GHEA Grapalat" w:hAnsi="GHEA Grapalat" w:cs="Calibri"/>
                <w:lang w:val="hy-AM"/>
              </w:rPr>
              <w:t>1</w:t>
            </w:r>
          </w:p>
        </w:tc>
        <w:tc>
          <w:tcPr>
            <w:tcW w:w="1509" w:type="dxa"/>
            <w:tcBorders>
              <w:top w:val="single" w:sz="4" w:space="0" w:color="auto"/>
              <w:left w:val="nil"/>
              <w:bottom w:val="single" w:sz="4" w:space="0" w:color="auto"/>
              <w:right w:val="single" w:sz="4" w:space="0" w:color="auto"/>
            </w:tcBorders>
            <w:shd w:val="clear" w:color="000000" w:fill="FFFFFF"/>
            <w:vAlign w:val="center"/>
          </w:tcPr>
          <w:p w14:paraId="1F22EF1C" w14:textId="77777777" w:rsidR="000B59EF" w:rsidRPr="00B32198" w:rsidRDefault="000B59EF" w:rsidP="00EA394E">
            <w:pPr>
              <w:jc w:val="center"/>
              <w:rPr>
                <w:rFonts w:ascii="GHEA Grapalat" w:hAnsi="GHEA Grapalat" w:cs="Calibri"/>
              </w:rPr>
            </w:pPr>
            <w:bookmarkStart w:id="27" w:name="_Hlk212647463"/>
            <w:r w:rsidRPr="00B32198">
              <w:rPr>
                <w:rFonts w:ascii="GHEA Grapalat" w:hAnsi="GHEA Grapalat" w:cs="Calibri"/>
                <w:lang w:val="hy-AM"/>
              </w:rPr>
              <w:t>60,000,000</w:t>
            </w:r>
            <w:bookmarkEnd w:id="27"/>
          </w:p>
        </w:tc>
        <w:tc>
          <w:tcPr>
            <w:tcW w:w="1621" w:type="dxa"/>
            <w:tcBorders>
              <w:top w:val="single" w:sz="4" w:space="0" w:color="auto"/>
              <w:left w:val="single" w:sz="4" w:space="0" w:color="auto"/>
              <w:bottom w:val="single" w:sz="4" w:space="0" w:color="auto"/>
              <w:right w:val="single" w:sz="4" w:space="0" w:color="auto"/>
            </w:tcBorders>
            <w:shd w:val="clear" w:color="000000" w:fill="FFFFFF"/>
            <w:vAlign w:val="center"/>
          </w:tcPr>
          <w:p w14:paraId="1A3BBAD3" w14:textId="77777777" w:rsidR="000B59EF" w:rsidRPr="00B32198" w:rsidRDefault="000B59EF" w:rsidP="00EA394E">
            <w:pPr>
              <w:jc w:val="center"/>
              <w:rPr>
                <w:rFonts w:ascii="GHEA Grapalat" w:hAnsi="GHEA Grapalat" w:cs="Calibri"/>
                <w:color w:val="000000"/>
                <w:lang w:val="hy-AM"/>
              </w:rPr>
            </w:pPr>
            <w:r w:rsidRPr="00B32198">
              <w:rPr>
                <w:rFonts w:ascii="GHEA Grapalat" w:hAnsi="GHEA Grapalat" w:cs="Calibri"/>
                <w:color w:val="000000"/>
                <w:lang w:val="hy-AM"/>
              </w:rPr>
              <w:t>0010,</w:t>
            </w:r>
            <w:r w:rsidRPr="00B32198">
              <w:rPr>
                <w:rFonts w:ascii="GHEA Grapalat" w:hAnsi="GHEA Grapalat" w:cs="Calibri"/>
                <w:color w:val="000000"/>
              </w:rPr>
              <w:t>Ереван, ул.П.Бузанда 1/3</w:t>
            </w:r>
          </w:p>
        </w:tc>
        <w:tc>
          <w:tcPr>
            <w:tcW w:w="2964" w:type="dxa"/>
            <w:tcBorders>
              <w:top w:val="single" w:sz="4" w:space="0" w:color="auto"/>
              <w:left w:val="nil"/>
              <w:bottom w:val="single" w:sz="4" w:space="0" w:color="auto"/>
              <w:right w:val="single" w:sz="4" w:space="0" w:color="auto"/>
            </w:tcBorders>
            <w:vAlign w:val="center"/>
          </w:tcPr>
          <w:p w14:paraId="007AE63B" w14:textId="77777777" w:rsidR="000B59EF" w:rsidRPr="00B32198" w:rsidRDefault="000B59EF" w:rsidP="00EA394E">
            <w:pPr>
              <w:pStyle w:val="NormalWeb"/>
              <w:spacing w:after="160"/>
              <w:rPr>
                <w:rFonts w:ascii="GHEA Grapalat" w:eastAsia="GHEA Grapalat" w:hAnsi="GHEA Grapalat" w:cs="GHEA Grapalat"/>
                <w:color w:val="000000"/>
                <w:sz w:val="22"/>
                <w:szCs w:val="22"/>
                <w:lang w:eastAsia="en-GB"/>
              </w:rPr>
            </w:pPr>
            <w:r w:rsidRPr="00B32198">
              <w:rPr>
                <w:rFonts w:ascii="GHEA Grapalat" w:eastAsia="GHEA Grapalat" w:hAnsi="GHEA Grapalat" w:cs="GHEA Grapalat"/>
                <w:color w:val="000000"/>
                <w:sz w:val="22"/>
                <w:szCs w:val="22"/>
                <w:lang w:eastAsia="en-GB"/>
              </w:rPr>
              <w:t xml:space="preserve">Оказание услуги осуществляется на основе предусмотренного для этой цели финансирования в течение 150 календарных дней начиная с даты подписания соглашения </w:t>
            </w:r>
            <w:r w:rsidRPr="00B32198">
              <w:rPr>
                <w:rFonts w:ascii="GHEA Grapalat" w:eastAsia="GHEA Grapalat" w:hAnsi="GHEA Grapalat" w:cs="GHEA Grapalat"/>
                <w:color w:val="000000"/>
                <w:sz w:val="22"/>
                <w:szCs w:val="22"/>
                <w:lang w:eastAsia="en-GB"/>
              </w:rPr>
              <w:lastRenderedPageBreak/>
              <w:t>между сторонами, при этом:</w:t>
            </w:r>
          </w:p>
          <w:p w14:paraId="05DF140B" w14:textId="77777777" w:rsidR="000B59EF" w:rsidRPr="00B32198" w:rsidRDefault="000B59EF" w:rsidP="00EA394E">
            <w:pPr>
              <w:pStyle w:val="NormalWeb"/>
              <w:spacing w:after="160"/>
              <w:rPr>
                <w:rFonts w:ascii="GHEA Grapalat" w:eastAsia="GHEA Grapalat" w:hAnsi="GHEA Grapalat" w:cs="GHEA Grapalat"/>
                <w:color w:val="000000"/>
                <w:sz w:val="22"/>
                <w:szCs w:val="22"/>
                <w:lang w:eastAsia="en-GB"/>
              </w:rPr>
            </w:pPr>
            <w:r w:rsidRPr="00B32198">
              <w:rPr>
                <w:rFonts w:ascii="GHEA Grapalat" w:eastAsia="GHEA Grapalat" w:hAnsi="GHEA Grapalat" w:cs="GHEA Grapalat"/>
                <w:color w:val="000000"/>
                <w:sz w:val="22"/>
                <w:szCs w:val="22"/>
                <w:lang w:eastAsia="en-GB"/>
              </w:rPr>
              <w:t>Часть «4.1. Предварительный отчёт» раздела «4. Ожидаемые результаты» Технического задания - в течение 30 календарных дней;</w:t>
            </w:r>
          </w:p>
          <w:p w14:paraId="5A109CB9" w14:textId="77777777" w:rsidR="000B59EF" w:rsidRPr="00B32198" w:rsidRDefault="000B59EF" w:rsidP="00EA394E">
            <w:pPr>
              <w:pStyle w:val="NormalWeb"/>
              <w:spacing w:after="160"/>
              <w:rPr>
                <w:rFonts w:ascii="GHEA Grapalat" w:eastAsia="GHEA Grapalat" w:hAnsi="GHEA Grapalat" w:cs="GHEA Grapalat"/>
                <w:color w:val="000000"/>
                <w:sz w:val="22"/>
                <w:szCs w:val="22"/>
                <w:lang w:eastAsia="en-GB"/>
              </w:rPr>
            </w:pPr>
            <w:r w:rsidRPr="00B32198">
              <w:rPr>
                <w:rFonts w:ascii="GHEA Grapalat" w:eastAsia="GHEA Grapalat" w:hAnsi="GHEA Grapalat" w:cs="GHEA Grapalat"/>
                <w:color w:val="000000"/>
                <w:sz w:val="22"/>
                <w:szCs w:val="22"/>
                <w:lang w:eastAsia="en-GB"/>
              </w:rPr>
              <w:t>Части с 4.2 по 4.9 раздела «4. Ожидаемые результаты» Технического задания - в течение 120 календарных дней.</w:t>
            </w:r>
          </w:p>
        </w:tc>
      </w:tr>
    </w:tbl>
    <w:p w14:paraId="7A7CBAC8" w14:textId="77777777" w:rsidR="000A71F2" w:rsidRDefault="000A71F2" w:rsidP="00DB4988">
      <w:pPr>
        <w:widowControl w:val="0"/>
        <w:jc w:val="center"/>
        <w:rPr>
          <w:rFonts w:ascii="GHEA Grapalat" w:hAnsi="GHEA Grapalat"/>
        </w:rPr>
      </w:pPr>
    </w:p>
    <w:p w14:paraId="1E06BCEE" w14:textId="77777777" w:rsidR="00F26984" w:rsidRPr="00720C3E" w:rsidRDefault="00F26984" w:rsidP="00F26984">
      <w:pPr>
        <w:pStyle w:val="NormalWeb"/>
        <w:spacing w:before="0" w:beforeAutospacing="0" w:after="0" w:afterAutospacing="0"/>
        <w:jc w:val="both"/>
        <w:rPr>
          <w:rFonts w:ascii="GHEA Grapalat" w:eastAsiaTheme="minorEastAsia" w:hAnsi="GHEA Grapalat"/>
          <w:b/>
          <w:bCs/>
          <w:sz w:val="22"/>
          <w:szCs w:val="22"/>
          <w:lang w:eastAsia="en-US"/>
        </w:rPr>
      </w:pPr>
    </w:p>
    <w:p w14:paraId="073BD030" w14:textId="77777777" w:rsidR="00D20650" w:rsidRPr="00AD29CE" w:rsidRDefault="00D20650" w:rsidP="00DB4988">
      <w:pPr>
        <w:widowControl w:val="0"/>
        <w:jc w:val="center"/>
        <w:rPr>
          <w:rFonts w:ascii="GHEA Grapalat" w:hAnsi="GHEA Grapalat"/>
        </w:rPr>
      </w:pPr>
      <w:r w:rsidRPr="00AD29CE">
        <w:rPr>
          <w:rFonts w:ascii="GHEA Grapalat" w:hAnsi="GHEA Grapalat"/>
        </w:rPr>
        <w:br w:type="page"/>
      </w:r>
    </w:p>
    <w:p w14:paraId="3C567FA5" w14:textId="77777777" w:rsidR="00DA5683" w:rsidRDefault="00DA5683" w:rsidP="00DB4988">
      <w:pPr>
        <w:widowControl w:val="0"/>
        <w:ind w:firstLine="567"/>
        <w:jc w:val="right"/>
        <w:rPr>
          <w:rFonts w:ascii="GHEA Grapalat" w:hAnsi="GHEA Grapalat"/>
          <w:i/>
        </w:rPr>
        <w:sectPr w:rsidR="00DA5683" w:rsidSect="00DA5683">
          <w:footnotePr>
            <w:pos w:val="beneathText"/>
          </w:footnotePr>
          <w:pgSz w:w="16840" w:h="11907" w:orient="landscape" w:code="9"/>
          <w:pgMar w:top="1418" w:right="425" w:bottom="1418" w:left="851" w:header="561" w:footer="561" w:gutter="0"/>
          <w:cols w:space="720"/>
          <w:titlePg/>
          <w:docGrid w:linePitch="326"/>
        </w:sectPr>
      </w:pPr>
    </w:p>
    <w:p w14:paraId="6C747EEB" w14:textId="299773D1" w:rsidR="00D20650" w:rsidRPr="00AD29CE" w:rsidRDefault="00D20650" w:rsidP="00DB4988">
      <w:pPr>
        <w:widowControl w:val="0"/>
        <w:jc w:val="right"/>
        <w:rPr>
          <w:rFonts w:ascii="GHEA Grapalat" w:hAnsi="GHEA Grapalat"/>
          <w:i/>
        </w:rPr>
      </w:pPr>
      <w:r w:rsidRPr="00AD29CE">
        <w:rPr>
          <w:rFonts w:ascii="GHEA Grapalat" w:hAnsi="GHEA Grapalat"/>
          <w:i/>
        </w:rPr>
        <w:lastRenderedPageBreak/>
        <w:t>Приложение № 2</w:t>
      </w:r>
    </w:p>
    <w:p w14:paraId="4C35EC0A" w14:textId="77777777" w:rsidR="00D20650" w:rsidRPr="00AD29CE" w:rsidRDefault="00D20650" w:rsidP="00DB4988">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BAD2069" w14:textId="77777777" w:rsidR="00D20650" w:rsidRPr="00AD29CE" w:rsidRDefault="00D20650" w:rsidP="00DB4988">
      <w:pPr>
        <w:widowControl w:val="0"/>
        <w:tabs>
          <w:tab w:val="left" w:pos="9540"/>
        </w:tabs>
        <w:jc w:val="center"/>
        <w:rPr>
          <w:rFonts w:ascii="GHEA Grapalat" w:hAnsi="GHEA Grapalat"/>
        </w:rPr>
      </w:pPr>
    </w:p>
    <w:p w14:paraId="4BC141BF" w14:textId="77777777" w:rsidR="00D20650" w:rsidRPr="00CA2754" w:rsidRDefault="00D20650" w:rsidP="00DB4988">
      <w:pPr>
        <w:widowControl w:val="0"/>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6"/>
        <w:t>*</w:t>
      </w:r>
    </w:p>
    <w:p w14:paraId="500421EA" w14:textId="77777777" w:rsidR="00D20650" w:rsidRPr="00AD29CE" w:rsidRDefault="00D20650" w:rsidP="00DB4988">
      <w:pPr>
        <w:widowControl w:val="0"/>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1463"/>
        <w:gridCol w:w="567"/>
        <w:gridCol w:w="482"/>
        <w:gridCol w:w="563"/>
        <w:gridCol w:w="681"/>
        <w:gridCol w:w="582"/>
        <w:gridCol w:w="566"/>
        <w:gridCol w:w="601"/>
        <w:gridCol w:w="611"/>
        <w:gridCol w:w="733"/>
        <w:gridCol w:w="709"/>
        <w:gridCol w:w="709"/>
        <w:gridCol w:w="650"/>
        <w:gridCol w:w="484"/>
        <w:gridCol w:w="8"/>
      </w:tblGrid>
      <w:tr w:rsidR="00D20650" w:rsidRPr="00F412AC" w14:paraId="17A1595C" w14:textId="77777777" w:rsidTr="000D33F3">
        <w:trPr>
          <w:trHeight w:val="363"/>
          <w:jc w:val="center"/>
        </w:trPr>
        <w:tc>
          <w:tcPr>
            <w:tcW w:w="11627" w:type="dxa"/>
            <w:gridSpan w:val="17"/>
          </w:tcPr>
          <w:p w14:paraId="4995EC91" w14:textId="77777777" w:rsidR="00D20650" w:rsidRPr="00F412AC" w:rsidRDefault="00D20650" w:rsidP="00DB4988">
            <w:pPr>
              <w:widowControl w:val="0"/>
              <w:jc w:val="center"/>
              <w:rPr>
                <w:rFonts w:ascii="GHEA Grapalat" w:hAnsi="GHEA Grapalat"/>
                <w:sz w:val="16"/>
              </w:rPr>
            </w:pPr>
            <w:r w:rsidRPr="00F412AC">
              <w:rPr>
                <w:rFonts w:ascii="GHEA Grapalat" w:hAnsi="GHEA Grapalat"/>
                <w:sz w:val="16"/>
              </w:rPr>
              <w:t>Услуги</w:t>
            </w:r>
          </w:p>
        </w:tc>
      </w:tr>
      <w:tr w:rsidR="00D20650" w:rsidRPr="00F412AC" w14:paraId="51B505E9" w14:textId="77777777" w:rsidTr="000D33F3">
        <w:trPr>
          <w:trHeight w:val="1781"/>
          <w:jc w:val="center"/>
        </w:trPr>
        <w:tc>
          <w:tcPr>
            <w:tcW w:w="1006" w:type="dxa"/>
            <w:vAlign w:val="center"/>
          </w:tcPr>
          <w:p w14:paraId="23EDDA5E" w14:textId="77777777" w:rsidR="00D20650" w:rsidRPr="00F412AC" w:rsidRDefault="00D20650" w:rsidP="00DB4988">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76DF079C" w14:textId="77777777" w:rsidR="00D20650" w:rsidRPr="00F412AC" w:rsidRDefault="00D20650" w:rsidP="00DB4988">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463" w:type="dxa"/>
            <w:vAlign w:val="center"/>
          </w:tcPr>
          <w:p w14:paraId="6533E61A" w14:textId="77777777" w:rsidR="00D20650" w:rsidRPr="00F412AC" w:rsidRDefault="00D20650" w:rsidP="00DB4988">
            <w:pPr>
              <w:widowControl w:val="0"/>
              <w:jc w:val="center"/>
              <w:rPr>
                <w:rFonts w:ascii="GHEA Grapalat" w:hAnsi="GHEA Grapalat"/>
                <w:sz w:val="16"/>
              </w:rPr>
            </w:pPr>
            <w:r w:rsidRPr="00F412AC">
              <w:rPr>
                <w:rFonts w:ascii="GHEA Grapalat" w:hAnsi="GHEA Grapalat"/>
                <w:sz w:val="16"/>
              </w:rPr>
              <w:t>наименование</w:t>
            </w:r>
          </w:p>
        </w:tc>
        <w:tc>
          <w:tcPr>
            <w:tcW w:w="7946" w:type="dxa"/>
            <w:gridSpan w:val="14"/>
            <w:vAlign w:val="center"/>
          </w:tcPr>
          <w:p w14:paraId="130F6C28" w14:textId="64BA3CE3" w:rsidR="00D20650" w:rsidRPr="00CA2754" w:rsidRDefault="00D20650" w:rsidP="008066A0">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sidR="008066A0">
              <w:rPr>
                <w:rFonts w:ascii="GHEA Grapalat" w:hAnsi="GHEA Grapalat"/>
                <w:sz w:val="16"/>
              </w:rPr>
              <w:t>едусматривается произвести в 202</w:t>
            </w:r>
            <w:r w:rsidR="00C30EC2">
              <w:rPr>
                <w:rFonts w:ascii="GHEA Grapalat" w:hAnsi="GHEA Grapalat"/>
                <w:sz w:val="16"/>
              </w:rPr>
              <w:t>6</w:t>
            </w:r>
            <w:r w:rsidR="008066A0">
              <w:rPr>
                <w:rFonts w:ascii="GHEA Grapalat" w:hAnsi="GHEA Grapalat"/>
                <w:sz w:val="16"/>
              </w:rPr>
              <w:t xml:space="preserve"> </w:t>
            </w:r>
            <w:r>
              <w:rPr>
                <w:rFonts w:ascii="GHEA Grapalat" w:hAnsi="GHEA Grapalat"/>
                <w:sz w:val="16"/>
              </w:rPr>
              <w:t>г., по месяцам, в том числе</w:t>
            </w:r>
            <w:r>
              <w:rPr>
                <w:rStyle w:val="FootnoteReference"/>
                <w:rFonts w:ascii="GHEA Grapalat" w:hAnsi="GHEA Grapalat"/>
              </w:rPr>
              <w:footnoteReference w:customMarkFollows="1" w:id="27"/>
              <w:t>**</w:t>
            </w:r>
          </w:p>
        </w:tc>
      </w:tr>
      <w:tr w:rsidR="00D20650" w:rsidRPr="00F412AC" w14:paraId="0F26B8A7" w14:textId="77777777" w:rsidTr="00D50209">
        <w:trPr>
          <w:gridAfter w:val="1"/>
          <w:wAfter w:w="8" w:type="dxa"/>
          <w:trHeight w:val="742"/>
          <w:jc w:val="center"/>
        </w:trPr>
        <w:tc>
          <w:tcPr>
            <w:tcW w:w="1006" w:type="dxa"/>
          </w:tcPr>
          <w:p w14:paraId="28B08B25" w14:textId="77777777" w:rsidR="00D20650" w:rsidRPr="00F412AC" w:rsidRDefault="00D20650" w:rsidP="00DB4988">
            <w:pPr>
              <w:widowControl w:val="0"/>
              <w:jc w:val="center"/>
              <w:rPr>
                <w:rFonts w:ascii="GHEA Grapalat" w:hAnsi="GHEA Grapalat"/>
                <w:sz w:val="16"/>
              </w:rPr>
            </w:pPr>
          </w:p>
        </w:tc>
        <w:tc>
          <w:tcPr>
            <w:tcW w:w="1212" w:type="dxa"/>
          </w:tcPr>
          <w:p w14:paraId="17D6D992" w14:textId="77777777" w:rsidR="00D20650" w:rsidRPr="00F412AC" w:rsidRDefault="00D20650" w:rsidP="00DB4988">
            <w:pPr>
              <w:widowControl w:val="0"/>
              <w:jc w:val="center"/>
              <w:rPr>
                <w:rFonts w:ascii="GHEA Grapalat" w:hAnsi="GHEA Grapalat"/>
                <w:sz w:val="16"/>
              </w:rPr>
            </w:pPr>
          </w:p>
        </w:tc>
        <w:tc>
          <w:tcPr>
            <w:tcW w:w="1463" w:type="dxa"/>
          </w:tcPr>
          <w:p w14:paraId="28656253" w14:textId="77777777" w:rsidR="00D20650" w:rsidRPr="00F412AC" w:rsidRDefault="00D20650" w:rsidP="00DB4988">
            <w:pPr>
              <w:widowControl w:val="0"/>
              <w:jc w:val="center"/>
              <w:rPr>
                <w:rFonts w:ascii="GHEA Grapalat" w:hAnsi="GHEA Grapalat"/>
                <w:sz w:val="16"/>
              </w:rPr>
            </w:pPr>
          </w:p>
        </w:tc>
        <w:tc>
          <w:tcPr>
            <w:tcW w:w="567" w:type="dxa"/>
            <w:vAlign w:val="center"/>
          </w:tcPr>
          <w:p w14:paraId="5479CB0A" w14:textId="77777777" w:rsidR="00D20650" w:rsidRPr="00F412AC" w:rsidRDefault="00D20650" w:rsidP="00DB4988">
            <w:pPr>
              <w:widowControl w:val="0"/>
              <w:ind w:left="-161" w:right="-148"/>
              <w:jc w:val="center"/>
              <w:rPr>
                <w:rFonts w:ascii="GHEA Grapalat" w:hAnsi="GHEA Grapalat"/>
                <w:sz w:val="16"/>
              </w:rPr>
            </w:pPr>
            <w:r w:rsidRPr="00F412AC">
              <w:rPr>
                <w:rFonts w:ascii="GHEA Grapalat" w:hAnsi="GHEA Grapalat"/>
                <w:sz w:val="16"/>
              </w:rPr>
              <w:t>январь</w:t>
            </w:r>
          </w:p>
        </w:tc>
        <w:tc>
          <w:tcPr>
            <w:tcW w:w="482" w:type="dxa"/>
            <w:vAlign w:val="center"/>
          </w:tcPr>
          <w:p w14:paraId="5F6F2402" w14:textId="77777777" w:rsidR="00D20650" w:rsidRPr="00F412AC" w:rsidRDefault="00D20650" w:rsidP="00DB4988">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45C557B6" w14:textId="77777777" w:rsidR="00D20650" w:rsidRPr="00F412AC" w:rsidRDefault="00D20650" w:rsidP="00DB4988">
            <w:pPr>
              <w:widowControl w:val="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EC2CC0A" w14:textId="77777777" w:rsidR="00D20650" w:rsidRPr="00F412AC" w:rsidRDefault="00D20650" w:rsidP="00DB4988">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521A7D30" w14:textId="77777777" w:rsidR="00D20650" w:rsidRPr="00F412AC" w:rsidRDefault="00D20650" w:rsidP="00DB4988">
            <w:pPr>
              <w:widowControl w:val="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D41874F" w14:textId="77777777" w:rsidR="00D20650" w:rsidRPr="00F412AC" w:rsidRDefault="00D20650" w:rsidP="00DB4988">
            <w:pPr>
              <w:widowControl w:val="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35F0B89E" w14:textId="77777777" w:rsidR="00D20650" w:rsidRPr="00F412AC" w:rsidRDefault="00D20650" w:rsidP="00DB4988">
            <w:pPr>
              <w:widowControl w:val="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6EE753D9" w14:textId="77777777" w:rsidR="00D20650" w:rsidRPr="00F412AC" w:rsidRDefault="00D20650" w:rsidP="00DB4988">
            <w:pPr>
              <w:widowControl w:val="0"/>
              <w:ind w:left="-94" w:right="-124"/>
              <w:jc w:val="center"/>
              <w:rPr>
                <w:rFonts w:ascii="GHEA Grapalat" w:hAnsi="GHEA Grapalat"/>
                <w:sz w:val="16"/>
              </w:rPr>
            </w:pPr>
            <w:r w:rsidRPr="00F412AC">
              <w:rPr>
                <w:rFonts w:ascii="GHEA Grapalat" w:hAnsi="GHEA Grapalat"/>
                <w:sz w:val="16"/>
              </w:rPr>
              <w:t>август</w:t>
            </w:r>
          </w:p>
        </w:tc>
        <w:tc>
          <w:tcPr>
            <w:tcW w:w="733" w:type="dxa"/>
            <w:vAlign w:val="center"/>
          </w:tcPr>
          <w:p w14:paraId="3B888C7D" w14:textId="77777777" w:rsidR="00D20650" w:rsidRPr="00F412AC" w:rsidRDefault="00D20650" w:rsidP="00DB4988">
            <w:pPr>
              <w:widowControl w:val="0"/>
              <w:ind w:left="-108" w:right="-119"/>
              <w:jc w:val="center"/>
              <w:rPr>
                <w:rFonts w:ascii="GHEA Grapalat" w:hAnsi="GHEA Grapalat"/>
                <w:sz w:val="16"/>
              </w:rPr>
            </w:pPr>
            <w:r w:rsidRPr="00F412AC">
              <w:rPr>
                <w:rFonts w:ascii="GHEA Grapalat" w:hAnsi="GHEA Grapalat"/>
                <w:sz w:val="16"/>
              </w:rPr>
              <w:t>сентябрь</w:t>
            </w:r>
          </w:p>
        </w:tc>
        <w:tc>
          <w:tcPr>
            <w:tcW w:w="709" w:type="dxa"/>
            <w:vAlign w:val="center"/>
          </w:tcPr>
          <w:p w14:paraId="00827D8B" w14:textId="77777777" w:rsidR="00D20650" w:rsidRPr="00F412AC" w:rsidRDefault="00D20650" w:rsidP="00DB4988">
            <w:pPr>
              <w:widowControl w:val="0"/>
              <w:ind w:left="-113" w:right="-124"/>
              <w:jc w:val="center"/>
              <w:rPr>
                <w:rFonts w:ascii="GHEA Grapalat" w:hAnsi="GHEA Grapalat"/>
                <w:sz w:val="16"/>
              </w:rPr>
            </w:pPr>
            <w:r w:rsidRPr="00F412AC">
              <w:rPr>
                <w:rFonts w:ascii="GHEA Grapalat" w:hAnsi="GHEA Grapalat"/>
                <w:sz w:val="16"/>
              </w:rPr>
              <w:t>октябрь</w:t>
            </w:r>
          </w:p>
        </w:tc>
        <w:tc>
          <w:tcPr>
            <w:tcW w:w="709" w:type="dxa"/>
            <w:vAlign w:val="center"/>
          </w:tcPr>
          <w:p w14:paraId="2916E0B7" w14:textId="77777777" w:rsidR="00D20650" w:rsidRPr="00F412AC" w:rsidRDefault="00D20650" w:rsidP="00DB4988">
            <w:pPr>
              <w:widowControl w:val="0"/>
              <w:ind w:left="-94" w:right="-108"/>
              <w:jc w:val="center"/>
              <w:rPr>
                <w:rFonts w:ascii="GHEA Grapalat" w:hAnsi="GHEA Grapalat"/>
                <w:sz w:val="16"/>
              </w:rPr>
            </w:pPr>
            <w:r w:rsidRPr="00F412AC">
              <w:rPr>
                <w:rFonts w:ascii="GHEA Grapalat" w:hAnsi="GHEA Grapalat"/>
                <w:sz w:val="16"/>
              </w:rPr>
              <w:t>ноябрь</w:t>
            </w:r>
          </w:p>
        </w:tc>
        <w:tc>
          <w:tcPr>
            <w:tcW w:w="650" w:type="dxa"/>
            <w:vAlign w:val="center"/>
          </w:tcPr>
          <w:p w14:paraId="6DB78E31" w14:textId="77777777" w:rsidR="00D20650" w:rsidRPr="00F412AC" w:rsidRDefault="00D20650" w:rsidP="00DB4988">
            <w:pPr>
              <w:widowControl w:val="0"/>
              <w:ind w:left="-136" w:right="-80"/>
              <w:jc w:val="center"/>
              <w:rPr>
                <w:rFonts w:ascii="GHEA Grapalat" w:hAnsi="GHEA Grapalat"/>
                <w:sz w:val="16"/>
              </w:rPr>
            </w:pPr>
            <w:r w:rsidRPr="00F412AC">
              <w:rPr>
                <w:rFonts w:ascii="GHEA Grapalat" w:hAnsi="GHEA Grapalat"/>
                <w:sz w:val="16"/>
              </w:rPr>
              <w:t>декабрь</w:t>
            </w:r>
          </w:p>
        </w:tc>
        <w:tc>
          <w:tcPr>
            <w:tcW w:w="484" w:type="dxa"/>
            <w:vAlign w:val="center"/>
          </w:tcPr>
          <w:p w14:paraId="35D6DE9B" w14:textId="77777777" w:rsidR="00D20650" w:rsidRPr="008066A0" w:rsidRDefault="00D20650" w:rsidP="00DB4988">
            <w:pPr>
              <w:widowControl w:val="0"/>
              <w:ind w:right="-1"/>
              <w:jc w:val="center"/>
              <w:rPr>
                <w:rFonts w:ascii="GHEA Grapalat" w:hAnsi="GHEA Grapalat"/>
                <w:sz w:val="16"/>
              </w:rPr>
            </w:pPr>
            <w:r w:rsidRPr="00F412AC">
              <w:rPr>
                <w:rFonts w:ascii="GHEA Grapalat" w:hAnsi="GHEA Grapalat"/>
                <w:sz w:val="16"/>
              </w:rPr>
              <w:t>Всего</w:t>
            </w:r>
          </w:p>
        </w:tc>
      </w:tr>
      <w:tr w:rsidR="00C30EC2" w:rsidRPr="00F412AC" w14:paraId="1B9515D3" w14:textId="77777777" w:rsidTr="00194554">
        <w:trPr>
          <w:gridAfter w:val="1"/>
          <w:wAfter w:w="8" w:type="dxa"/>
          <w:trHeight w:val="363"/>
          <w:jc w:val="center"/>
        </w:trPr>
        <w:tc>
          <w:tcPr>
            <w:tcW w:w="1006" w:type="dxa"/>
            <w:vAlign w:val="center"/>
          </w:tcPr>
          <w:p w14:paraId="10422A8D" w14:textId="77777777" w:rsidR="00C30EC2" w:rsidRDefault="00C30EC2" w:rsidP="00194554">
            <w:pPr>
              <w:widowControl w:val="0"/>
              <w:jc w:val="center"/>
              <w:rPr>
                <w:rFonts w:ascii="GHEA Grapalat" w:hAnsi="GHEA Grapalat"/>
                <w:sz w:val="16"/>
              </w:rPr>
            </w:pPr>
          </w:p>
          <w:p w14:paraId="55672263" w14:textId="77777777" w:rsidR="00C30EC2" w:rsidRDefault="00C30EC2" w:rsidP="00194554">
            <w:pPr>
              <w:widowControl w:val="0"/>
              <w:jc w:val="center"/>
              <w:rPr>
                <w:rFonts w:ascii="GHEA Grapalat" w:hAnsi="GHEA Grapalat"/>
                <w:sz w:val="16"/>
              </w:rPr>
            </w:pPr>
          </w:p>
          <w:p w14:paraId="709F0E86" w14:textId="77777777" w:rsidR="00C30EC2" w:rsidRDefault="00C30EC2" w:rsidP="00194554">
            <w:pPr>
              <w:widowControl w:val="0"/>
              <w:jc w:val="center"/>
              <w:rPr>
                <w:rFonts w:ascii="GHEA Grapalat" w:hAnsi="GHEA Grapalat"/>
                <w:sz w:val="16"/>
              </w:rPr>
            </w:pPr>
          </w:p>
          <w:p w14:paraId="20FD0D5D" w14:textId="77777777" w:rsidR="00C30EC2" w:rsidRDefault="00C30EC2" w:rsidP="00194554">
            <w:pPr>
              <w:widowControl w:val="0"/>
              <w:jc w:val="center"/>
              <w:rPr>
                <w:rFonts w:ascii="GHEA Grapalat" w:hAnsi="GHEA Grapalat"/>
                <w:sz w:val="16"/>
              </w:rPr>
            </w:pPr>
          </w:p>
          <w:p w14:paraId="52E85E04" w14:textId="77777777" w:rsidR="00C30EC2" w:rsidRDefault="00C30EC2" w:rsidP="00194554">
            <w:pPr>
              <w:widowControl w:val="0"/>
              <w:jc w:val="center"/>
              <w:rPr>
                <w:rFonts w:ascii="GHEA Grapalat" w:hAnsi="GHEA Grapalat"/>
                <w:sz w:val="16"/>
              </w:rPr>
            </w:pPr>
          </w:p>
          <w:p w14:paraId="376BA834" w14:textId="77777777" w:rsidR="00C30EC2" w:rsidRDefault="00C30EC2" w:rsidP="00194554">
            <w:pPr>
              <w:widowControl w:val="0"/>
              <w:jc w:val="center"/>
              <w:rPr>
                <w:rFonts w:ascii="GHEA Grapalat" w:hAnsi="GHEA Grapalat"/>
                <w:sz w:val="16"/>
              </w:rPr>
            </w:pPr>
          </w:p>
          <w:p w14:paraId="3820AA2F" w14:textId="77777777" w:rsidR="00C30EC2" w:rsidRDefault="00C30EC2" w:rsidP="00194554">
            <w:pPr>
              <w:widowControl w:val="0"/>
              <w:jc w:val="center"/>
              <w:rPr>
                <w:rFonts w:ascii="GHEA Grapalat" w:hAnsi="GHEA Grapalat"/>
                <w:sz w:val="16"/>
              </w:rPr>
            </w:pPr>
          </w:p>
          <w:p w14:paraId="582D9800" w14:textId="77777777" w:rsidR="00C30EC2" w:rsidRDefault="00C30EC2" w:rsidP="00194554">
            <w:pPr>
              <w:widowControl w:val="0"/>
              <w:jc w:val="center"/>
              <w:rPr>
                <w:rFonts w:ascii="GHEA Grapalat" w:hAnsi="GHEA Grapalat"/>
                <w:sz w:val="16"/>
              </w:rPr>
            </w:pPr>
          </w:p>
          <w:p w14:paraId="682D2A6A" w14:textId="77777777" w:rsidR="00C30EC2" w:rsidRDefault="00C30EC2" w:rsidP="00194554">
            <w:pPr>
              <w:widowControl w:val="0"/>
              <w:jc w:val="center"/>
              <w:rPr>
                <w:rFonts w:ascii="GHEA Grapalat" w:hAnsi="GHEA Grapalat"/>
                <w:sz w:val="16"/>
              </w:rPr>
            </w:pPr>
          </w:p>
          <w:p w14:paraId="5B869810" w14:textId="5870644F" w:rsidR="00C30EC2" w:rsidRPr="00F412AC" w:rsidRDefault="00C30EC2" w:rsidP="00194554">
            <w:pPr>
              <w:widowControl w:val="0"/>
              <w:jc w:val="center"/>
              <w:rPr>
                <w:rFonts w:ascii="GHEA Grapalat" w:hAnsi="GHEA Grapalat"/>
                <w:sz w:val="16"/>
              </w:rPr>
            </w:pPr>
            <w:r>
              <w:rPr>
                <w:rFonts w:ascii="GHEA Grapalat" w:hAnsi="GHEA Grapalat"/>
                <w:sz w:val="16"/>
              </w:rPr>
              <w:t>1</w:t>
            </w:r>
          </w:p>
        </w:tc>
        <w:tc>
          <w:tcPr>
            <w:tcW w:w="1212" w:type="dxa"/>
            <w:vAlign w:val="center"/>
          </w:tcPr>
          <w:p w14:paraId="55847CE5" w14:textId="5F7501C9" w:rsidR="00C30EC2" w:rsidRPr="00194554" w:rsidRDefault="00194554" w:rsidP="00194554">
            <w:pPr>
              <w:widowControl w:val="0"/>
              <w:jc w:val="center"/>
              <w:rPr>
                <w:rFonts w:ascii="GHEA Grapalat" w:hAnsi="GHEA Grapalat"/>
                <w:sz w:val="20"/>
                <w:szCs w:val="20"/>
              </w:rPr>
            </w:pPr>
            <w:r w:rsidRPr="00194554">
              <w:rPr>
                <w:rFonts w:ascii="GHEA Grapalat" w:hAnsi="GHEA Grapalat" w:cs="Calibri"/>
                <w:sz w:val="20"/>
                <w:szCs w:val="20"/>
                <w:lang w:val="hy-AM"/>
              </w:rPr>
              <w:t>71241200/506</w:t>
            </w:r>
          </w:p>
        </w:tc>
        <w:tc>
          <w:tcPr>
            <w:tcW w:w="1463" w:type="dxa"/>
            <w:vAlign w:val="center"/>
          </w:tcPr>
          <w:p w14:paraId="56B84A49" w14:textId="3CAAEA85" w:rsidR="00C30EC2" w:rsidRPr="00194554" w:rsidRDefault="00194554" w:rsidP="00194554">
            <w:pPr>
              <w:widowControl w:val="0"/>
              <w:jc w:val="center"/>
              <w:rPr>
                <w:rFonts w:ascii="GHEA Grapalat" w:hAnsi="GHEA Grapalat"/>
                <w:bCs/>
                <w:sz w:val="16"/>
                <w:szCs w:val="16"/>
              </w:rPr>
            </w:pPr>
            <w:r w:rsidRPr="00194554">
              <w:rPr>
                <w:rFonts w:ascii="GHEA Grapalat" w:hAnsi="GHEA Grapalat"/>
                <w:bCs/>
                <w:sz w:val="16"/>
                <w:szCs w:val="16"/>
                <w:lang w:val="hy-AM"/>
              </w:rPr>
              <w:t>приобретени</w:t>
            </w:r>
            <w:r w:rsidRPr="00194554">
              <w:rPr>
                <w:rFonts w:ascii="GHEA Grapalat" w:hAnsi="GHEA Grapalat"/>
                <w:bCs/>
                <w:sz w:val="16"/>
                <w:szCs w:val="16"/>
              </w:rPr>
              <w:t>ю</w:t>
            </w:r>
            <w:r w:rsidRPr="00194554">
              <w:rPr>
                <w:rFonts w:ascii="GHEA Grapalat" w:hAnsi="GHEA Grapalat"/>
                <w:bCs/>
                <w:sz w:val="16"/>
                <w:szCs w:val="16"/>
                <w:lang w:val="hy-AM"/>
              </w:rPr>
              <w:t xml:space="preserve"> </w:t>
            </w:r>
            <w:r w:rsidRPr="00194554">
              <w:rPr>
                <w:rFonts w:ascii="GHEA Grapalat" w:hAnsi="GHEA Grapalat"/>
                <w:bCs/>
                <w:sz w:val="16"/>
                <w:szCs w:val="16"/>
              </w:rPr>
              <w:t>консультационных услуг по разработке концептуального проекта и градостроительного плана новой наземной станции (условное название «Сурмалу») на участке между станциями «Зоравар Андраник» и «Сасунци Давид» Ереванского метрополитена</w:t>
            </w:r>
          </w:p>
        </w:tc>
        <w:tc>
          <w:tcPr>
            <w:tcW w:w="567" w:type="dxa"/>
            <w:vAlign w:val="center"/>
          </w:tcPr>
          <w:p w14:paraId="7706BE57" w14:textId="77777777" w:rsidR="00C30EC2" w:rsidRPr="00F412AC" w:rsidRDefault="00C30EC2" w:rsidP="00194554">
            <w:pPr>
              <w:widowControl w:val="0"/>
              <w:jc w:val="center"/>
              <w:rPr>
                <w:rFonts w:ascii="GHEA Grapalat" w:hAnsi="GHEA Grapalat"/>
                <w:sz w:val="16"/>
              </w:rPr>
            </w:pPr>
            <w:r w:rsidRPr="00F412AC">
              <w:rPr>
                <w:rFonts w:ascii="GHEA Grapalat" w:hAnsi="GHEA Grapalat"/>
                <w:sz w:val="16"/>
              </w:rPr>
              <w:t>... %</w:t>
            </w:r>
          </w:p>
        </w:tc>
        <w:tc>
          <w:tcPr>
            <w:tcW w:w="482" w:type="dxa"/>
            <w:vAlign w:val="center"/>
          </w:tcPr>
          <w:p w14:paraId="58C0F80E" w14:textId="77777777" w:rsidR="00C30EC2" w:rsidRPr="00F412AC" w:rsidRDefault="00C30EC2" w:rsidP="00194554">
            <w:pPr>
              <w:widowControl w:val="0"/>
              <w:jc w:val="center"/>
              <w:rPr>
                <w:rFonts w:ascii="GHEA Grapalat" w:hAnsi="GHEA Grapalat"/>
                <w:sz w:val="16"/>
              </w:rPr>
            </w:pPr>
            <w:r w:rsidRPr="00F412AC">
              <w:rPr>
                <w:rFonts w:ascii="GHEA Grapalat" w:hAnsi="GHEA Grapalat"/>
                <w:sz w:val="16"/>
              </w:rPr>
              <w:t>... %</w:t>
            </w:r>
          </w:p>
        </w:tc>
        <w:tc>
          <w:tcPr>
            <w:tcW w:w="563" w:type="dxa"/>
            <w:vAlign w:val="center"/>
          </w:tcPr>
          <w:p w14:paraId="7DF91304" w14:textId="77777777"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681" w:type="dxa"/>
            <w:vAlign w:val="center"/>
          </w:tcPr>
          <w:p w14:paraId="575B69CD" w14:textId="77777777"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582" w:type="dxa"/>
            <w:vAlign w:val="center"/>
          </w:tcPr>
          <w:p w14:paraId="68F6C64C" w14:textId="77777777"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566" w:type="dxa"/>
            <w:vAlign w:val="center"/>
          </w:tcPr>
          <w:p w14:paraId="5E222FDE" w14:textId="77777777"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601" w:type="dxa"/>
            <w:vAlign w:val="center"/>
          </w:tcPr>
          <w:p w14:paraId="609344D1" w14:textId="77777777"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611" w:type="dxa"/>
            <w:vAlign w:val="center"/>
          </w:tcPr>
          <w:p w14:paraId="0CC3F8B8" w14:textId="1BB8304B"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733" w:type="dxa"/>
            <w:vAlign w:val="center"/>
          </w:tcPr>
          <w:p w14:paraId="552968CF" w14:textId="7F93EF97"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709" w:type="dxa"/>
            <w:vAlign w:val="center"/>
          </w:tcPr>
          <w:p w14:paraId="30A6AF5B" w14:textId="3937D40D"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709" w:type="dxa"/>
            <w:vAlign w:val="center"/>
          </w:tcPr>
          <w:p w14:paraId="05A20DF4" w14:textId="6F2D1820"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650" w:type="dxa"/>
            <w:vAlign w:val="center"/>
          </w:tcPr>
          <w:p w14:paraId="34FDFF97" w14:textId="0E2518F6"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484" w:type="dxa"/>
            <w:vAlign w:val="center"/>
          </w:tcPr>
          <w:p w14:paraId="0F43154E" w14:textId="3DAE34E8" w:rsidR="00C30EC2" w:rsidRPr="00F412AC" w:rsidRDefault="00C30EC2" w:rsidP="00194554">
            <w:pPr>
              <w:widowControl w:val="0"/>
              <w:jc w:val="center"/>
              <w:rPr>
                <w:rFonts w:ascii="GHEA Grapalat" w:hAnsi="GHEA Grapalat"/>
                <w:b/>
                <w:sz w:val="16"/>
              </w:rPr>
            </w:pPr>
            <w:r w:rsidRPr="00F412AC">
              <w:rPr>
                <w:rFonts w:ascii="GHEA Grapalat" w:hAnsi="GHEA Grapalat"/>
                <w:sz w:val="16"/>
              </w:rPr>
              <w:t>... %</w:t>
            </w:r>
          </w:p>
        </w:tc>
      </w:tr>
    </w:tbl>
    <w:p w14:paraId="43FECC89" w14:textId="77777777" w:rsidR="00DA5683" w:rsidRDefault="00DA5683" w:rsidP="00DB4988">
      <w:pPr>
        <w:widowControl w:val="0"/>
        <w:rPr>
          <w:rFonts w:ascii="GHEA Grapalat" w:hAnsi="GHEA Grapalat"/>
          <w:i/>
        </w:rPr>
        <w:sectPr w:rsidR="00DA5683" w:rsidSect="00DA5683">
          <w:footnotePr>
            <w:pos w:val="beneathText"/>
          </w:footnotePr>
          <w:pgSz w:w="11907" w:h="16840" w:code="9"/>
          <w:pgMar w:top="425" w:right="1418" w:bottom="851" w:left="1418" w:header="561" w:footer="561" w:gutter="0"/>
          <w:cols w:space="720"/>
          <w:titlePg/>
          <w:docGrid w:linePitch="326"/>
        </w:sectPr>
      </w:pPr>
    </w:p>
    <w:p w14:paraId="4172F3E1" w14:textId="4A8DFBB9" w:rsidR="00D20650" w:rsidRPr="00AD29CE" w:rsidRDefault="00D20650" w:rsidP="00DB4988">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20650" w:rsidRPr="00AD29CE" w14:paraId="5AB5806A" w14:textId="77777777" w:rsidTr="00821AF9">
        <w:trPr>
          <w:jc w:val="center"/>
        </w:trPr>
        <w:tc>
          <w:tcPr>
            <w:tcW w:w="4536" w:type="dxa"/>
          </w:tcPr>
          <w:p w14:paraId="7202C95D" w14:textId="77777777" w:rsidR="00D20650" w:rsidRPr="00AD29CE" w:rsidRDefault="00D20650" w:rsidP="00DB4988">
            <w:pPr>
              <w:widowControl w:val="0"/>
              <w:jc w:val="center"/>
              <w:rPr>
                <w:rFonts w:ascii="GHEA Grapalat" w:hAnsi="GHEA Grapalat" w:cs="Sylfaen"/>
                <w:b/>
                <w:bCs/>
              </w:rPr>
            </w:pPr>
            <w:r w:rsidRPr="00AD29CE">
              <w:rPr>
                <w:rFonts w:ascii="GHEA Grapalat" w:hAnsi="GHEA Grapalat"/>
                <w:b/>
              </w:rPr>
              <w:t>ЗАКАЗЧИК</w:t>
            </w:r>
          </w:p>
          <w:p w14:paraId="6FF3F1B0" w14:textId="77777777" w:rsidR="00D20650" w:rsidRPr="00A9587F" w:rsidRDefault="00D20650" w:rsidP="00DB4988">
            <w:pPr>
              <w:widowControl w:val="0"/>
              <w:jc w:val="center"/>
              <w:rPr>
                <w:rFonts w:ascii="GHEA Grapalat" w:hAnsi="GHEA Grapalat"/>
              </w:rPr>
            </w:pPr>
            <w:r w:rsidRPr="00A9587F">
              <w:rPr>
                <w:rFonts w:ascii="GHEA Grapalat" w:hAnsi="GHEA Grapalat"/>
              </w:rPr>
              <w:t>_________________________</w:t>
            </w:r>
          </w:p>
          <w:p w14:paraId="7C8BE558" w14:textId="77777777" w:rsidR="00D20650" w:rsidRPr="00CA2754" w:rsidRDefault="00D20650" w:rsidP="00DB4988">
            <w:pPr>
              <w:widowControl w:val="0"/>
              <w:jc w:val="center"/>
              <w:rPr>
                <w:rFonts w:ascii="GHEA Grapalat" w:hAnsi="GHEA Grapalat"/>
                <w:vertAlign w:val="superscript"/>
              </w:rPr>
            </w:pPr>
            <w:r w:rsidRPr="00CA2754">
              <w:rPr>
                <w:rFonts w:ascii="GHEA Grapalat" w:hAnsi="GHEA Grapalat"/>
                <w:vertAlign w:val="superscript"/>
              </w:rPr>
              <w:t>/подпись/</w:t>
            </w:r>
          </w:p>
          <w:p w14:paraId="1DEA5D47" w14:textId="77777777" w:rsidR="00D20650" w:rsidRPr="00AD29CE" w:rsidRDefault="00D20650" w:rsidP="00DB4988">
            <w:pPr>
              <w:widowControl w:val="0"/>
              <w:jc w:val="center"/>
              <w:rPr>
                <w:rFonts w:ascii="GHEA Grapalat" w:hAnsi="GHEA Grapalat"/>
              </w:rPr>
            </w:pPr>
            <w:r w:rsidRPr="00AD29CE">
              <w:rPr>
                <w:rFonts w:ascii="GHEA Grapalat" w:hAnsi="GHEA Grapalat"/>
              </w:rPr>
              <w:t>М. П.</w:t>
            </w:r>
          </w:p>
        </w:tc>
        <w:tc>
          <w:tcPr>
            <w:tcW w:w="760" w:type="dxa"/>
          </w:tcPr>
          <w:p w14:paraId="43092D75" w14:textId="77777777" w:rsidR="00D20650" w:rsidRPr="00AD29CE" w:rsidRDefault="00D20650" w:rsidP="00DB4988">
            <w:pPr>
              <w:widowControl w:val="0"/>
              <w:jc w:val="center"/>
              <w:rPr>
                <w:rFonts w:ascii="GHEA Grapalat" w:hAnsi="GHEA Grapalat"/>
              </w:rPr>
            </w:pPr>
          </w:p>
        </w:tc>
        <w:tc>
          <w:tcPr>
            <w:tcW w:w="4343" w:type="dxa"/>
          </w:tcPr>
          <w:p w14:paraId="5221B1FA" w14:textId="77777777" w:rsidR="00D20650" w:rsidRPr="00AD29CE" w:rsidRDefault="00D20650" w:rsidP="00DB4988">
            <w:pPr>
              <w:widowControl w:val="0"/>
              <w:jc w:val="center"/>
              <w:rPr>
                <w:rFonts w:ascii="GHEA Grapalat" w:hAnsi="GHEA Grapalat" w:cs="Sylfaen"/>
                <w:b/>
                <w:bCs/>
              </w:rPr>
            </w:pPr>
            <w:r w:rsidRPr="00AD29CE">
              <w:rPr>
                <w:rFonts w:ascii="GHEA Grapalat" w:hAnsi="GHEA Grapalat"/>
                <w:b/>
              </w:rPr>
              <w:t>ИСПОЛНИТЕЛЬ</w:t>
            </w:r>
          </w:p>
          <w:p w14:paraId="71B5A0CE" w14:textId="77777777" w:rsidR="00D20650" w:rsidRPr="00A9587F" w:rsidRDefault="00D20650" w:rsidP="00DB4988">
            <w:pPr>
              <w:widowControl w:val="0"/>
              <w:jc w:val="center"/>
              <w:rPr>
                <w:rFonts w:ascii="GHEA Grapalat" w:hAnsi="GHEA Grapalat"/>
              </w:rPr>
            </w:pPr>
            <w:r w:rsidRPr="00A9587F">
              <w:rPr>
                <w:rFonts w:ascii="GHEA Grapalat" w:hAnsi="GHEA Grapalat"/>
              </w:rPr>
              <w:t>_________________________</w:t>
            </w:r>
          </w:p>
          <w:p w14:paraId="5FE6E8A2" w14:textId="77777777" w:rsidR="00D20650" w:rsidRPr="00CA2754" w:rsidRDefault="00D20650" w:rsidP="00DB4988">
            <w:pPr>
              <w:widowControl w:val="0"/>
              <w:jc w:val="center"/>
              <w:rPr>
                <w:rFonts w:ascii="GHEA Grapalat" w:hAnsi="GHEA Grapalat"/>
                <w:vertAlign w:val="superscript"/>
              </w:rPr>
            </w:pPr>
            <w:r w:rsidRPr="00CA2754">
              <w:rPr>
                <w:rFonts w:ascii="GHEA Grapalat" w:hAnsi="GHEA Grapalat"/>
                <w:vertAlign w:val="superscript"/>
              </w:rPr>
              <w:t>/подпись/</w:t>
            </w:r>
          </w:p>
          <w:p w14:paraId="38777AF9" w14:textId="77777777" w:rsidR="00D20650" w:rsidRPr="00AD29CE" w:rsidRDefault="00D20650" w:rsidP="00DB4988">
            <w:pPr>
              <w:widowControl w:val="0"/>
              <w:jc w:val="center"/>
              <w:rPr>
                <w:rFonts w:ascii="GHEA Grapalat" w:hAnsi="GHEA Grapalat"/>
              </w:rPr>
            </w:pPr>
            <w:r w:rsidRPr="00AD29CE">
              <w:rPr>
                <w:rFonts w:ascii="GHEA Grapalat" w:hAnsi="GHEA Grapalat"/>
              </w:rPr>
              <w:t>М. П.</w:t>
            </w:r>
          </w:p>
        </w:tc>
      </w:tr>
    </w:tbl>
    <w:p w14:paraId="000C5A2C" w14:textId="77777777" w:rsidR="00D20650" w:rsidRPr="00AD29CE" w:rsidRDefault="00D20650" w:rsidP="00DB4988">
      <w:pPr>
        <w:widowControl w:val="0"/>
        <w:rPr>
          <w:rFonts w:ascii="GHEA Grapalat" w:hAnsi="GHEA Grapalat"/>
        </w:rPr>
        <w:sectPr w:rsidR="00D20650" w:rsidRPr="00AD29CE" w:rsidSect="00D20650">
          <w:footnotePr>
            <w:pos w:val="beneathText"/>
          </w:footnotePr>
          <w:pgSz w:w="11907" w:h="16840" w:code="9"/>
          <w:pgMar w:top="426" w:right="1418" w:bottom="851" w:left="1418" w:header="561" w:footer="561" w:gutter="0"/>
          <w:cols w:space="720"/>
          <w:titlePg/>
          <w:docGrid w:linePitch="326"/>
        </w:sectPr>
      </w:pPr>
    </w:p>
    <w:p w14:paraId="74EC0087" w14:textId="77777777" w:rsidR="00D20650" w:rsidRPr="00AD29CE" w:rsidRDefault="00D20650" w:rsidP="00DB4988">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1CDD443E" w14:textId="77777777" w:rsidR="00D20650" w:rsidRPr="00AD29CE" w:rsidRDefault="00D20650" w:rsidP="00DB4988">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F8FAFC0" w14:textId="77777777" w:rsidR="00D20650" w:rsidRPr="00AD29CE" w:rsidRDefault="00D20650" w:rsidP="00DB4988">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20650" w:rsidRPr="00AD29CE" w:rsidDel="004B29A5" w14:paraId="1A1A4F98" w14:textId="77777777" w:rsidTr="00821AF9">
        <w:trPr>
          <w:tblCellSpacing w:w="7" w:type="dxa"/>
          <w:jc w:val="center"/>
        </w:trPr>
        <w:tc>
          <w:tcPr>
            <w:tcW w:w="0" w:type="auto"/>
            <w:gridSpan w:val="2"/>
            <w:vAlign w:val="center"/>
          </w:tcPr>
          <w:p w14:paraId="76563F8C" w14:textId="77777777" w:rsidR="00D20650" w:rsidRPr="00AD29CE" w:rsidDel="004B29A5" w:rsidRDefault="00D20650" w:rsidP="00DB4988">
            <w:pPr>
              <w:widowControl w:val="0"/>
              <w:rPr>
                <w:rFonts w:ascii="GHEA Grapalat" w:hAnsi="GHEA Grapalat"/>
                <w:iCs/>
                <w:color w:val="000000"/>
              </w:rPr>
            </w:pPr>
          </w:p>
        </w:tc>
        <w:tc>
          <w:tcPr>
            <w:tcW w:w="0" w:type="auto"/>
            <w:vAlign w:val="center"/>
          </w:tcPr>
          <w:p w14:paraId="65D0E627" w14:textId="77777777" w:rsidR="00D20650" w:rsidRPr="00AD29CE" w:rsidDel="004B29A5" w:rsidRDefault="00D20650" w:rsidP="00DB4988">
            <w:pPr>
              <w:widowControl w:val="0"/>
              <w:rPr>
                <w:rFonts w:ascii="GHEA Grapalat" w:hAnsi="GHEA Grapalat" w:cs="Arial"/>
                <w:iCs/>
                <w:color w:val="000000"/>
              </w:rPr>
            </w:pPr>
          </w:p>
        </w:tc>
      </w:tr>
      <w:tr w:rsidR="00D20650" w:rsidRPr="00AD29CE" w14:paraId="1990A931" w14:textId="77777777" w:rsidTr="00821AF9">
        <w:trPr>
          <w:tblCellSpacing w:w="7" w:type="dxa"/>
          <w:jc w:val="center"/>
        </w:trPr>
        <w:tc>
          <w:tcPr>
            <w:tcW w:w="0" w:type="auto"/>
            <w:vAlign w:val="center"/>
          </w:tcPr>
          <w:p w14:paraId="7E6C437F"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1A6651B4"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625935E3"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3753AF5"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1363754A" w14:textId="77777777" w:rsidR="00D20650" w:rsidRPr="00CA2754" w:rsidRDefault="00D20650" w:rsidP="00DB4988">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99758C5"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6E3562F1" w14:textId="77777777" w:rsidR="00D20650" w:rsidRPr="00CA2754" w:rsidRDefault="00D20650" w:rsidP="00DB4988">
            <w:pPr>
              <w:widowControl w:val="0"/>
              <w:jc w:val="center"/>
              <w:rPr>
                <w:rFonts w:ascii="GHEA Grapalat" w:hAnsi="GHEA Grapalat"/>
                <w:iCs/>
                <w:color w:val="000000"/>
              </w:rPr>
            </w:pPr>
            <w:r>
              <w:rPr>
                <w:rFonts w:ascii="GHEA Grapalat" w:hAnsi="GHEA Grapalat"/>
                <w:color w:val="000000"/>
              </w:rPr>
              <w:t>Заказчик</w:t>
            </w:r>
          </w:p>
          <w:p w14:paraId="1121AE8A"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5431A8B1"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10216FDC"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6DCD116D"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6F227FE0"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5DB7772B" w14:textId="77777777" w:rsidR="00D20650" w:rsidRPr="00AD29CE" w:rsidRDefault="00D20650" w:rsidP="00DB4988">
      <w:pPr>
        <w:widowControl w:val="0"/>
        <w:ind w:firstLine="375"/>
        <w:rPr>
          <w:rFonts w:ascii="GHEA Grapalat" w:hAnsi="GHEA Grapalat"/>
          <w:iCs/>
          <w:color w:val="000000"/>
        </w:rPr>
      </w:pPr>
    </w:p>
    <w:p w14:paraId="62639991" w14:textId="77777777" w:rsidR="00D20650" w:rsidRPr="00AD29CE" w:rsidRDefault="00D20650" w:rsidP="00DB4988">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22072D90" w14:textId="77777777" w:rsidR="00D20650" w:rsidRPr="00CA2754" w:rsidRDefault="00D20650" w:rsidP="00DB4988">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086BB7A5" w14:textId="77777777" w:rsidR="00D20650" w:rsidRPr="00AD29CE" w:rsidRDefault="00D20650" w:rsidP="00DB4988">
      <w:pPr>
        <w:pStyle w:val="BodyTextIndent"/>
        <w:widowControl w:val="0"/>
        <w:spacing w:line="240" w:lineRule="auto"/>
        <w:ind w:firstLine="0"/>
        <w:jc w:val="center"/>
        <w:rPr>
          <w:rFonts w:ascii="GHEA Grapalat" w:hAnsi="GHEA Grapalat"/>
          <w:b/>
          <w:bCs/>
          <w:iCs/>
          <w:sz w:val="24"/>
          <w:szCs w:val="24"/>
        </w:rPr>
      </w:pPr>
    </w:p>
    <w:p w14:paraId="2770EF9D" w14:textId="77777777" w:rsidR="00D20650" w:rsidRPr="00AD29CE" w:rsidRDefault="00D20650" w:rsidP="00DB4988">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32A51621" w14:textId="77777777" w:rsidR="00D20650" w:rsidRPr="00AD29CE" w:rsidRDefault="00D20650" w:rsidP="00DB4988">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24EBD65" w14:textId="77777777" w:rsidR="00D20650" w:rsidRPr="00AD29CE" w:rsidRDefault="00D20650" w:rsidP="00DB4988">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21C47128" w14:textId="77777777" w:rsidR="00D20650" w:rsidRPr="00AD29CE" w:rsidRDefault="00D20650" w:rsidP="00DB4988">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0835DE7C" w14:textId="77777777" w:rsidR="00D20650" w:rsidRPr="00AD29CE" w:rsidRDefault="00D20650" w:rsidP="00DB4988">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15A4E216" w14:textId="77777777" w:rsidR="00D20650" w:rsidRPr="00AD29CE" w:rsidRDefault="00D20650" w:rsidP="00DB4988">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20650" w:rsidRPr="00CA2754" w14:paraId="59B492A2" w14:textId="77777777" w:rsidTr="00821AF9">
        <w:trPr>
          <w:jc w:val="center"/>
        </w:trPr>
        <w:tc>
          <w:tcPr>
            <w:tcW w:w="357" w:type="dxa"/>
            <w:vMerge w:val="restart"/>
            <w:vAlign w:val="center"/>
          </w:tcPr>
          <w:p w14:paraId="718231D1"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2ABE183C"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D20650" w:rsidRPr="00CA2754" w14:paraId="755FCCC1" w14:textId="77777777" w:rsidTr="00821AF9">
        <w:trPr>
          <w:jc w:val="center"/>
        </w:trPr>
        <w:tc>
          <w:tcPr>
            <w:tcW w:w="357" w:type="dxa"/>
            <w:vMerge/>
          </w:tcPr>
          <w:p w14:paraId="7F6A2CB6"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73" w:type="dxa"/>
            <w:vMerge w:val="restart"/>
            <w:vAlign w:val="center"/>
          </w:tcPr>
          <w:p w14:paraId="2742367C"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3230E9F8"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198CAE68"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450B810E"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6562D58B"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1BA71F13"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20650" w:rsidRPr="00CA2754" w14:paraId="68E88B95" w14:textId="77777777" w:rsidTr="00821AF9">
        <w:trPr>
          <w:trHeight w:val="1105"/>
          <w:jc w:val="center"/>
        </w:trPr>
        <w:tc>
          <w:tcPr>
            <w:tcW w:w="357" w:type="dxa"/>
            <w:vMerge/>
            <w:tcBorders>
              <w:bottom w:val="single" w:sz="4" w:space="0" w:color="auto"/>
            </w:tcBorders>
          </w:tcPr>
          <w:p w14:paraId="773EF26F"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vAlign w:val="center"/>
          </w:tcPr>
          <w:p w14:paraId="44E782F0"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vAlign w:val="center"/>
          </w:tcPr>
          <w:p w14:paraId="0096F959"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vAlign w:val="center"/>
          </w:tcPr>
          <w:p w14:paraId="3AE87BBD"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03DFC22E"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3A290659"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52E5618B"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44DBE9D6"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vAlign w:val="center"/>
          </w:tcPr>
          <w:p w14:paraId="43A69680"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r>
      <w:tr w:rsidR="00D20650" w:rsidRPr="00CA2754" w14:paraId="2FF58A5B" w14:textId="77777777" w:rsidTr="00821AF9">
        <w:trPr>
          <w:jc w:val="center"/>
        </w:trPr>
        <w:tc>
          <w:tcPr>
            <w:tcW w:w="357" w:type="dxa"/>
            <w:vAlign w:val="center"/>
          </w:tcPr>
          <w:p w14:paraId="3C3FC03A"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73" w:type="dxa"/>
            <w:vAlign w:val="center"/>
          </w:tcPr>
          <w:p w14:paraId="74BE3687"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440" w:type="dxa"/>
            <w:vAlign w:val="center"/>
          </w:tcPr>
          <w:p w14:paraId="403EC17E"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00" w:type="dxa"/>
            <w:vAlign w:val="center"/>
          </w:tcPr>
          <w:p w14:paraId="4291E0B4"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16" w:type="dxa"/>
            <w:vAlign w:val="center"/>
          </w:tcPr>
          <w:p w14:paraId="716642BD"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42" w:type="dxa"/>
            <w:vAlign w:val="center"/>
          </w:tcPr>
          <w:p w14:paraId="7B1B3555"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34" w:type="dxa"/>
            <w:vAlign w:val="center"/>
          </w:tcPr>
          <w:p w14:paraId="5DD9F4A4"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68" w:type="dxa"/>
            <w:vAlign w:val="center"/>
          </w:tcPr>
          <w:p w14:paraId="0D8B0DAD"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675" w:type="dxa"/>
            <w:vAlign w:val="center"/>
          </w:tcPr>
          <w:p w14:paraId="2A984E03"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r>
      <w:tr w:rsidR="00D20650" w:rsidRPr="00CA2754" w14:paraId="29394BC5" w14:textId="77777777" w:rsidTr="00821AF9">
        <w:trPr>
          <w:jc w:val="center"/>
        </w:trPr>
        <w:tc>
          <w:tcPr>
            <w:tcW w:w="357" w:type="dxa"/>
          </w:tcPr>
          <w:p w14:paraId="79C9808C"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73" w:type="dxa"/>
          </w:tcPr>
          <w:p w14:paraId="4255839B"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440" w:type="dxa"/>
          </w:tcPr>
          <w:p w14:paraId="65A697D0"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00" w:type="dxa"/>
          </w:tcPr>
          <w:p w14:paraId="431B03D8"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16" w:type="dxa"/>
          </w:tcPr>
          <w:p w14:paraId="7E6F43EA"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42" w:type="dxa"/>
          </w:tcPr>
          <w:p w14:paraId="0D8D6F08"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34" w:type="dxa"/>
          </w:tcPr>
          <w:p w14:paraId="05E945AD"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68" w:type="dxa"/>
          </w:tcPr>
          <w:p w14:paraId="6122A110"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675" w:type="dxa"/>
          </w:tcPr>
          <w:p w14:paraId="0889CAE4"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r>
    </w:tbl>
    <w:p w14:paraId="161C8E39" w14:textId="77777777" w:rsidR="00D20650" w:rsidRPr="00CA2754" w:rsidRDefault="00D20650" w:rsidP="00DB4988">
      <w:pPr>
        <w:widowControl w:val="0"/>
        <w:ind w:firstLine="375"/>
        <w:jc w:val="both"/>
        <w:rPr>
          <w:rFonts w:ascii="GHEA Grapalat" w:hAnsi="GHEA Grapalat" w:cs="Arial"/>
          <w:iCs/>
          <w:color w:val="000000"/>
          <w:lang w:val="en-US"/>
        </w:rPr>
      </w:pPr>
    </w:p>
    <w:p w14:paraId="6088E963" w14:textId="77777777" w:rsidR="00D20650" w:rsidRPr="00AD29CE" w:rsidRDefault="00D20650" w:rsidP="00DB4988">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20650" w:rsidRPr="00AD29CE" w14:paraId="5AB7C1E6" w14:textId="77777777" w:rsidTr="00821AF9">
        <w:trPr>
          <w:trHeight w:val="266"/>
          <w:tblCellSpacing w:w="7" w:type="dxa"/>
          <w:jc w:val="center"/>
        </w:trPr>
        <w:tc>
          <w:tcPr>
            <w:tcW w:w="0" w:type="auto"/>
            <w:vAlign w:val="center"/>
          </w:tcPr>
          <w:p w14:paraId="7F6E5C25"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47D1E7D5"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Услугу принял</w:t>
            </w:r>
          </w:p>
        </w:tc>
      </w:tr>
      <w:tr w:rsidR="00D20650" w:rsidRPr="00AD29CE" w14:paraId="7B28E6C4" w14:textId="77777777" w:rsidTr="00821AF9">
        <w:trPr>
          <w:trHeight w:val="473"/>
          <w:tblCellSpacing w:w="7" w:type="dxa"/>
          <w:jc w:val="center"/>
        </w:trPr>
        <w:tc>
          <w:tcPr>
            <w:tcW w:w="0" w:type="auto"/>
            <w:vAlign w:val="center"/>
          </w:tcPr>
          <w:p w14:paraId="5696877E" w14:textId="77777777" w:rsidR="00D20650" w:rsidRPr="00AD29CE" w:rsidRDefault="00D20650" w:rsidP="00DB4988">
            <w:pPr>
              <w:widowControl w:val="0"/>
              <w:jc w:val="center"/>
              <w:rPr>
                <w:rFonts w:ascii="GHEA Grapalat" w:hAnsi="GHEA Grapalat"/>
                <w:iCs/>
              </w:rPr>
            </w:pPr>
            <w:r w:rsidRPr="00AD29CE">
              <w:rPr>
                <w:rFonts w:ascii="GHEA Grapalat" w:hAnsi="GHEA Grapalat"/>
              </w:rPr>
              <w:t xml:space="preserve">___________________________ </w:t>
            </w:r>
          </w:p>
          <w:p w14:paraId="67D8DF09" w14:textId="77777777" w:rsidR="00D20650" w:rsidRPr="00CA2754" w:rsidRDefault="00D20650" w:rsidP="00DB4988">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5F15C8D" w14:textId="77777777" w:rsidR="00D20650" w:rsidRPr="00AD29CE" w:rsidRDefault="00D20650" w:rsidP="00DB4988">
            <w:pPr>
              <w:widowControl w:val="0"/>
              <w:jc w:val="center"/>
              <w:rPr>
                <w:rFonts w:ascii="GHEA Grapalat" w:hAnsi="GHEA Grapalat"/>
                <w:iCs/>
              </w:rPr>
            </w:pPr>
            <w:r w:rsidRPr="00AD29CE">
              <w:rPr>
                <w:rFonts w:ascii="GHEA Grapalat" w:hAnsi="GHEA Grapalat"/>
              </w:rPr>
              <w:t>___________________________</w:t>
            </w:r>
          </w:p>
          <w:p w14:paraId="17783F81" w14:textId="77777777" w:rsidR="00D20650" w:rsidRPr="00CA2754" w:rsidRDefault="00D20650" w:rsidP="00DB4988">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20650" w:rsidRPr="00AD29CE" w14:paraId="2C68815A" w14:textId="77777777" w:rsidTr="00821AF9">
        <w:trPr>
          <w:trHeight w:val="503"/>
          <w:tblCellSpacing w:w="7" w:type="dxa"/>
          <w:jc w:val="center"/>
        </w:trPr>
        <w:tc>
          <w:tcPr>
            <w:tcW w:w="0" w:type="auto"/>
            <w:vAlign w:val="center"/>
          </w:tcPr>
          <w:p w14:paraId="6B29E22A" w14:textId="77777777" w:rsidR="00D20650" w:rsidRPr="00AD29CE" w:rsidRDefault="00D20650" w:rsidP="00DB4988">
            <w:pPr>
              <w:widowControl w:val="0"/>
              <w:jc w:val="center"/>
              <w:rPr>
                <w:rFonts w:ascii="GHEA Grapalat" w:hAnsi="GHEA Grapalat"/>
                <w:iCs/>
              </w:rPr>
            </w:pPr>
            <w:r w:rsidRPr="00AD29CE">
              <w:rPr>
                <w:rFonts w:ascii="GHEA Grapalat" w:hAnsi="GHEA Grapalat"/>
              </w:rPr>
              <w:t xml:space="preserve">___________________________ </w:t>
            </w:r>
          </w:p>
          <w:p w14:paraId="40D653ED" w14:textId="77777777" w:rsidR="00D20650" w:rsidRPr="00CA2754" w:rsidRDefault="00D20650" w:rsidP="00DB4988">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795E8FDF" w14:textId="77777777" w:rsidR="00D20650" w:rsidRPr="00AD29CE" w:rsidRDefault="00D20650" w:rsidP="00DB4988">
            <w:pPr>
              <w:widowControl w:val="0"/>
              <w:jc w:val="center"/>
              <w:rPr>
                <w:rFonts w:ascii="GHEA Grapalat" w:hAnsi="GHEA Grapalat"/>
                <w:iCs/>
              </w:rPr>
            </w:pPr>
            <w:r w:rsidRPr="00AD29CE">
              <w:rPr>
                <w:rFonts w:ascii="GHEA Grapalat" w:hAnsi="GHEA Grapalat"/>
              </w:rPr>
              <w:t>___________________________</w:t>
            </w:r>
          </w:p>
          <w:p w14:paraId="3BC269FA" w14:textId="77777777" w:rsidR="00D20650" w:rsidRPr="00CA2754" w:rsidRDefault="00D20650" w:rsidP="00DB4988">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D20650" w:rsidRPr="00AD29CE" w14:paraId="38EF6F89" w14:textId="77777777" w:rsidTr="00821AF9">
        <w:trPr>
          <w:trHeight w:val="281"/>
          <w:tblCellSpacing w:w="7" w:type="dxa"/>
          <w:jc w:val="center"/>
        </w:trPr>
        <w:tc>
          <w:tcPr>
            <w:tcW w:w="0" w:type="auto"/>
            <w:vAlign w:val="center"/>
          </w:tcPr>
          <w:p w14:paraId="403711E4"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1BB63A83"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М. П.</w:t>
            </w:r>
          </w:p>
        </w:tc>
      </w:tr>
    </w:tbl>
    <w:p w14:paraId="54969A3C" w14:textId="77777777" w:rsidR="00D20650" w:rsidRPr="00AD29CE" w:rsidRDefault="00D20650" w:rsidP="00DB4988">
      <w:pPr>
        <w:widowControl w:val="0"/>
        <w:autoSpaceDE w:val="0"/>
        <w:autoSpaceDN w:val="0"/>
        <w:adjustRightInd w:val="0"/>
        <w:jc w:val="right"/>
        <w:rPr>
          <w:rFonts w:ascii="GHEA Grapalat" w:hAnsi="GHEA Grapalat" w:cs="TimesArmenianPSMT"/>
        </w:rPr>
      </w:pPr>
    </w:p>
    <w:p w14:paraId="30A7C3DE" w14:textId="77777777" w:rsidR="00D20650" w:rsidRDefault="00D20650" w:rsidP="00DB4988">
      <w:pPr>
        <w:rPr>
          <w:rFonts w:ascii="GHEA Grapalat" w:hAnsi="GHEA Grapalat"/>
        </w:rPr>
      </w:pPr>
      <w:r>
        <w:rPr>
          <w:rFonts w:ascii="GHEA Grapalat" w:hAnsi="GHEA Grapalat"/>
        </w:rPr>
        <w:lastRenderedPageBreak/>
        <w:br w:type="page"/>
      </w:r>
    </w:p>
    <w:p w14:paraId="2F11EDD9" w14:textId="77777777" w:rsidR="00D20650" w:rsidRPr="00AD29CE" w:rsidRDefault="00D20650" w:rsidP="00DB4988">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14:paraId="5DDE5B46" w14:textId="77777777" w:rsidR="00D20650" w:rsidRPr="00AD29CE" w:rsidRDefault="00D20650" w:rsidP="00DB4988">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660642C" w14:textId="77777777" w:rsidR="00D20650" w:rsidRPr="00AD29CE" w:rsidRDefault="00D20650" w:rsidP="00DB4988">
      <w:pPr>
        <w:widowControl w:val="0"/>
        <w:rPr>
          <w:rFonts w:ascii="GHEA Grapalat" w:hAnsi="GHEA Grapalat"/>
        </w:rPr>
      </w:pPr>
    </w:p>
    <w:p w14:paraId="2AEFBA5C" w14:textId="77777777" w:rsidR="00D20650" w:rsidRPr="00565EAA" w:rsidRDefault="00D20650" w:rsidP="00DB4988">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49CD351C" w14:textId="77777777" w:rsidR="00D20650" w:rsidRPr="00007AA4" w:rsidRDefault="00D20650" w:rsidP="00DB4988">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607B5D45" w14:textId="77777777" w:rsidR="00D20650" w:rsidRPr="00F65D1E" w:rsidRDefault="00D20650" w:rsidP="00DB4988">
      <w:pPr>
        <w:widowControl w:val="0"/>
        <w:tabs>
          <w:tab w:val="left" w:pos="360"/>
          <w:tab w:val="left" w:pos="540"/>
          <w:tab w:val="left" w:pos="2250"/>
        </w:tabs>
        <w:jc w:val="center"/>
        <w:rPr>
          <w:rFonts w:ascii="GHEA Grapalat" w:hAnsi="GHEA Grapalat" w:cs="Sylfaen"/>
          <w:bCs/>
        </w:rPr>
      </w:pPr>
    </w:p>
    <w:p w14:paraId="77B601B2" w14:textId="77777777" w:rsidR="00D20650" w:rsidRPr="005A78CD" w:rsidRDefault="00D20650" w:rsidP="00DB4988">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1C6BFD81" w14:textId="77777777" w:rsidR="00D20650" w:rsidRPr="0096584B" w:rsidRDefault="00D20650" w:rsidP="00DB4988">
      <w:pPr>
        <w:widowControl w:val="0"/>
        <w:ind w:left="7371" w:hanging="141"/>
        <w:jc w:val="both"/>
        <w:rPr>
          <w:rFonts w:ascii="GHEA Grapalat" w:hAnsi="GHEA Grapalat"/>
          <w:sz w:val="16"/>
        </w:rPr>
      </w:pPr>
      <w:r w:rsidRPr="00A979AE">
        <w:rPr>
          <w:rFonts w:ascii="GHEA Grapalat" w:hAnsi="GHEA Grapalat"/>
          <w:sz w:val="16"/>
        </w:rPr>
        <w:t>номер договора</w:t>
      </w:r>
    </w:p>
    <w:p w14:paraId="75E910CE" w14:textId="77777777" w:rsidR="00D20650" w:rsidRPr="00C7119C" w:rsidRDefault="00D20650" w:rsidP="00DB4988">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0936B1F7" w14:textId="77777777" w:rsidR="00D20650" w:rsidRPr="005A78CD" w:rsidRDefault="00D20650" w:rsidP="00DB4988">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255FF6A" w14:textId="77777777" w:rsidR="00D20650" w:rsidRPr="0096584B" w:rsidRDefault="00D20650" w:rsidP="00DB4988">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08343F35" w14:textId="77777777" w:rsidR="00D20650" w:rsidRPr="00A979AE" w:rsidRDefault="00D20650" w:rsidP="00DB4988">
      <w:pPr>
        <w:widowControl w:val="0"/>
        <w:ind w:left="3544" w:right="-360"/>
        <w:jc w:val="both"/>
        <w:rPr>
          <w:rFonts w:ascii="GHEA Grapalat" w:hAnsi="GHEA Grapalat"/>
          <w:sz w:val="16"/>
        </w:rPr>
      </w:pPr>
      <w:r w:rsidRPr="00410F7A">
        <w:rPr>
          <w:rFonts w:ascii="GHEA Grapalat" w:hAnsi="GHEA Grapalat"/>
          <w:sz w:val="16"/>
        </w:rPr>
        <w:t>имя Исполнителя</w:t>
      </w:r>
    </w:p>
    <w:p w14:paraId="5769827C" w14:textId="77777777" w:rsidR="00D20650" w:rsidRPr="00E467E3" w:rsidRDefault="00D20650" w:rsidP="00DB4988">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20650" w:rsidRPr="00AD29CE" w14:paraId="2529395B" w14:textId="77777777" w:rsidTr="00821AF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5BFABAA" w14:textId="77777777" w:rsidR="00D20650" w:rsidRPr="00AD29CE" w:rsidRDefault="00D20650" w:rsidP="00DB4988">
            <w:pPr>
              <w:widowControl w:val="0"/>
              <w:jc w:val="center"/>
              <w:rPr>
                <w:rFonts w:ascii="GHEA Grapalat" w:hAnsi="GHEA Grapalat" w:cs="Sylfaen"/>
                <w:bCs/>
              </w:rPr>
            </w:pPr>
            <w:r w:rsidRPr="00AD29CE">
              <w:rPr>
                <w:rFonts w:ascii="GHEA Grapalat" w:hAnsi="GHEA Grapalat"/>
              </w:rPr>
              <w:t>Услуги</w:t>
            </w:r>
          </w:p>
        </w:tc>
      </w:tr>
      <w:tr w:rsidR="00D20650" w:rsidRPr="00AD29CE" w14:paraId="53E3AEB2" w14:textId="77777777" w:rsidTr="00821AF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98A0C0F" w14:textId="77777777" w:rsidR="00D20650" w:rsidRPr="00AD29CE" w:rsidRDefault="00D20650" w:rsidP="00DB4988">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FFD7788" w14:textId="77777777" w:rsidR="00D20650" w:rsidRPr="00AD29CE" w:rsidRDefault="00D20650" w:rsidP="00DB4988">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9DFA5AD" w14:textId="77777777" w:rsidR="00D20650" w:rsidRPr="00AD29CE" w:rsidRDefault="00D20650" w:rsidP="00DB4988">
            <w:pPr>
              <w:widowControl w:val="0"/>
              <w:jc w:val="center"/>
              <w:rPr>
                <w:rFonts w:ascii="GHEA Grapalat" w:hAnsi="GHEA Grapalat"/>
              </w:rPr>
            </w:pPr>
            <w:r w:rsidRPr="00AD29CE">
              <w:rPr>
                <w:rFonts w:ascii="GHEA Grapalat" w:hAnsi="GHEA Grapalat"/>
              </w:rPr>
              <w:t>объем (фактический)</w:t>
            </w:r>
          </w:p>
        </w:tc>
      </w:tr>
      <w:tr w:rsidR="00D20650" w:rsidRPr="00AD29CE" w14:paraId="6EC0211A" w14:textId="77777777" w:rsidTr="00821AF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0B1BC20" w14:textId="77777777" w:rsidR="00D20650" w:rsidRPr="00AD29CE" w:rsidRDefault="00D20650" w:rsidP="00DB4988">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D8B132F" w14:textId="77777777" w:rsidR="00D20650" w:rsidRPr="00AD29CE" w:rsidRDefault="00D20650" w:rsidP="00DB4988">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B6BB9B4" w14:textId="77777777" w:rsidR="00D20650" w:rsidRPr="00AD29CE" w:rsidRDefault="00D20650" w:rsidP="00DB4988">
            <w:pPr>
              <w:widowControl w:val="0"/>
              <w:rPr>
                <w:rFonts w:ascii="GHEA Grapalat" w:hAnsi="GHEA Grapalat" w:cs="Sylfaen"/>
              </w:rPr>
            </w:pPr>
          </w:p>
        </w:tc>
      </w:tr>
      <w:tr w:rsidR="00D20650" w:rsidRPr="00AD29CE" w14:paraId="0574CC78" w14:textId="77777777" w:rsidTr="00821AF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BC2E63E" w14:textId="77777777" w:rsidR="00D20650" w:rsidRPr="00AD29CE" w:rsidRDefault="00D20650" w:rsidP="00DB4988">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F07C5D8" w14:textId="77777777" w:rsidR="00D20650" w:rsidRPr="00AD29CE" w:rsidRDefault="00D20650" w:rsidP="00DB4988">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483DC9D5" w14:textId="77777777" w:rsidR="00D20650" w:rsidRPr="00AD29CE" w:rsidRDefault="00D20650" w:rsidP="00DB4988">
            <w:pPr>
              <w:widowControl w:val="0"/>
              <w:rPr>
                <w:rFonts w:ascii="GHEA Grapalat" w:hAnsi="GHEA Grapalat" w:cs="Sylfaen"/>
              </w:rPr>
            </w:pPr>
          </w:p>
        </w:tc>
      </w:tr>
    </w:tbl>
    <w:p w14:paraId="6CD4D422" w14:textId="77777777" w:rsidR="00D20650" w:rsidRPr="00AD29CE" w:rsidRDefault="00D20650" w:rsidP="00DB4988">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3BDB1390" w14:textId="77777777" w:rsidR="00D20650" w:rsidRDefault="00D20650" w:rsidP="00DB4988">
      <w:pPr>
        <w:rPr>
          <w:rFonts w:ascii="GHEA Grapalat" w:hAnsi="GHEA Grapalat" w:cs="Sylfaen"/>
        </w:rPr>
      </w:pPr>
      <w:r>
        <w:rPr>
          <w:rFonts w:ascii="GHEA Grapalat" w:hAnsi="GHEA Grapalat" w:cs="Sylfaen"/>
        </w:rPr>
        <w:br w:type="page"/>
      </w:r>
    </w:p>
    <w:p w14:paraId="5E8A54DA" w14:textId="77777777" w:rsidR="00D20650" w:rsidRPr="00AD29CE" w:rsidRDefault="00D20650" w:rsidP="00DB4988">
      <w:pPr>
        <w:widowControl w:val="0"/>
        <w:jc w:val="center"/>
        <w:rPr>
          <w:rFonts w:ascii="GHEA Grapalat" w:hAnsi="GHEA Grapalat" w:cs="Sylfaen"/>
        </w:rPr>
      </w:pPr>
      <w:r w:rsidRPr="00AD29CE">
        <w:rPr>
          <w:rFonts w:ascii="GHEA Grapalat" w:hAnsi="GHEA Grapalat"/>
        </w:rPr>
        <w:lastRenderedPageBreak/>
        <w:t>СТОРОНЫ</w:t>
      </w:r>
    </w:p>
    <w:p w14:paraId="7BE60B5B" w14:textId="77777777" w:rsidR="00D20650" w:rsidRPr="00AD29CE" w:rsidRDefault="00D20650" w:rsidP="00DB4988">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325"/>
        <w:gridCol w:w="4745"/>
      </w:tblGrid>
      <w:tr w:rsidR="00D20650" w:rsidRPr="00AD29CE" w14:paraId="3D6606EF" w14:textId="77777777" w:rsidTr="00821AF9">
        <w:tc>
          <w:tcPr>
            <w:tcW w:w="4785" w:type="dxa"/>
          </w:tcPr>
          <w:p w14:paraId="434E8BEF" w14:textId="77777777" w:rsidR="00D20650" w:rsidRPr="00AD29CE" w:rsidRDefault="00D20650" w:rsidP="00DB4988">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14:paraId="375B1CA0" w14:textId="77777777" w:rsidR="00D20650" w:rsidRPr="00AD29CE" w:rsidRDefault="00D20650" w:rsidP="00DB4988">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0E24CC61" w14:textId="77777777" w:rsidR="00D20650" w:rsidRPr="00AD29CE" w:rsidRDefault="00D20650" w:rsidP="00DB4988">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14:paraId="34C158A4" w14:textId="77777777" w:rsidR="00D20650" w:rsidRPr="00AD29CE" w:rsidRDefault="00D20650" w:rsidP="00DB4988">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20650" w:rsidRPr="00AD29CE" w14:paraId="2C7D3785" w14:textId="77777777" w:rsidTr="00821AF9">
        <w:trPr>
          <w:tblCellSpacing w:w="7" w:type="dxa"/>
          <w:jc w:val="center"/>
        </w:trPr>
        <w:tc>
          <w:tcPr>
            <w:tcW w:w="0" w:type="auto"/>
            <w:vAlign w:val="center"/>
          </w:tcPr>
          <w:p w14:paraId="78725647" w14:textId="77777777" w:rsidR="00D20650" w:rsidRPr="00AD29CE" w:rsidRDefault="00D20650" w:rsidP="00DB498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564E5AA" w14:textId="77777777" w:rsidR="00D20650" w:rsidRPr="00114F34" w:rsidRDefault="00D20650" w:rsidP="00DB4988">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1ACB9EF9" w14:textId="77777777" w:rsidR="00D20650" w:rsidRPr="00AD29CE" w:rsidRDefault="00D20650" w:rsidP="00DB498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09E85BC" w14:textId="77777777" w:rsidR="00D20650" w:rsidRPr="00114F34" w:rsidRDefault="00D20650" w:rsidP="00DB4988">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20650" w:rsidRPr="00AD29CE" w14:paraId="5D9B09E3" w14:textId="77777777" w:rsidTr="00821AF9">
        <w:trPr>
          <w:tblCellSpacing w:w="7" w:type="dxa"/>
          <w:jc w:val="center"/>
        </w:trPr>
        <w:tc>
          <w:tcPr>
            <w:tcW w:w="0" w:type="auto"/>
            <w:vAlign w:val="center"/>
          </w:tcPr>
          <w:p w14:paraId="5AC7A1F6" w14:textId="77777777" w:rsidR="00D20650" w:rsidRPr="00AD29CE" w:rsidRDefault="00D20650" w:rsidP="00DB498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79D407F" w14:textId="77777777" w:rsidR="00D20650" w:rsidRPr="00114F34" w:rsidRDefault="00D20650" w:rsidP="00DB4988">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26C011B8" w14:textId="77777777" w:rsidR="00D20650" w:rsidRPr="00AD29CE" w:rsidRDefault="00D20650" w:rsidP="00DB498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174818F" w14:textId="77777777" w:rsidR="00D20650" w:rsidRPr="00114F34" w:rsidRDefault="00D20650" w:rsidP="00DB4988">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20650" w:rsidRPr="00AD29CE" w14:paraId="096C4AC2" w14:textId="77777777" w:rsidTr="00821AF9">
        <w:trPr>
          <w:tblCellSpacing w:w="7" w:type="dxa"/>
          <w:jc w:val="center"/>
        </w:trPr>
        <w:tc>
          <w:tcPr>
            <w:tcW w:w="0" w:type="auto"/>
            <w:vAlign w:val="center"/>
          </w:tcPr>
          <w:p w14:paraId="1FD7397C" w14:textId="77777777" w:rsidR="00D20650" w:rsidRPr="00AD29CE" w:rsidRDefault="00D20650" w:rsidP="00DB4988">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1EC512BB" w14:textId="77777777" w:rsidR="00D20650" w:rsidRPr="00AD29CE" w:rsidRDefault="00D20650" w:rsidP="00DB4988">
            <w:pPr>
              <w:widowControl w:val="0"/>
              <w:rPr>
                <w:rFonts w:ascii="GHEA Grapalat" w:hAnsi="GHEA Grapalat" w:cs="GHEA Grapalat"/>
                <w:color w:val="000000"/>
              </w:rPr>
            </w:pPr>
          </w:p>
        </w:tc>
      </w:tr>
    </w:tbl>
    <w:p w14:paraId="1A7C9825" w14:textId="77777777" w:rsidR="00D20650" w:rsidRPr="00AD29CE" w:rsidRDefault="00D20650" w:rsidP="00DB4988">
      <w:pPr>
        <w:widowControl w:val="0"/>
        <w:ind w:left="-142" w:firstLine="142"/>
        <w:jc w:val="center"/>
        <w:rPr>
          <w:rFonts w:ascii="GHEA Grapalat" w:hAnsi="GHEA Grapalat" w:cs="Sylfaen"/>
          <w:b/>
        </w:rPr>
      </w:pPr>
    </w:p>
    <w:p w14:paraId="38E5889A" w14:textId="77777777" w:rsidR="00D20650" w:rsidRPr="00AD29CE" w:rsidRDefault="00D20650" w:rsidP="00DB4988">
      <w:pPr>
        <w:pStyle w:val="norm"/>
        <w:widowControl w:val="0"/>
        <w:spacing w:line="240" w:lineRule="auto"/>
        <w:ind w:firstLine="284"/>
        <w:jc w:val="center"/>
        <w:rPr>
          <w:rFonts w:ascii="GHEA Grapalat" w:hAnsi="GHEA Grapalat"/>
          <w:b/>
          <w:sz w:val="24"/>
          <w:szCs w:val="24"/>
        </w:rPr>
      </w:pPr>
    </w:p>
    <w:p w14:paraId="58B64885" w14:textId="77777777" w:rsidR="00D20650" w:rsidRDefault="00D20650" w:rsidP="00DB4988">
      <w:pPr>
        <w:rPr>
          <w:ins w:id="28" w:author="Inesa Kocharyan" w:date="2025-02-07T11:40:00Z"/>
          <w:rFonts w:ascii="GHEA Grapalat" w:hAnsi="GHEA Grapalat"/>
          <w:i/>
          <w:lang w:val="en-US"/>
        </w:rPr>
      </w:pPr>
      <w:ins w:id="29" w:author="Inesa Kocharyan" w:date="2025-02-07T11:40:00Z">
        <w:r>
          <w:rPr>
            <w:rFonts w:ascii="GHEA Grapalat" w:hAnsi="GHEA Grapalat"/>
            <w:i/>
            <w:lang w:val="en-US"/>
          </w:rPr>
          <w:br w:type="page"/>
        </w:r>
      </w:ins>
    </w:p>
    <w:p w14:paraId="64090895" w14:textId="77777777" w:rsidR="00D20650" w:rsidRPr="00A33C34" w:rsidRDefault="00D20650" w:rsidP="00DB4988">
      <w:pPr>
        <w:widowControl w:val="0"/>
        <w:jc w:val="right"/>
        <w:rPr>
          <w:rFonts w:ascii="GHEA Grapalat" w:hAnsi="GHEA Grapalat" w:cs="Sylfaen"/>
          <w:i/>
        </w:rPr>
      </w:pPr>
      <w:r w:rsidRPr="00A33C34">
        <w:rPr>
          <w:rFonts w:ascii="GHEA Grapalat" w:hAnsi="GHEA Grapalat"/>
          <w:i/>
        </w:rPr>
        <w:lastRenderedPageBreak/>
        <w:t>Приложение № 4</w:t>
      </w:r>
    </w:p>
    <w:p w14:paraId="499B160B" w14:textId="77777777" w:rsidR="00D20650" w:rsidRPr="00A33C34" w:rsidRDefault="00D20650" w:rsidP="00DB4988">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5DA97CA3" w14:textId="77777777" w:rsidR="00D20650" w:rsidRPr="00A33C34" w:rsidRDefault="00D20650" w:rsidP="00DB4988">
      <w:pPr>
        <w:jc w:val="center"/>
        <w:rPr>
          <w:rFonts w:ascii="GHEA Grapalat" w:hAnsi="GHEA Grapalat" w:cs="GHEA Grapalat"/>
        </w:rPr>
      </w:pPr>
    </w:p>
    <w:p w14:paraId="4A1F4E7C" w14:textId="77777777" w:rsidR="00D20650" w:rsidRPr="00A33C34" w:rsidRDefault="00D20650" w:rsidP="00DB4988">
      <w:pPr>
        <w:jc w:val="center"/>
        <w:rPr>
          <w:rFonts w:ascii="GHEA Grapalat" w:hAnsi="GHEA Grapalat" w:cs="GHEA Grapalat"/>
        </w:rPr>
      </w:pPr>
      <w:r w:rsidRPr="00A33C34">
        <w:rPr>
          <w:rFonts w:ascii="GHEA Grapalat" w:hAnsi="GHEA Grapalat" w:cs="GHEA Grapalat"/>
        </w:rPr>
        <w:t>УВЕДОМЛЕНИЕ</w:t>
      </w:r>
    </w:p>
    <w:p w14:paraId="2E12B9A6" w14:textId="77777777" w:rsidR="00D20650" w:rsidRPr="00A33C34" w:rsidRDefault="00D20650" w:rsidP="00DB4988">
      <w:pPr>
        <w:jc w:val="center"/>
        <w:rPr>
          <w:rFonts w:ascii="GHEA Grapalat" w:hAnsi="GHEA Grapalat" w:cs="GHEA Grapalat"/>
          <w:lang w:val="hy-AM"/>
        </w:rPr>
      </w:pPr>
    </w:p>
    <w:p w14:paraId="1F68DD8A" w14:textId="77777777" w:rsidR="00D20650" w:rsidRPr="00A33C34" w:rsidRDefault="00D20650" w:rsidP="00DB4988">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1507AE82" w14:textId="77777777" w:rsidR="00D20650" w:rsidRPr="00A33C34" w:rsidRDefault="00D20650" w:rsidP="00DB4988">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62BE6D9E" w14:textId="77777777" w:rsidR="00D20650" w:rsidRPr="00A33C34" w:rsidRDefault="00D20650" w:rsidP="00DB4988">
      <w:pPr>
        <w:rPr>
          <w:rFonts w:ascii="GHEA Grapalat" w:hAnsi="GHEA Grapalat"/>
          <w:vertAlign w:val="superscript"/>
          <w:lang w:val="es-ES"/>
        </w:rPr>
      </w:pPr>
    </w:p>
    <w:p w14:paraId="3E802FAC" w14:textId="77777777" w:rsidR="00D20650" w:rsidRPr="00A33C34" w:rsidRDefault="00D20650" w:rsidP="002B2DFE">
      <w:pPr>
        <w:pStyle w:val="ListParagraph"/>
        <w:numPr>
          <w:ilvl w:val="0"/>
          <w:numId w:val="10"/>
        </w:numPr>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56B1BB31" w14:textId="77777777" w:rsidR="00D20650" w:rsidRPr="00A33C34" w:rsidRDefault="00D20650" w:rsidP="00DB4988">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B671B3E" w14:textId="77777777" w:rsidR="00D20650" w:rsidRPr="00A33C34" w:rsidRDefault="00D20650" w:rsidP="00DB4988">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w:t>
      </w:r>
      <w:proofErr w:type="gramStart"/>
      <w:r w:rsidRPr="00A33C34">
        <w:rPr>
          <w:rFonts w:ascii="GHEA Grapalat" w:hAnsi="GHEA Grapalat"/>
          <w:i/>
          <w:sz w:val="20"/>
          <w:szCs w:val="20"/>
          <w:lang w:val="af-ZA"/>
        </w:rPr>
        <w:t>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_</w:t>
      </w:r>
      <w:proofErr w:type="gramEnd"/>
      <w:r w:rsidRPr="00A33C34">
        <w:rPr>
          <w:rFonts w:ascii="GHEA Grapalat" w:hAnsi="GHEA Grapalat"/>
          <w:i/>
          <w:sz w:val="20"/>
          <w:szCs w:val="20"/>
          <w:u w:val="single"/>
        </w:rPr>
        <w:t xml:space="preserve">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w:t>
      </w:r>
      <w:proofErr w:type="gramStart"/>
      <w:r w:rsidRPr="00A33C34">
        <w:rPr>
          <w:rFonts w:ascii="GHEA Grapalat" w:hAnsi="GHEA Grapalat" w:cs="Sylfaen"/>
          <w:sz w:val="20"/>
          <w:szCs w:val="20"/>
        </w:rPr>
        <w:t xml:space="preserve">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w:t>
      </w:r>
      <w:proofErr w:type="gramEnd"/>
      <w:r w:rsidRPr="00A33C34">
        <w:rPr>
          <w:rFonts w:ascii="GHEA Grapalat" w:hAnsi="GHEA Grapalat" w:cs="Sylfaen"/>
          <w:sz w:val="20"/>
          <w:szCs w:val="20"/>
        </w:rPr>
        <w:t xml:space="preserve"> ------------------------- - ом</w:t>
      </w:r>
    </w:p>
    <w:p w14:paraId="3D8D0E90" w14:textId="77777777" w:rsidR="00D20650" w:rsidRPr="00A33C34" w:rsidRDefault="00D20650" w:rsidP="00DB4988">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77479A9" w14:textId="77777777" w:rsidR="00D20650" w:rsidRPr="00A33C34" w:rsidRDefault="00D20650" w:rsidP="00DB4988">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года</w:t>
      </w:r>
      <w:proofErr w:type="gramEnd"/>
      <w:r w:rsidRPr="00A33C34">
        <w:rPr>
          <w:rFonts w:ascii="GHEA Grapalat" w:hAnsi="GHEA Grapalat" w:cs="Sylfaen"/>
          <w:sz w:val="20"/>
          <w:szCs w:val="20"/>
        </w:rPr>
        <w:t xml:space="preserve">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7A6C2FF1" w14:textId="77777777" w:rsidR="00D20650" w:rsidRPr="00A33C34" w:rsidRDefault="00D20650" w:rsidP="00DB4988">
      <w:pPr>
        <w:rPr>
          <w:rFonts w:ascii="GHEA Grapalat" w:hAnsi="GHEA Grapalat" w:cs="Sylfaen"/>
          <w:sz w:val="20"/>
          <w:szCs w:val="20"/>
          <w:lang w:val="es-ES"/>
        </w:rPr>
      </w:pPr>
    </w:p>
    <w:p w14:paraId="237831CE" w14:textId="77777777" w:rsidR="00D20650" w:rsidRPr="00A33C34" w:rsidRDefault="00D20650" w:rsidP="002B2DFE">
      <w:pPr>
        <w:pStyle w:val="ListParagraph"/>
        <w:numPr>
          <w:ilvl w:val="0"/>
          <w:numId w:val="10"/>
        </w:numPr>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551B6C0C" w14:textId="77777777" w:rsidR="00D20650" w:rsidRPr="00A33C34" w:rsidRDefault="00D20650" w:rsidP="00DB4988">
      <w:pPr>
        <w:jc w:val="center"/>
        <w:rPr>
          <w:rFonts w:ascii="GHEA Grapalat" w:hAnsi="GHEA Grapalat" w:cs="GHEA Grapalat"/>
          <w:lang w:val="es-ES"/>
        </w:rPr>
      </w:pPr>
    </w:p>
    <w:p w14:paraId="180CFBC0" w14:textId="77777777" w:rsidR="00D20650" w:rsidRPr="00A33C34" w:rsidRDefault="00D20650" w:rsidP="00DB4988">
      <w:pPr>
        <w:ind w:firstLine="709"/>
        <w:rPr>
          <w:lang w:val="es-ES"/>
        </w:rPr>
      </w:pPr>
    </w:p>
    <w:p w14:paraId="4522C419" w14:textId="77777777" w:rsidR="00D20650" w:rsidRPr="00A33C34" w:rsidRDefault="00D20650" w:rsidP="00DB4988">
      <w:pPr>
        <w:ind w:firstLine="709"/>
        <w:rPr>
          <w:lang w:val="es-ES"/>
        </w:rPr>
      </w:pPr>
    </w:p>
    <w:p w14:paraId="61C9DAA2" w14:textId="77777777" w:rsidR="00D20650" w:rsidRPr="00A33C34" w:rsidRDefault="00D20650" w:rsidP="00DB4988">
      <w:pPr>
        <w:ind w:firstLine="709"/>
        <w:rPr>
          <w:lang w:val="es-ES"/>
        </w:rPr>
      </w:pPr>
    </w:p>
    <w:p w14:paraId="17D553BE" w14:textId="77777777" w:rsidR="00D20650" w:rsidRPr="00A33C34" w:rsidRDefault="00D20650" w:rsidP="00DB4988">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6DFA6029" w14:textId="77777777" w:rsidR="00D20650" w:rsidRPr="00A33C34" w:rsidRDefault="00D20650" w:rsidP="00DB4988">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3947F151" w14:textId="77777777" w:rsidR="00D20650" w:rsidRPr="00A33C34" w:rsidRDefault="00D20650" w:rsidP="00DB4988">
      <w:pPr>
        <w:jc w:val="right"/>
        <w:rPr>
          <w:rFonts w:ascii="GHEA Grapalat" w:hAnsi="GHEA Grapalat"/>
          <w:sz w:val="20"/>
          <w:lang w:val="hy-AM"/>
        </w:rPr>
      </w:pPr>
      <w:r w:rsidRPr="00A33C34">
        <w:rPr>
          <w:rFonts w:ascii="GHEA Grapalat" w:hAnsi="GHEA Grapalat"/>
          <w:sz w:val="20"/>
          <w:lang w:val="hy-AM"/>
        </w:rPr>
        <w:t xml:space="preserve">    </w:t>
      </w:r>
    </w:p>
    <w:p w14:paraId="180183F9" w14:textId="77777777" w:rsidR="00D20650" w:rsidRPr="00A33C34" w:rsidRDefault="00D20650" w:rsidP="00DB4988">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0D30AF3E" w14:textId="77777777" w:rsidR="00D20650" w:rsidRPr="00A33C34" w:rsidRDefault="00D20650" w:rsidP="00DB4988">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1FBF9173" w14:textId="77777777" w:rsidR="00D20650" w:rsidRPr="00A33C34" w:rsidRDefault="00D20650" w:rsidP="00DB4988">
      <w:pPr>
        <w:jc w:val="center"/>
        <w:rPr>
          <w:rFonts w:ascii="GHEA Grapalat" w:hAnsi="GHEA Grapalat" w:cs="Sylfaen"/>
          <w:sz w:val="16"/>
          <w:szCs w:val="16"/>
          <w:lang w:val="es-ES"/>
        </w:rPr>
      </w:pPr>
    </w:p>
    <w:p w14:paraId="133BBDE6" w14:textId="77777777" w:rsidR="00D20650" w:rsidRPr="00A33C34" w:rsidRDefault="00D20650" w:rsidP="00DB4988">
      <w:pPr>
        <w:widowControl w:val="0"/>
        <w:ind w:left="-142" w:firstLine="142"/>
        <w:jc w:val="center"/>
        <w:rPr>
          <w:rFonts w:ascii="GHEA Grapalat" w:hAnsi="GHEA Grapalat"/>
          <w:i/>
          <w:lang w:val="en-US"/>
        </w:rPr>
      </w:pPr>
      <w:r w:rsidRPr="00A33C34">
        <w:rPr>
          <w:rFonts w:ascii="GHEA Grapalat" w:hAnsi="GHEA Grapalat" w:cs="Sylfaen"/>
          <w:sz w:val="20"/>
          <w:szCs w:val="20"/>
          <w:lang w:val="es-ES"/>
        </w:rPr>
        <w:t xml:space="preserve">«--»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w:t>
      </w:r>
      <w:proofErr w:type="gramEnd"/>
      <w:r w:rsidRPr="00A33C34">
        <w:rPr>
          <w:rFonts w:ascii="GHEA Grapalat" w:hAnsi="GHEA Grapalat"/>
          <w:sz w:val="20"/>
          <w:lang w:val="hy-AM"/>
        </w:rPr>
        <w:tab/>
      </w:r>
    </w:p>
    <w:p w14:paraId="265056BB" w14:textId="77777777" w:rsidR="00A776CA" w:rsidRDefault="00A776CA" w:rsidP="00DB4988"/>
    <w:sectPr w:rsidR="00A776CA" w:rsidSect="00D20650">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D8FD0" w14:textId="77777777" w:rsidR="0088795A" w:rsidRDefault="0088795A" w:rsidP="00D20650">
      <w:r>
        <w:separator/>
      </w:r>
    </w:p>
  </w:endnote>
  <w:endnote w:type="continuationSeparator" w:id="0">
    <w:p w14:paraId="42BE6BE7" w14:textId="77777777" w:rsidR="0088795A" w:rsidRDefault="0088795A" w:rsidP="00D20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Unicode">
    <w:altName w:val="Arial"/>
    <w:charset w:val="CC"/>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40F1FB61" w14:textId="77777777" w:rsidR="00821AF9" w:rsidRPr="00305BEC" w:rsidRDefault="00821AF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C00E3B">
          <w:rPr>
            <w:rFonts w:ascii="GHEA Grapalat" w:hAnsi="GHEA Grapalat"/>
            <w:noProof/>
            <w:sz w:val="24"/>
            <w:szCs w:val="24"/>
          </w:rPr>
          <w:t>50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59AE4" w14:textId="77777777" w:rsidR="0088795A" w:rsidRDefault="0088795A" w:rsidP="00D20650">
      <w:r>
        <w:separator/>
      </w:r>
    </w:p>
  </w:footnote>
  <w:footnote w:type="continuationSeparator" w:id="0">
    <w:p w14:paraId="4E29B1AD" w14:textId="77777777" w:rsidR="0088795A" w:rsidRDefault="0088795A" w:rsidP="00D20650">
      <w:r>
        <w:continuationSeparator/>
      </w:r>
    </w:p>
  </w:footnote>
  <w:footnote w:id="1">
    <w:p w14:paraId="75F0E137" w14:textId="77777777" w:rsidR="00821AF9" w:rsidRPr="00ED3BA4" w:rsidRDefault="00821AF9" w:rsidP="00D206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14:paraId="66D5BC0F" w14:textId="77777777" w:rsidR="00821AF9" w:rsidRPr="00541313" w:rsidRDefault="00821AF9" w:rsidP="00D20650">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309C8330" w14:textId="77777777" w:rsidR="00821AF9" w:rsidRPr="000429C3" w:rsidDel="00C2631C" w:rsidRDefault="00821AF9" w:rsidP="00D20650">
      <w:pPr>
        <w:widowControl w:val="0"/>
        <w:ind w:firstLine="142"/>
        <w:jc w:val="both"/>
        <w:rPr>
          <w:del w:id="1" w:author="Vardan" w:date="2022-10-29T21:52:00Z"/>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Pr>
          <w:rFonts w:ascii="GHEA Grapalat" w:hAnsi="GHEA Grapalat"/>
          <w:i/>
          <w:sz w:val="20"/>
          <w:szCs w:val="20"/>
        </w:rPr>
        <w:t xml:space="preserve"> 1-ого пункта </w:t>
      </w:r>
      <w:r w:rsidRPr="00D3436F">
        <w:rPr>
          <w:rFonts w:ascii="GHEA Grapalat" w:hAnsi="GHEA Grapalat"/>
          <w:i/>
          <w:sz w:val="20"/>
          <w:szCs w:val="20"/>
        </w:rPr>
        <w:t xml:space="preserve"> части 6 статьи 15 Закона РА "О закупках</w:t>
      </w:r>
      <w:r w:rsidRPr="00D3436F">
        <w:rPr>
          <w:rFonts w:ascii="GHEA Grapalat" w:hAnsi="GHEA Grapalat"/>
          <w:i/>
        </w:rPr>
        <w:t>"</w:t>
      </w:r>
      <w:r>
        <w:rPr>
          <w:rFonts w:ascii="GHEA Grapalat" w:hAnsi="GHEA Grapalat"/>
          <w:i/>
        </w:rPr>
        <w:t>,</w:t>
      </w:r>
    </w:p>
    <w:p w14:paraId="7F6185F3" w14:textId="77777777" w:rsidR="00821AF9" w:rsidRDefault="00821AF9" w:rsidP="00D20650">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p w14:paraId="5B5CC059" w14:textId="77777777" w:rsidR="00821AF9" w:rsidRDefault="00821AF9" w:rsidP="00D20650">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104C06F4" w14:textId="77777777" w:rsidR="00821AF9" w:rsidRPr="00D3436F" w:rsidRDefault="00821AF9" w:rsidP="00D20650">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4FB37257" w14:textId="77777777" w:rsidR="00821AF9" w:rsidRPr="008842CE" w:rsidRDefault="00821AF9" w:rsidP="00D20650">
      <w:pPr>
        <w:pStyle w:val="FootnoteText"/>
        <w:widowControl w:val="0"/>
        <w:jc w:val="both"/>
        <w:rPr>
          <w:rFonts w:ascii="GHEA Grapalat" w:hAnsi="GHEA Grapalat"/>
          <w:lang w:val="af-ZA"/>
        </w:rPr>
      </w:pPr>
    </w:p>
    <w:p w14:paraId="32365A2F" w14:textId="77777777" w:rsidR="00821AF9" w:rsidRPr="008842CE" w:rsidRDefault="00821AF9" w:rsidP="00D20650">
      <w:pPr>
        <w:pStyle w:val="FootnoteText"/>
        <w:widowControl w:val="0"/>
        <w:jc w:val="both"/>
        <w:rPr>
          <w:rFonts w:ascii="GHEA Grapalat" w:hAnsi="GHEA Grapalat"/>
          <w:lang w:val="af-ZA"/>
        </w:rPr>
      </w:pPr>
    </w:p>
  </w:footnote>
  <w:footnote w:id="3">
    <w:p w14:paraId="6A2E8A19" w14:textId="77777777" w:rsidR="00821AF9" w:rsidRDefault="00821AF9" w:rsidP="00D20650">
      <w:pPr>
        <w:pStyle w:val="FootnoteText"/>
        <w:jc w:val="both"/>
        <w:rPr>
          <w:rFonts w:asciiTheme="minorHAnsi" w:hAnsiTheme="minorHAnsi"/>
        </w:rPr>
      </w:pPr>
    </w:p>
    <w:p w14:paraId="1674D6CC" w14:textId="77777777" w:rsidR="00821AF9" w:rsidRPr="004D0297" w:rsidRDefault="00821AF9" w:rsidP="00D20650">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1B61114D" w14:textId="77777777" w:rsidR="00821AF9" w:rsidRPr="004D0297" w:rsidRDefault="00821AF9" w:rsidP="00D20650">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75E16B7F" w14:textId="77777777" w:rsidR="00821AF9" w:rsidRPr="004D0297" w:rsidRDefault="00821AF9" w:rsidP="00D20650">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63E5CDA3" w14:textId="77777777" w:rsidR="00821AF9" w:rsidRPr="004D0297" w:rsidRDefault="00821AF9" w:rsidP="00D20650">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020ED2A4" w14:textId="77777777" w:rsidR="00821AF9" w:rsidRPr="004D0297" w:rsidRDefault="00821AF9" w:rsidP="00D20650">
      <w:pPr>
        <w:pStyle w:val="FootnoteText"/>
      </w:pPr>
    </w:p>
  </w:footnote>
  <w:footnote w:id="4">
    <w:p w14:paraId="0DB38AB0" w14:textId="77777777" w:rsidR="00821AF9" w:rsidRDefault="00821AF9" w:rsidP="00D20650">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14:paraId="3BDC42C1" w14:textId="77777777" w:rsidR="00821AF9" w:rsidRDefault="00821AF9" w:rsidP="00D20650">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8"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14:paraId="0BF9B52B" w14:textId="77777777" w:rsidR="00821AF9" w:rsidRPr="001144D1" w:rsidRDefault="00821AF9" w:rsidP="00D20650">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7B337E2A" w14:textId="77777777" w:rsidR="00821AF9" w:rsidRPr="004D49BD" w:rsidRDefault="00821AF9" w:rsidP="00D20650">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017C0BC5" w14:textId="77777777" w:rsidR="00821AF9" w:rsidRDefault="00821AF9" w:rsidP="00D20650">
      <w:pPr>
        <w:pStyle w:val="FootnoteText"/>
        <w:jc w:val="both"/>
        <w:rPr>
          <w:rFonts w:asciiTheme="minorHAnsi" w:hAnsiTheme="minorHAnsi"/>
        </w:rPr>
      </w:pPr>
    </w:p>
    <w:p w14:paraId="0EDC3772" w14:textId="77777777" w:rsidR="00821AF9" w:rsidRPr="00D3436F" w:rsidRDefault="00821AF9" w:rsidP="00D20650">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3147D0B4" w14:textId="77777777" w:rsidR="00821AF9" w:rsidRPr="000811C1" w:rsidRDefault="00821AF9" w:rsidP="00D20650">
      <w:pPr>
        <w:pStyle w:val="FootnoteText"/>
        <w:rPr>
          <w:rFonts w:asciiTheme="minorHAnsi" w:hAnsiTheme="minorHAnsi"/>
        </w:rPr>
      </w:pPr>
    </w:p>
  </w:footnote>
  <w:footnote w:id="6">
    <w:p w14:paraId="17C31703" w14:textId="77777777" w:rsidR="00821AF9" w:rsidRPr="00FE2AA4" w:rsidRDefault="00821AF9" w:rsidP="00D20650">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14:paraId="27FCDBB9" w14:textId="77777777" w:rsidR="00821AF9" w:rsidRPr="009D0F48" w:rsidRDefault="00821AF9" w:rsidP="00D20650">
      <w:pPr>
        <w:pStyle w:val="FootnoteText"/>
        <w:jc w:val="both"/>
        <w:rPr>
          <w:rFonts w:ascii="GHEA Grapalat" w:hAnsi="GHEA Grapalat"/>
          <w:i/>
          <w:sz w:val="18"/>
          <w:szCs w:val="18"/>
        </w:rPr>
      </w:pPr>
      <w:r w:rsidRPr="00232AD5">
        <w:rPr>
          <w:rFonts w:ascii="GHEA Grapalat" w:hAnsi="GHEA Grapalat"/>
          <w:i/>
          <w:sz w:val="28"/>
          <w:szCs w:val="28"/>
        </w:rPr>
        <w:t xml:space="preserve"> </w:t>
      </w:r>
      <w:r w:rsidRPr="00232AD5">
        <w:rPr>
          <w:rFonts w:ascii="GHEA Grapalat" w:hAnsi="GHEA Grapalat"/>
          <w:i/>
          <w:sz w:val="28"/>
          <w:szCs w:val="28"/>
          <w:vertAlign w:val="superscript"/>
        </w:rPr>
        <w:t>11.1</w:t>
      </w:r>
      <w:r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A85FE75" w14:textId="77777777" w:rsidR="00821AF9" w:rsidRPr="009D0F48" w:rsidRDefault="00821AF9" w:rsidP="00D20650">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717F9575" w14:textId="77777777" w:rsidR="00821AF9" w:rsidRPr="009D0F48" w:rsidRDefault="00821AF9" w:rsidP="00D20650">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4695AA3B" w14:textId="77777777" w:rsidR="00821AF9" w:rsidRPr="00503411" w:rsidRDefault="00821AF9" w:rsidP="00D20650">
      <w:pPr>
        <w:pStyle w:val="FootnoteText"/>
        <w:jc w:val="both"/>
        <w:rPr>
          <w:rFonts w:ascii="GHEA Grapalat" w:hAnsi="GHEA Grapalat"/>
          <w:i/>
        </w:rPr>
      </w:pPr>
      <w:r w:rsidRPr="008339F3">
        <w:rPr>
          <w:rFonts w:ascii="GHEA Grapalat" w:hAnsi="GHEA Grapalat"/>
          <w:i/>
          <w:sz w:val="24"/>
          <w:szCs w:val="24"/>
          <w:vertAlign w:val="superscript"/>
        </w:rPr>
        <w:t>12</w:t>
      </w:r>
      <w:r w:rsidRPr="008339F3">
        <w:rPr>
          <w:rFonts w:ascii="GHEA Grapalat" w:hAnsi="GHEA Grapalat"/>
          <w:i/>
          <w:sz w:val="24"/>
          <w:szCs w:val="24"/>
        </w:rPr>
        <w:t xml:space="preserve"> </w:t>
      </w:r>
      <w:r w:rsidRPr="008C1FF8">
        <w:rPr>
          <w:rFonts w:ascii="GHEA Grapalat" w:hAnsi="GHEA Grapalat"/>
          <w:i/>
        </w:rPr>
        <w:t xml:space="preserve">Размер обеспечения </w:t>
      </w:r>
      <w:r>
        <w:rPr>
          <w:rFonts w:ascii="GHEA Grapalat" w:hAnsi="GHEA Grapalat"/>
          <w:i/>
        </w:rPr>
        <w:t>договора</w:t>
      </w:r>
      <w:r w:rsidRPr="008C1FF8">
        <w:rPr>
          <w:rFonts w:ascii="GHEA Grapalat" w:hAnsi="GHEA Grapalat"/>
          <w:i/>
        </w:rPr>
        <w:t xml:space="preserve"> определяется приглашением и не может быть менее 10 процентов от цены </w:t>
      </w:r>
      <w:r>
        <w:rPr>
          <w:rFonts w:ascii="GHEA Grapalat" w:hAnsi="GHEA Grapalat"/>
          <w:i/>
        </w:rPr>
        <w:t>за</w:t>
      </w:r>
      <w:r w:rsidRPr="008C1FF8">
        <w:rPr>
          <w:rFonts w:ascii="GHEA Grapalat" w:hAnsi="GHEA Grapalat"/>
          <w:i/>
        </w:rPr>
        <w:t>купки</w:t>
      </w:r>
    </w:p>
    <w:p w14:paraId="76B075AB" w14:textId="77777777" w:rsidR="00821AF9" w:rsidRPr="00DF0ADE" w:rsidDel="009A52DF" w:rsidRDefault="00821AF9" w:rsidP="00D20650">
      <w:pPr>
        <w:pStyle w:val="FootnoteText"/>
        <w:jc w:val="both"/>
        <w:rPr>
          <w:del w:id="17" w:author="Inesa Kocharyan" w:date="2025-03-19T20:02:00Z"/>
          <w:rFonts w:ascii="GHEA Grapalat" w:hAnsi="GHEA Grapalat" w:cs="Sylfaen"/>
          <w:i/>
          <w:sz w:val="16"/>
          <w:szCs w:val="16"/>
        </w:rPr>
      </w:pPr>
    </w:p>
  </w:footnote>
  <w:footnote w:id="8">
    <w:p w14:paraId="6A9F11F6" w14:textId="77777777" w:rsidR="00821AF9" w:rsidRPr="00511966" w:rsidRDefault="00821AF9" w:rsidP="00D20650">
      <w:pPr>
        <w:pStyle w:val="FootnoteText"/>
        <w:jc w:val="both"/>
        <w:rPr>
          <w:rFonts w:ascii="GHEA Grapalat" w:hAnsi="GHEA Grapalat"/>
          <w:i/>
        </w:rPr>
      </w:pPr>
      <w:r w:rsidRPr="008339F3">
        <w:rPr>
          <w:rStyle w:val="FootnoteReference"/>
          <w:sz w:val="28"/>
          <w:szCs w:val="28"/>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9">
    <w:p w14:paraId="7380F97C" w14:textId="77777777" w:rsidR="00821AF9" w:rsidRPr="008E4439" w:rsidRDefault="00821AF9" w:rsidP="00D20650">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5EFF233" w14:textId="77777777" w:rsidR="00821AF9" w:rsidRPr="000811C1" w:rsidRDefault="00821AF9" w:rsidP="00D20650">
      <w:pPr>
        <w:pStyle w:val="FootnoteText"/>
        <w:rPr>
          <w:rFonts w:ascii="Sylfaen" w:hAnsi="Sylfaen"/>
          <w:sz w:val="18"/>
          <w:szCs w:val="18"/>
        </w:rPr>
      </w:pPr>
    </w:p>
  </w:footnote>
  <w:footnote w:id="10">
    <w:p w14:paraId="512B5496" w14:textId="77777777" w:rsidR="00821AF9" w:rsidRPr="00A31673" w:rsidRDefault="00821AF9" w:rsidP="00D20650">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0658D1F7" w14:textId="77777777" w:rsidR="00821AF9" w:rsidRPr="00DE7706" w:rsidRDefault="00821AF9" w:rsidP="00D20650">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5C56FFE8" w14:textId="77777777" w:rsidR="00821AF9" w:rsidRDefault="00821AF9" w:rsidP="00D20650">
      <w:pPr>
        <w:jc w:val="both"/>
      </w:pPr>
    </w:p>
    <w:p w14:paraId="10A43C07" w14:textId="77777777" w:rsidR="00821AF9" w:rsidRPr="008444F1" w:rsidRDefault="00821AF9" w:rsidP="00D20650">
      <w:pPr>
        <w:jc w:val="both"/>
        <w:rPr>
          <w:i/>
        </w:rPr>
      </w:pPr>
    </w:p>
    <w:p w14:paraId="079F9CBB" w14:textId="77777777" w:rsidR="00821AF9" w:rsidRPr="00B1013B" w:rsidRDefault="00821AF9" w:rsidP="00D20650">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114C70A7" w14:textId="77777777" w:rsidR="00821AF9" w:rsidRPr="00B1013B" w:rsidRDefault="00821AF9" w:rsidP="00D20650">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4</w:t>
      </w:r>
      <w:r w:rsidRPr="00B1013B">
        <w:rPr>
          <w:rFonts w:ascii="GHEA Grapalat" w:hAnsi="GHEA Grapalat"/>
          <w:i/>
          <w:sz w:val="20"/>
          <w:szCs w:val="20"/>
        </w:rPr>
        <w:t>";</w:t>
      </w:r>
    </w:p>
    <w:p w14:paraId="3C8A6B6B" w14:textId="77777777" w:rsidR="00821AF9" w:rsidRPr="00B1013B" w:rsidRDefault="00821AF9" w:rsidP="00D20650">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2547BCEB" w14:textId="77777777" w:rsidR="00821AF9" w:rsidRDefault="00821AF9" w:rsidP="00D20650">
      <w:pPr>
        <w:jc w:val="both"/>
        <w:rPr>
          <w:rFonts w:ascii="GHEA Grapalat" w:hAnsi="GHEA Grapalat"/>
          <w:sz w:val="20"/>
          <w:szCs w:val="20"/>
          <w:lang w:val="af-ZA"/>
        </w:rPr>
      </w:pPr>
    </w:p>
    <w:p w14:paraId="4C273D11" w14:textId="77777777" w:rsidR="00821AF9" w:rsidRDefault="00821AF9" w:rsidP="00D20650">
      <w:pPr>
        <w:pStyle w:val="FootnoteText"/>
        <w:rPr>
          <w:rFonts w:asciiTheme="minorHAnsi" w:hAnsiTheme="minorHAnsi"/>
          <w:lang w:val="af-ZA"/>
        </w:rPr>
      </w:pPr>
    </w:p>
  </w:footnote>
  <w:footnote w:id="13">
    <w:p w14:paraId="185E89C6" w14:textId="77777777" w:rsidR="00821AF9" w:rsidRPr="00A25D1B" w:rsidRDefault="00821AF9" w:rsidP="00D20650">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14:paraId="592F388F" w14:textId="77777777" w:rsidR="00821AF9" w:rsidRPr="00DC619D" w:rsidRDefault="00821AF9" w:rsidP="00D20650">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14:paraId="0399A902" w14:textId="77777777" w:rsidR="00821AF9" w:rsidRPr="00D3436F" w:rsidRDefault="00821AF9" w:rsidP="00D20650">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38F56A26" w14:textId="77777777" w:rsidR="00821AF9" w:rsidRPr="00D3436F" w:rsidRDefault="00821AF9" w:rsidP="00D20650">
      <w:pPr>
        <w:pStyle w:val="FootnoteText"/>
        <w:rPr>
          <w:lang w:val="es-ES"/>
        </w:rPr>
      </w:pPr>
    </w:p>
  </w:footnote>
  <w:footnote w:id="16">
    <w:p w14:paraId="39F60507" w14:textId="77777777" w:rsidR="00821AF9" w:rsidRPr="00A75ACE" w:rsidRDefault="00821AF9" w:rsidP="00D20650">
      <w:pPr>
        <w:pStyle w:val="FootnoteText"/>
        <w:jc w:val="both"/>
        <w:rPr>
          <w:rFonts w:ascii="GHEA Grapalat" w:hAnsi="GHEA Grapalat"/>
          <w:i/>
          <w:sz w:val="18"/>
          <w:szCs w:val="18"/>
        </w:rPr>
      </w:pPr>
      <w:r w:rsidRPr="00A75ACE">
        <w:rPr>
          <w:rStyle w:val="FootnoteReference"/>
          <w:sz w:val="18"/>
          <w:szCs w:val="18"/>
        </w:rPr>
        <w:t>*</w:t>
      </w:r>
      <w:r w:rsidRPr="00A75ACE">
        <w:rPr>
          <w:sz w:val="18"/>
          <w:szCs w:val="18"/>
        </w:rPr>
        <w:t xml:space="preserve"> </w:t>
      </w:r>
      <w:r w:rsidRPr="00A75ACE">
        <w:rPr>
          <w:rFonts w:ascii="GHEA Grapalat" w:hAnsi="GHEA Grapalat"/>
          <w:i/>
          <w:sz w:val="18"/>
          <w:szCs w:val="18"/>
        </w:rPr>
        <w:t>Заполняется секретарем Комиссии до опубликования приглашения в бюллетене.</w:t>
      </w:r>
    </w:p>
    <w:p w14:paraId="2E2BB37D" w14:textId="77777777" w:rsidR="00821AF9" w:rsidRPr="00A75ACE" w:rsidRDefault="00821AF9" w:rsidP="00D20650">
      <w:pPr>
        <w:widowControl w:val="0"/>
        <w:spacing w:after="160"/>
        <w:ind w:right="-1"/>
        <w:jc w:val="both"/>
        <w:rPr>
          <w:rFonts w:ascii="GHEA Grapalat" w:hAnsi="GHEA Grapalat"/>
          <w:b/>
          <w:sz w:val="18"/>
          <w:szCs w:val="18"/>
        </w:rPr>
      </w:pPr>
      <w:r w:rsidRPr="00A75ACE">
        <w:rPr>
          <w:rFonts w:ascii="GHEA Grapalat" w:hAnsi="GHEA Grapalat"/>
          <w:i/>
          <w:sz w:val="18"/>
          <w:szCs w:val="18"/>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14:paraId="5D9182FF" w14:textId="77777777" w:rsidR="00821AF9" w:rsidRPr="00601148" w:rsidRDefault="00821AF9" w:rsidP="00D20650">
      <w:pPr>
        <w:pStyle w:val="FootnoteText"/>
        <w:ind w:right="-1"/>
        <w:jc w:val="both"/>
      </w:pPr>
    </w:p>
    <w:p w14:paraId="325B6081" w14:textId="77777777" w:rsidR="00821AF9" w:rsidRPr="00377A47" w:rsidRDefault="00821AF9" w:rsidP="00D20650">
      <w:pPr>
        <w:pStyle w:val="FootnoteText"/>
        <w:ind w:right="-1"/>
        <w:jc w:val="both"/>
      </w:pPr>
    </w:p>
  </w:footnote>
  <w:footnote w:id="17">
    <w:p w14:paraId="769215F8" w14:textId="77777777" w:rsidR="00821AF9" w:rsidRPr="00217344" w:rsidRDefault="00821AF9" w:rsidP="00D20650">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14:paraId="031A2FB0" w14:textId="77777777" w:rsidR="001A58F9" w:rsidRPr="008842CE" w:rsidRDefault="001A58F9" w:rsidP="001A58F9">
      <w:pPr>
        <w:pStyle w:val="FootnoteText"/>
        <w:jc w:val="both"/>
      </w:pPr>
    </w:p>
  </w:footnote>
  <w:footnote w:id="19">
    <w:p w14:paraId="09C36BC7" w14:textId="77777777" w:rsidR="00821AF9" w:rsidRPr="00186B0B" w:rsidRDefault="00821AF9" w:rsidP="00D20650">
      <w:pPr>
        <w:pStyle w:val="FootnoteText"/>
        <w:jc w:val="both"/>
        <w:rPr>
          <w:rFonts w:ascii="GHEA Grapalat" w:hAnsi="GHEA Grapalat"/>
          <w:i/>
        </w:rPr>
      </w:pPr>
      <w:r w:rsidRPr="00186B0B">
        <w:rPr>
          <w:rStyle w:val="FootnoteReference"/>
          <w:rFonts w:ascii="GHEA Grapalat" w:hAnsi="GHEA Grapalat"/>
          <w:sz w:val="22"/>
          <w:szCs w:val="22"/>
        </w:rPr>
        <w:t>*</w:t>
      </w:r>
      <w:r w:rsidRPr="00186B0B">
        <w:rPr>
          <w:rFonts w:ascii="GHEA Grapalat" w:hAnsi="GHEA Grapalat"/>
          <w:sz w:val="22"/>
          <w:szCs w:val="22"/>
        </w:rPr>
        <w:t xml:space="preserve"> </w:t>
      </w:r>
      <w:r w:rsidRPr="00186B0B">
        <w:rPr>
          <w:rFonts w:ascii="GHEA Grapalat" w:hAnsi="GHEA Grapalat"/>
          <w:i/>
        </w:rPr>
        <w:t>Заполняется секретарем Комиссии до опубликования приглашения в бюллетене.</w:t>
      </w:r>
    </w:p>
    <w:p w14:paraId="290A5E2D" w14:textId="77777777" w:rsidR="00821AF9" w:rsidRPr="00186B0B" w:rsidRDefault="00821AF9" w:rsidP="00D20650">
      <w:pPr>
        <w:pStyle w:val="FootnoteText"/>
        <w:jc w:val="both"/>
        <w:rPr>
          <w:rFonts w:ascii="GHEA Grapalat" w:hAnsi="GHEA Grapalat"/>
          <w:i/>
        </w:rPr>
      </w:pPr>
      <w:r w:rsidRPr="00186B0B">
        <w:rPr>
          <w:rFonts w:ascii="GHEA Grapalat" w:hAnsi="GHEA Grapalat"/>
          <w:i/>
          <w:vertAlign w:val="superscript"/>
        </w:rPr>
        <w:t>16.1</w:t>
      </w:r>
      <w:r w:rsidRPr="00186B0B">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после слова ,,в соответствии с,, дополняется словами ,, градостроительной нормативно-технической и утвержденной проектно-сметной документацией и,,</w:t>
      </w:r>
    </w:p>
  </w:footnote>
  <w:footnote w:id="20">
    <w:p w14:paraId="0DCBB69F" w14:textId="77777777" w:rsidR="00821AF9" w:rsidRPr="00B86FB7" w:rsidRDefault="00821AF9" w:rsidP="00D20650">
      <w:pPr>
        <w:pStyle w:val="FootnoteText"/>
        <w:jc w:val="both"/>
        <w:rPr>
          <w:rFonts w:ascii="GHEA Grapalat" w:hAnsi="GHEA Grapalat"/>
          <w:i/>
          <w:sz w:val="18"/>
          <w:szCs w:val="18"/>
        </w:rPr>
      </w:pPr>
      <w:r w:rsidRPr="00B86FB7">
        <w:rPr>
          <w:rStyle w:val="FootnoteReference"/>
          <w:i/>
          <w:sz w:val="18"/>
          <w:szCs w:val="18"/>
        </w:rPr>
        <w:t>17</w:t>
      </w:r>
      <w:r w:rsidRPr="00B86FB7">
        <w:rPr>
          <w:i/>
          <w:sz w:val="18"/>
          <w:szCs w:val="18"/>
        </w:rPr>
        <w:t xml:space="preserve"> </w:t>
      </w:r>
      <w:r w:rsidRPr="00B86FB7">
        <w:rPr>
          <w:rFonts w:ascii="GHEA Grapalat" w:hAnsi="GHEA Grapalat"/>
          <w:i/>
          <w:sz w:val="18"/>
          <w:szCs w:val="18"/>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5B29B62B" w14:textId="77777777" w:rsidR="00821AF9" w:rsidRPr="00B86FB7" w:rsidRDefault="00821AF9" w:rsidP="00D20650">
      <w:pPr>
        <w:pStyle w:val="FootnoteText"/>
        <w:jc w:val="both"/>
        <w:rPr>
          <w:rFonts w:ascii="GHEA Grapalat" w:hAnsi="GHEA Grapalat"/>
          <w:i/>
          <w:sz w:val="18"/>
          <w:szCs w:val="18"/>
        </w:rPr>
      </w:pPr>
      <w:r w:rsidRPr="00B86FB7">
        <w:rPr>
          <w:rFonts w:ascii="GHEA Grapalat" w:hAnsi="GHEA Grapalat"/>
          <w:i/>
          <w:sz w:val="18"/>
          <w:szCs w:val="18"/>
          <w:vertAlign w:val="superscript"/>
        </w:rPr>
        <w:t>17.1</w:t>
      </w:r>
      <w:r w:rsidRPr="00B86FB7">
        <w:rPr>
          <w:rFonts w:ascii="GHEA Grapalat" w:hAnsi="GHEA Grapalat"/>
          <w:i/>
          <w:sz w:val="18"/>
          <w:szCs w:val="18"/>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w:t>
      </w:r>
      <w:r w:rsidRPr="00B86FB7">
        <w:rPr>
          <w:rFonts w:ascii="GHEA Grapalat" w:hAnsi="GHEA Grapalat"/>
        </w:rPr>
        <w:t xml:space="preserve"> </w:t>
      </w:r>
      <w:r w:rsidRPr="00B86FB7">
        <w:rPr>
          <w:rFonts w:ascii="GHEA Grapalat" w:hAnsi="GHEA Grapalat"/>
          <w:i/>
          <w:sz w:val="18"/>
          <w:szCs w:val="18"/>
        </w:rPr>
        <w:t>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 "</w:t>
      </w:r>
    </w:p>
    <w:p w14:paraId="6A3E899A" w14:textId="77777777" w:rsidR="00821AF9" w:rsidRPr="00EA7C34" w:rsidRDefault="00821AF9" w:rsidP="00D20650">
      <w:pPr>
        <w:pStyle w:val="FootnoteText"/>
        <w:rPr>
          <w:rFonts w:ascii="Sylfaen" w:hAnsi="Sylfaen"/>
        </w:rPr>
      </w:pPr>
    </w:p>
  </w:footnote>
  <w:footnote w:id="21">
    <w:p w14:paraId="7C31CE0E" w14:textId="77777777" w:rsidR="00821AF9" w:rsidRPr="006F5F33" w:rsidRDefault="00821AF9" w:rsidP="00D20650">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2">
    <w:p w14:paraId="4B20B4D6" w14:textId="77777777" w:rsidR="00821AF9" w:rsidRPr="00615130" w:rsidRDefault="00821AF9" w:rsidP="00D20650">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40C644B8" w14:textId="77777777" w:rsidR="00821AF9" w:rsidRPr="00615130" w:rsidRDefault="00821AF9" w:rsidP="00D20650">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11470B8E" w14:textId="77777777" w:rsidR="00821AF9" w:rsidRPr="00615130" w:rsidRDefault="00821AF9" w:rsidP="00D20650">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6D930FB7" w14:textId="77777777" w:rsidR="00821AF9" w:rsidRPr="006F5F33" w:rsidRDefault="00821AF9" w:rsidP="00D20650">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821AF9" w:rsidRPr="00552B23" w14:paraId="6BC8714A" w14:textId="77777777" w:rsidTr="00821AF9">
        <w:tc>
          <w:tcPr>
            <w:tcW w:w="2631" w:type="dxa"/>
          </w:tcPr>
          <w:p w14:paraId="3DCEC41C"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40463DEA" w14:textId="77777777" w:rsidR="00821AF9" w:rsidRPr="00710CEC" w:rsidRDefault="00821AF9" w:rsidP="00821AF9">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61C20862" w14:textId="77777777" w:rsidR="00821AF9" w:rsidRPr="00710CEC" w:rsidRDefault="00821AF9" w:rsidP="00821AF9">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821AF9" w:rsidRPr="00552B23" w14:paraId="35FBB45D" w14:textId="77777777" w:rsidTr="00821AF9">
        <w:tc>
          <w:tcPr>
            <w:tcW w:w="2631" w:type="dxa"/>
          </w:tcPr>
          <w:p w14:paraId="03AF0DFC"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1" w:type="dxa"/>
          </w:tcPr>
          <w:p w14:paraId="6DB837D0"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2" w:type="dxa"/>
          </w:tcPr>
          <w:p w14:paraId="4F421A67"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r>
      <w:tr w:rsidR="00821AF9" w:rsidRPr="00552B23" w14:paraId="52A257A2" w14:textId="77777777" w:rsidTr="00821AF9">
        <w:tc>
          <w:tcPr>
            <w:tcW w:w="2631" w:type="dxa"/>
          </w:tcPr>
          <w:p w14:paraId="1443308D"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1" w:type="dxa"/>
          </w:tcPr>
          <w:p w14:paraId="70AA3FC0"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2" w:type="dxa"/>
          </w:tcPr>
          <w:p w14:paraId="4E5CA13C"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r>
      <w:tr w:rsidR="00821AF9" w:rsidRPr="00552B23" w14:paraId="1DEAA389" w14:textId="77777777" w:rsidTr="00821AF9">
        <w:tc>
          <w:tcPr>
            <w:tcW w:w="2631" w:type="dxa"/>
          </w:tcPr>
          <w:p w14:paraId="3908BDB7"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1" w:type="dxa"/>
          </w:tcPr>
          <w:p w14:paraId="1F62E37C"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2" w:type="dxa"/>
          </w:tcPr>
          <w:p w14:paraId="2FBDC2E5"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r>
      <w:tr w:rsidR="00821AF9" w:rsidRPr="00552B23" w14:paraId="55BA6ED9" w14:textId="77777777" w:rsidTr="00821AF9">
        <w:tc>
          <w:tcPr>
            <w:tcW w:w="2631" w:type="dxa"/>
          </w:tcPr>
          <w:p w14:paraId="4D90782A"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1" w:type="dxa"/>
          </w:tcPr>
          <w:p w14:paraId="3A5EC258"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2" w:type="dxa"/>
          </w:tcPr>
          <w:p w14:paraId="605270B3"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r>
    </w:tbl>
    <w:p w14:paraId="6C3B6348" w14:textId="77777777" w:rsidR="00821AF9" w:rsidRPr="00615130" w:rsidRDefault="00821AF9" w:rsidP="00D20650">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3D5CA2F0" w14:textId="77777777" w:rsidR="00821AF9" w:rsidRPr="00576D9C" w:rsidRDefault="00821AF9" w:rsidP="00D20650">
      <w:pPr>
        <w:pStyle w:val="FootnoteText"/>
        <w:jc w:val="both"/>
        <w:rPr>
          <w:rFonts w:ascii="GHEA Grapalat" w:hAnsi="GHEA Grapalat"/>
          <w:lang w:val="hy-AM"/>
        </w:rPr>
      </w:pPr>
    </w:p>
  </w:footnote>
  <w:footnote w:id="23">
    <w:p w14:paraId="25E3ACAD" w14:textId="77777777" w:rsidR="00821AF9" w:rsidRPr="006F5F33" w:rsidRDefault="00821AF9" w:rsidP="00D20650">
      <w:pPr>
        <w:pStyle w:val="FootnoteText"/>
        <w:jc w:val="both"/>
        <w:rPr>
          <w:rFonts w:ascii="GHEA Grapalat" w:hAnsi="GHEA Grapalat"/>
        </w:rPr>
      </w:pPr>
      <w:r>
        <w:rPr>
          <w:rStyle w:val="FootnoteReference"/>
        </w:rPr>
        <w:t>22</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4">
    <w:p w14:paraId="622019F6" w14:textId="77777777" w:rsidR="00821AF9" w:rsidRPr="006F5F33" w:rsidRDefault="00821AF9" w:rsidP="00D20650">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5">
    <w:p w14:paraId="0490EF34" w14:textId="77777777" w:rsidR="00821AF9" w:rsidRPr="00E40AC8" w:rsidRDefault="00821AF9" w:rsidP="00D20650">
      <w:pPr>
        <w:pStyle w:val="FootnoteText"/>
        <w:jc w:val="both"/>
      </w:pPr>
      <w:r>
        <w:rPr>
          <w:rStyle w:val="FootnoteReference"/>
        </w:rPr>
        <w:t>*</w:t>
      </w:r>
      <w:r>
        <w:t xml:space="preserve"> </w:t>
      </w:r>
      <w:r w:rsidRPr="00D97342">
        <w:rPr>
          <w:rFonts w:ascii="GHEA Grapalat" w:hAnsi="GHEA Grapalat"/>
          <w:i/>
        </w:rPr>
        <w:t xml:space="preserve">Срок </w:t>
      </w:r>
      <w:r>
        <w:rPr>
          <w:rFonts w:ascii="GHEA Grapalat" w:hAnsi="GHEA Grapalat"/>
          <w:i/>
        </w:rPr>
        <w:t>оказания услуг</w:t>
      </w:r>
      <w:r w:rsidRPr="00D97342">
        <w:rPr>
          <w:rFonts w:ascii="GHEA Grapalat" w:hAnsi="GHEA Grapalat"/>
          <w:i/>
        </w:rPr>
        <w:t>, а в случае поэтапно</w:t>
      </w:r>
      <w:r>
        <w:rPr>
          <w:rFonts w:ascii="GHEA Grapalat" w:hAnsi="GHEA Grapalat"/>
          <w:i/>
        </w:rPr>
        <w:t xml:space="preserve">го оказания ускуг </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оказать услугу</w:t>
      </w:r>
      <w:r w:rsidRPr="00D97342">
        <w:rPr>
          <w:rFonts w:ascii="GHEA Grapalat" w:hAnsi="GHEA Grapalat"/>
          <w:i/>
        </w:rPr>
        <w:t xml:space="preserve"> в более короткий</w:t>
      </w:r>
      <w:r>
        <w:rPr>
          <w:rFonts w:ascii="GHEA Grapalat" w:hAnsi="GHEA Grapalat"/>
          <w:i/>
        </w:rPr>
        <w:t xml:space="preserve"> срок.</w:t>
      </w:r>
      <w:r w:rsidRPr="00AD29CE">
        <w:rPr>
          <w:rFonts w:ascii="GHEA Grapalat" w:hAnsi="GHEA Grapalat"/>
          <w:i/>
        </w:rPr>
        <w:t>.</w:t>
      </w:r>
    </w:p>
  </w:footnote>
  <w:footnote w:id="26">
    <w:p w14:paraId="61462E6D" w14:textId="77777777" w:rsidR="00821AF9" w:rsidRPr="00CA2754" w:rsidRDefault="00821AF9" w:rsidP="00D20650">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C6FEF53" w14:textId="77777777" w:rsidR="00821AF9" w:rsidRPr="00CA2754" w:rsidRDefault="00821AF9" w:rsidP="00D20650">
      <w:pPr>
        <w:pStyle w:val="FootnoteText"/>
        <w:jc w:val="both"/>
        <w:rPr>
          <w:sz w:val="2"/>
          <w:szCs w:val="2"/>
        </w:rPr>
      </w:pPr>
    </w:p>
  </w:footnote>
  <w:footnote w:id="27">
    <w:p w14:paraId="4D3D3A4A" w14:textId="77777777" w:rsidR="00821AF9" w:rsidRPr="00CA2754" w:rsidRDefault="00821AF9" w:rsidP="00D20650">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B55995"/>
    <w:multiLevelType w:val="multilevel"/>
    <w:tmpl w:val="DB562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08642F"/>
    <w:multiLevelType w:val="hybridMultilevel"/>
    <w:tmpl w:val="4600BF2A"/>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F3786"/>
    <w:multiLevelType w:val="hybridMultilevel"/>
    <w:tmpl w:val="82383D68"/>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BC3829"/>
    <w:multiLevelType w:val="hybridMultilevel"/>
    <w:tmpl w:val="5FA46BF6"/>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A33592"/>
    <w:multiLevelType w:val="hybridMultilevel"/>
    <w:tmpl w:val="B9B606F8"/>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4C488C"/>
    <w:multiLevelType w:val="multilevel"/>
    <w:tmpl w:val="E73C9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7B5365"/>
    <w:multiLevelType w:val="hybridMultilevel"/>
    <w:tmpl w:val="3080E8EC"/>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F4445BE"/>
    <w:multiLevelType w:val="hybridMultilevel"/>
    <w:tmpl w:val="5922DEA0"/>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ED6A9B"/>
    <w:multiLevelType w:val="hybridMultilevel"/>
    <w:tmpl w:val="C65433FC"/>
    <w:lvl w:ilvl="0" w:tplc="7D62B49E">
      <w:start w:val="1"/>
      <w:numFmt w:val="decimal"/>
      <w:lvlText w:val="%1)"/>
      <w:lvlJc w:val="left"/>
      <w:pPr>
        <w:ind w:left="380" w:hanging="360"/>
      </w:pPr>
      <w:rPr>
        <w:rFonts w:cs="Arial" w:hint="default"/>
        <w:b/>
        <w:color w:val="000000"/>
        <w:sz w:val="20"/>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13" w15:restartNumberingAfterBreak="0">
    <w:nsid w:val="125D233A"/>
    <w:multiLevelType w:val="multilevel"/>
    <w:tmpl w:val="231AE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15526B"/>
    <w:multiLevelType w:val="hybridMultilevel"/>
    <w:tmpl w:val="4B904E18"/>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A912AC"/>
    <w:multiLevelType w:val="hybridMultilevel"/>
    <w:tmpl w:val="0660F3BC"/>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1BDD2E97"/>
    <w:multiLevelType w:val="hybridMultilevel"/>
    <w:tmpl w:val="FD7E8816"/>
    <w:lvl w:ilvl="0" w:tplc="0409000F">
      <w:start w:val="1"/>
      <w:numFmt w:val="decimal"/>
      <w:lvlText w:val="%1."/>
      <w:lvlJc w:val="left"/>
      <w:pPr>
        <w:ind w:left="380" w:hanging="360"/>
      </w:pPr>
      <w:rPr>
        <w:rFonts w:hint="default"/>
        <w:b/>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1C06F5"/>
    <w:multiLevelType w:val="hybridMultilevel"/>
    <w:tmpl w:val="2D9C043C"/>
    <w:lvl w:ilvl="0" w:tplc="08090011">
      <w:start w:val="1"/>
      <w:numFmt w:val="decimal"/>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9" w15:restartNumberingAfterBreak="0">
    <w:nsid w:val="1DFC137B"/>
    <w:multiLevelType w:val="hybridMultilevel"/>
    <w:tmpl w:val="3034BE7E"/>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2A7879"/>
    <w:multiLevelType w:val="multilevel"/>
    <w:tmpl w:val="F6444798"/>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5FE4D67"/>
    <w:multiLevelType w:val="multilevel"/>
    <w:tmpl w:val="4C7A6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68F7975"/>
    <w:multiLevelType w:val="hybridMultilevel"/>
    <w:tmpl w:val="9138866E"/>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8733BC"/>
    <w:multiLevelType w:val="multilevel"/>
    <w:tmpl w:val="C1C42368"/>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A9269E3"/>
    <w:multiLevelType w:val="multilevel"/>
    <w:tmpl w:val="A7C2640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A94388E"/>
    <w:multiLevelType w:val="hybridMultilevel"/>
    <w:tmpl w:val="B6766058"/>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22604E"/>
    <w:multiLevelType w:val="hybridMultilevel"/>
    <w:tmpl w:val="930A7802"/>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976CCF"/>
    <w:multiLevelType w:val="multilevel"/>
    <w:tmpl w:val="43187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BE40BF5"/>
    <w:multiLevelType w:val="multilevel"/>
    <w:tmpl w:val="EDB4D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E3B407F"/>
    <w:multiLevelType w:val="hybridMultilevel"/>
    <w:tmpl w:val="2C66B4A8"/>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FD120BA"/>
    <w:multiLevelType w:val="hybridMultilevel"/>
    <w:tmpl w:val="A8DC7ECC"/>
    <w:lvl w:ilvl="0" w:tplc="037AAD1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016711E"/>
    <w:multiLevelType w:val="multilevel"/>
    <w:tmpl w:val="B470A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1FE1D71"/>
    <w:multiLevelType w:val="hybridMultilevel"/>
    <w:tmpl w:val="5EAEAD70"/>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57F0226"/>
    <w:multiLevelType w:val="hybridMultilevel"/>
    <w:tmpl w:val="2B6422D4"/>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7E05050"/>
    <w:multiLevelType w:val="hybridMultilevel"/>
    <w:tmpl w:val="816C69B4"/>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8914261"/>
    <w:multiLevelType w:val="hybridMultilevel"/>
    <w:tmpl w:val="89E2158C"/>
    <w:lvl w:ilvl="0" w:tplc="04090001">
      <w:start w:val="1"/>
      <w:numFmt w:val="bullet"/>
      <w:lvlText w:val=""/>
      <w:lvlJc w:val="left"/>
      <w:pPr>
        <w:ind w:left="736" w:hanging="360"/>
      </w:pPr>
      <w:rPr>
        <w:rFonts w:ascii="Symbol" w:hAnsi="Symbol" w:hint="default"/>
      </w:rPr>
    </w:lvl>
    <w:lvl w:ilvl="1" w:tplc="04090003" w:tentative="1">
      <w:start w:val="1"/>
      <w:numFmt w:val="bullet"/>
      <w:lvlText w:val="o"/>
      <w:lvlJc w:val="left"/>
      <w:pPr>
        <w:ind w:left="1456" w:hanging="360"/>
      </w:pPr>
      <w:rPr>
        <w:rFonts w:ascii="Courier New" w:hAnsi="Courier New" w:cs="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37" w15:restartNumberingAfterBreak="0">
    <w:nsid w:val="3A0877B2"/>
    <w:multiLevelType w:val="hybridMultilevel"/>
    <w:tmpl w:val="6CB01858"/>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CC93DE1"/>
    <w:multiLevelType w:val="hybridMultilevel"/>
    <w:tmpl w:val="5FC2297E"/>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E15643C"/>
    <w:multiLevelType w:val="hybridMultilevel"/>
    <w:tmpl w:val="2DC8A1E4"/>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E2551CC"/>
    <w:multiLevelType w:val="hybridMultilevel"/>
    <w:tmpl w:val="7F1A8F1E"/>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FE159F9"/>
    <w:multiLevelType w:val="multilevel"/>
    <w:tmpl w:val="EE68B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1EA5E92"/>
    <w:multiLevelType w:val="hybridMultilevel"/>
    <w:tmpl w:val="C1D48012"/>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24B77DE"/>
    <w:multiLevelType w:val="multilevel"/>
    <w:tmpl w:val="976EBFA8"/>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6403E3A"/>
    <w:multiLevelType w:val="hybridMultilevel"/>
    <w:tmpl w:val="0B924AF0"/>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D47665B"/>
    <w:multiLevelType w:val="multilevel"/>
    <w:tmpl w:val="208E69FE"/>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DCD7EB7"/>
    <w:multiLevelType w:val="multilevel"/>
    <w:tmpl w:val="F6444798"/>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F634D16"/>
    <w:multiLevelType w:val="hybridMultilevel"/>
    <w:tmpl w:val="00C6F87E"/>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FAD6BF4"/>
    <w:multiLevelType w:val="hybridMultilevel"/>
    <w:tmpl w:val="9CD2CEC0"/>
    <w:lvl w:ilvl="0" w:tplc="B568E0DC">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49" w15:restartNumberingAfterBreak="0">
    <w:nsid w:val="4FCF6C9D"/>
    <w:multiLevelType w:val="hybridMultilevel"/>
    <w:tmpl w:val="279E2624"/>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05A48AE"/>
    <w:multiLevelType w:val="multilevel"/>
    <w:tmpl w:val="110A1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0B325BC"/>
    <w:multiLevelType w:val="hybridMultilevel"/>
    <w:tmpl w:val="946456BC"/>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36474EF"/>
    <w:multiLevelType w:val="hybridMultilevel"/>
    <w:tmpl w:val="D9D8B8B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6DC6E8B"/>
    <w:multiLevelType w:val="multilevel"/>
    <w:tmpl w:val="541ABC06"/>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C4D41D4"/>
    <w:multiLevelType w:val="hybridMultilevel"/>
    <w:tmpl w:val="55FAB14E"/>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6" w15:restartNumberingAfterBreak="0">
    <w:nsid w:val="5E6C2652"/>
    <w:multiLevelType w:val="hybridMultilevel"/>
    <w:tmpl w:val="821AB7C2"/>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58" w15:restartNumberingAfterBreak="0">
    <w:nsid w:val="5F545DA6"/>
    <w:multiLevelType w:val="hybridMultilevel"/>
    <w:tmpl w:val="419C645E"/>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1A6765B"/>
    <w:multiLevelType w:val="hybridMultilevel"/>
    <w:tmpl w:val="8C284866"/>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30A481E"/>
    <w:multiLevelType w:val="hybridMultilevel"/>
    <w:tmpl w:val="F8DCCB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9330A9B"/>
    <w:multiLevelType w:val="multilevel"/>
    <w:tmpl w:val="379244BE"/>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A016566"/>
    <w:multiLevelType w:val="multilevel"/>
    <w:tmpl w:val="A9CC6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BE4590B"/>
    <w:multiLevelType w:val="hybridMultilevel"/>
    <w:tmpl w:val="8E70F190"/>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6F932752"/>
    <w:multiLevelType w:val="hybridMultilevel"/>
    <w:tmpl w:val="765E9256"/>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1D13958"/>
    <w:multiLevelType w:val="multilevel"/>
    <w:tmpl w:val="6DBA1BF0"/>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2C833C8"/>
    <w:multiLevelType w:val="hybridMultilevel"/>
    <w:tmpl w:val="67B6361E"/>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5B8735A"/>
    <w:multiLevelType w:val="hybridMultilevel"/>
    <w:tmpl w:val="4B7EAB52"/>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66E3263"/>
    <w:multiLevelType w:val="hybridMultilevel"/>
    <w:tmpl w:val="19F89170"/>
    <w:lvl w:ilvl="0" w:tplc="08090011">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76A55784"/>
    <w:multiLevelType w:val="multilevel"/>
    <w:tmpl w:val="3CF4F06C"/>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ECA7227"/>
    <w:multiLevelType w:val="hybridMultilevel"/>
    <w:tmpl w:val="D8A8398A"/>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3098400">
    <w:abstractNumId w:val="21"/>
  </w:num>
  <w:num w:numId="2" w16cid:durableId="960234417">
    <w:abstractNumId w:val="10"/>
  </w:num>
  <w:num w:numId="3" w16cid:durableId="2040934219">
    <w:abstractNumId w:val="8"/>
  </w:num>
  <w:num w:numId="4" w16cid:durableId="977567570">
    <w:abstractNumId w:val="0"/>
  </w:num>
  <w:num w:numId="5" w16cid:durableId="1595940053">
    <w:abstractNumId w:val="16"/>
  </w:num>
  <w:num w:numId="6" w16cid:durableId="811756897">
    <w:abstractNumId w:val="61"/>
  </w:num>
  <w:num w:numId="7" w16cid:durableId="1199509220">
    <w:abstractNumId w:val="57"/>
  </w:num>
  <w:num w:numId="8" w16cid:durableId="163909085">
    <w:abstractNumId w:val="55"/>
  </w:num>
  <w:num w:numId="9" w16cid:durableId="613172600">
    <w:abstractNumId w:val="65"/>
  </w:num>
  <w:num w:numId="10" w16cid:durableId="1348171484">
    <w:abstractNumId w:val="5"/>
  </w:num>
  <w:num w:numId="11" w16cid:durableId="997340134">
    <w:abstractNumId w:val="52"/>
  </w:num>
  <w:num w:numId="12" w16cid:durableId="864516048">
    <w:abstractNumId w:val="36"/>
  </w:num>
  <w:num w:numId="13" w16cid:durableId="850804215">
    <w:abstractNumId w:val="1"/>
  </w:num>
  <w:num w:numId="14" w16cid:durableId="143355624">
    <w:abstractNumId w:val="63"/>
  </w:num>
  <w:num w:numId="15" w16cid:durableId="1414929403">
    <w:abstractNumId w:val="7"/>
  </w:num>
  <w:num w:numId="16" w16cid:durableId="1357658648">
    <w:abstractNumId w:val="50"/>
  </w:num>
  <w:num w:numId="17" w16cid:durableId="2091193755">
    <w:abstractNumId w:val="22"/>
  </w:num>
  <w:num w:numId="18" w16cid:durableId="1105228505">
    <w:abstractNumId w:val="32"/>
  </w:num>
  <w:num w:numId="19" w16cid:durableId="1050689201">
    <w:abstractNumId w:val="29"/>
  </w:num>
  <w:num w:numId="20" w16cid:durableId="1864857815">
    <w:abstractNumId w:val="41"/>
  </w:num>
  <w:num w:numId="21" w16cid:durableId="1052728343">
    <w:abstractNumId w:val="48"/>
  </w:num>
  <w:num w:numId="22" w16cid:durableId="239027580">
    <w:abstractNumId w:val="26"/>
  </w:num>
  <w:num w:numId="23" w16cid:durableId="1731075321">
    <w:abstractNumId w:val="42"/>
  </w:num>
  <w:num w:numId="24" w16cid:durableId="1141581117">
    <w:abstractNumId w:val="2"/>
  </w:num>
  <w:num w:numId="25" w16cid:durableId="1374383306">
    <w:abstractNumId w:val="72"/>
  </w:num>
  <w:num w:numId="26" w16cid:durableId="1954943413">
    <w:abstractNumId w:val="56"/>
  </w:num>
  <w:num w:numId="27" w16cid:durableId="1246840325">
    <w:abstractNumId w:val="40"/>
  </w:num>
  <w:num w:numId="28" w16cid:durableId="2082553583">
    <w:abstractNumId w:val="39"/>
  </w:num>
  <w:num w:numId="29" w16cid:durableId="1356468891">
    <w:abstractNumId w:val="4"/>
  </w:num>
  <w:num w:numId="30" w16cid:durableId="2088190367">
    <w:abstractNumId w:val="14"/>
  </w:num>
  <w:num w:numId="31" w16cid:durableId="1569880699">
    <w:abstractNumId w:val="58"/>
  </w:num>
  <w:num w:numId="32" w16cid:durableId="1420834443">
    <w:abstractNumId w:val="30"/>
  </w:num>
  <w:num w:numId="33" w16cid:durableId="1493570766">
    <w:abstractNumId w:val="64"/>
  </w:num>
  <w:num w:numId="34" w16cid:durableId="293365531">
    <w:abstractNumId w:val="38"/>
  </w:num>
  <w:num w:numId="35" w16cid:durableId="1959292304">
    <w:abstractNumId w:val="27"/>
  </w:num>
  <w:num w:numId="36" w16cid:durableId="745804999">
    <w:abstractNumId w:val="12"/>
  </w:num>
  <w:num w:numId="37" w16cid:durableId="1218661926">
    <w:abstractNumId w:val="17"/>
  </w:num>
  <w:num w:numId="38" w16cid:durableId="393699104">
    <w:abstractNumId w:val="28"/>
  </w:num>
  <w:num w:numId="39" w16cid:durableId="1420714088">
    <w:abstractNumId w:val="54"/>
  </w:num>
  <w:num w:numId="40" w16cid:durableId="1481144480">
    <w:abstractNumId w:val="13"/>
  </w:num>
  <w:num w:numId="41" w16cid:durableId="2132438022">
    <w:abstractNumId w:val="35"/>
  </w:num>
  <w:num w:numId="42" w16cid:durableId="1382973223">
    <w:abstractNumId w:val="33"/>
  </w:num>
  <w:num w:numId="43" w16cid:durableId="1367103434">
    <w:abstractNumId w:val="69"/>
  </w:num>
  <w:num w:numId="44" w16cid:durableId="2132819091">
    <w:abstractNumId w:val="44"/>
  </w:num>
  <w:num w:numId="45" w16cid:durableId="595098617">
    <w:abstractNumId w:val="68"/>
  </w:num>
  <w:num w:numId="46" w16cid:durableId="2085563347">
    <w:abstractNumId w:val="51"/>
  </w:num>
  <w:num w:numId="47" w16cid:durableId="1366057438">
    <w:abstractNumId w:val="66"/>
  </w:num>
  <w:num w:numId="48" w16cid:durableId="972640328">
    <w:abstractNumId w:val="23"/>
  </w:num>
  <w:num w:numId="49" w16cid:durableId="1060714009">
    <w:abstractNumId w:val="15"/>
  </w:num>
  <w:num w:numId="50" w16cid:durableId="2082091855">
    <w:abstractNumId w:val="37"/>
  </w:num>
  <w:num w:numId="51" w16cid:durableId="177625095">
    <w:abstractNumId w:val="47"/>
  </w:num>
  <w:num w:numId="52" w16cid:durableId="834537220">
    <w:abstractNumId w:val="19"/>
  </w:num>
  <w:num w:numId="53" w16cid:durableId="366218999">
    <w:abstractNumId w:val="9"/>
  </w:num>
  <w:num w:numId="54" w16cid:durableId="337316486">
    <w:abstractNumId w:val="34"/>
  </w:num>
  <w:num w:numId="55" w16cid:durableId="1417285925">
    <w:abstractNumId w:val="3"/>
  </w:num>
  <w:num w:numId="56" w16cid:durableId="2011910944">
    <w:abstractNumId w:val="59"/>
  </w:num>
  <w:num w:numId="57" w16cid:durableId="1834030112">
    <w:abstractNumId w:val="11"/>
  </w:num>
  <w:num w:numId="58" w16cid:durableId="917444883">
    <w:abstractNumId w:val="6"/>
  </w:num>
  <w:num w:numId="59" w16cid:durableId="1431047097">
    <w:abstractNumId w:val="18"/>
  </w:num>
  <w:num w:numId="60" w16cid:durableId="878473864">
    <w:abstractNumId w:val="60"/>
  </w:num>
  <w:num w:numId="61" w16cid:durableId="548691983">
    <w:abstractNumId w:val="70"/>
  </w:num>
  <w:num w:numId="62" w16cid:durableId="224416189">
    <w:abstractNumId w:val="62"/>
  </w:num>
  <w:num w:numId="63" w16cid:durableId="2074307059">
    <w:abstractNumId w:val="45"/>
  </w:num>
  <w:num w:numId="64" w16cid:durableId="3363879">
    <w:abstractNumId w:val="20"/>
  </w:num>
  <w:num w:numId="65" w16cid:durableId="1866215843">
    <w:abstractNumId w:val="46"/>
  </w:num>
  <w:num w:numId="66" w16cid:durableId="1425304218">
    <w:abstractNumId w:val="71"/>
  </w:num>
  <w:num w:numId="67" w16cid:durableId="1371685548">
    <w:abstractNumId w:val="67"/>
  </w:num>
  <w:num w:numId="68" w16cid:durableId="1905294120">
    <w:abstractNumId w:val="53"/>
  </w:num>
  <w:num w:numId="69" w16cid:durableId="643051471">
    <w:abstractNumId w:val="43"/>
  </w:num>
  <w:num w:numId="70" w16cid:durableId="1525174593">
    <w:abstractNumId w:val="49"/>
  </w:num>
  <w:num w:numId="71" w16cid:durableId="935097579">
    <w:abstractNumId w:val="31"/>
  </w:num>
  <w:num w:numId="72" w16cid:durableId="862479537">
    <w:abstractNumId w:val="24"/>
  </w:num>
  <w:num w:numId="73" w16cid:durableId="809442556">
    <w:abstractNumId w:val="25"/>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hideSpellingErrors/>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633"/>
    <w:rsid w:val="000064EE"/>
    <w:rsid w:val="000405A7"/>
    <w:rsid w:val="00060A41"/>
    <w:rsid w:val="00061514"/>
    <w:rsid w:val="00084563"/>
    <w:rsid w:val="000A71F2"/>
    <w:rsid w:val="000B59EF"/>
    <w:rsid w:val="000D33F3"/>
    <w:rsid w:val="00105262"/>
    <w:rsid w:val="001512F3"/>
    <w:rsid w:val="00154C13"/>
    <w:rsid w:val="00164487"/>
    <w:rsid w:val="00165915"/>
    <w:rsid w:val="00173835"/>
    <w:rsid w:val="001836DD"/>
    <w:rsid w:val="00185E00"/>
    <w:rsid w:val="00187D22"/>
    <w:rsid w:val="0019233D"/>
    <w:rsid w:val="00194554"/>
    <w:rsid w:val="001A18B8"/>
    <w:rsid w:val="001A58F9"/>
    <w:rsid w:val="001B1633"/>
    <w:rsid w:val="001F7BF1"/>
    <w:rsid w:val="001F7DB6"/>
    <w:rsid w:val="00212884"/>
    <w:rsid w:val="00227BDF"/>
    <w:rsid w:val="0025392A"/>
    <w:rsid w:val="002768EF"/>
    <w:rsid w:val="002846CA"/>
    <w:rsid w:val="002B2DFE"/>
    <w:rsid w:val="002B6F6A"/>
    <w:rsid w:val="002E1BED"/>
    <w:rsid w:val="002F3F76"/>
    <w:rsid w:val="002F71A4"/>
    <w:rsid w:val="0031450A"/>
    <w:rsid w:val="003310B4"/>
    <w:rsid w:val="003321CE"/>
    <w:rsid w:val="003464B1"/>
    <w:rsid w:val="00366A4A"/>
    <w:rsid w:val="003A4FE3"/>
    <w:rsid w:val="003D7790"/>
    <w:rsid w:val="003F0D2E"/>
    <w:rsid w:val="003F47DF"/>
    <w:rsid w:val="00412441"/>
    <w:rsid w:val="004157E2"/>
    <w:rsid w:val="0045488E"/>
    <w:rsid w:val="00483350"/>
    <w:rsid w:val="00484FB7"/>
    <w:rsid w:val="00493835"/>
    <w:rsid w:val="004A63AF"/>
    <w:rsid w:val="004D0FAA"/>
    <w:rsid w:val="004D1282"/>
    <w:rsid w:val="004D5F8B"/>
    <w:rsid w:val="004F053D"/>
    <w:rsid w:val="00514BD7"/>
    <w:rsid w:val="00540960"/>
    <w:rsid w:val="00547629"/>
    <w:rsid w:val="005833AC"/>
    <w:rsid w:val="00584183"/>
    <w:rsid w:val="005842F5"/>
    <w:rsid w:val="005B3FCA"/>
    <w:rsid w:val="005C73AA"/>
    <w:rsid w:val="005D209D"/>
    <w:rsid w:val="005E7ED0"/>
    <w:rsid w:val="005F2586"/>
    <w:rsid w:val="005F3227"/>
    <w:rsid w:val="00603A45"/>
    <w:rsid w:val="00630BC4"/>
    <w:rsid w:val="00672814"/>
    <w:rsid w:val="00676D04"/>
    <w:rsid w:val="006A5E03"/>
    <w:rsid w:val="006B1658"/>
    <w:rsid w:val="00723D13"/>
    <w:rsid w:val="00757B80"/>
    <w:rsid w:val="007620DE"/>
    <w:rsid w:val="00772475"/>
    <w:rsid w:val="007D7130"/>
    <w:rsid w:val="007E3048"/>
    <w:rsid w:val="007F43BE"/>
    <w:rsid w:val="007F43CD"/>
    <w:rsid w:val="008066A0"/>
    <w:rsid w:val="00821AF9"/>
    <w:rsid w:val="00847EC1"/>
    <w:rsid w:val="008660F5"/>
    <w:rsid w:val="0088795A"/>
    <w:rsid w:val="009207C3"/>
    <w:rsid w:val="0092583E"/>
    <w:rsid w:val="00930015"/>
    <w:rsid w:val="009314FB"/>
    <w:rsid w:val="009C2B43"/>
    <w:rsid w:val="009C3233"/>
    <w:rsid w:val="009E62F0"/>
    <w:rsid w:val="00A160E2"/>
    <w:rsid w:val="00A7454C"/>
    <w:rsid w:val="00A776CA"/>
    <w:rsid w:val="00A826F4"/>
    <w:rsid w:val="00A9587F"/>
    <w:rsid w:val="00AC418A"/>
    <w:rsid w:val="00AF047F"/>
    <w:rsid w:val="00B15729"/>
    <w:rsid w:val="00B21E94"/>
    <w:rsid w:val="00B21F21"/>
    <w:rsid w:val="00B905EC"/>
    <w:rsid w:val="00B936E5"/>
    <w:rsid w:val="00BA2476"/>
    <w:rsid w:val="00BA2ADE"/>
    <w:rsid w:val="00BE4CF1"/>
    <w:rsid w:val="00BF1096"/>
    <w:rsid w:val="00C00E3B"/>
    <w:rsid w:val="00C21C19"/>
    <w:rsid w:val="00C30EC2"/>
    <w:rsid w:val="00C45C1D"/>
    <w:rsid w:val="00C678B8"/>
    <w:rsid w:val="00CA158B"/>
    <w:rsid w:val="00CD04BF"/>
    <w:rsid w:val="00D0083E"/>
    <w:rsid w:val="00D1083C"/>
    <w:rsid w:val="00D20650"/>
    <w:rsid w:val="00D31AF8"/>
    <w:rsid w:val="00D32CE7"/>
    <w:rsid w:val="00D35F02"/>
    <w:rsid w:val="00D405CE"/>
    <w:rsid w:val="00D45DD2"/>
    <w:rsid w:val="00D50209"/>
    <w:rsid w:val="00D8688C"/>
    <w:rsid w:val="00D86DB8"/>
    <w:rsid w:val="00D9306A"/>
    <w:rsid w:val="00DA106D"/>
    <w:rsid w:val="00DA5683"/>
    <w:rsid w:val="00DB4988"/>
    <w:rsid w:val="00DB56B0"/>
    <w:rsid w:val="00DD6FC0"/>
    <w:rsid w:val="00DE36C1"/>
    <w:rsid w:val="00DF55D1"/>
    <w:rsid w:val="00E034F5"/>
    <w:rsid w:val="00E064FF"/>
    <w:rsid w:val="00E22CAE"/>
    <w:rsid w:val="00E30BD7"/>
    <w:rsid w:val="00E32DD1"/>
    <w:rsid w:val="00E54CB1"/>
    <w:rsid w:val="00E5782E"/>
    <w:rsid w:val="00E843E9"/>
    <w:rsid w:val="00E85CB8"/>
    <w:rsid w:val="00E92797"/>
    <w:rsid w:val="00EB3507"/>
    <w:rsid w:val="00EE4BCE"/>
    <w:rsid w:val="00EE6B58"/>
    <w:rsid w:val="00F00653"/>
    <w:rsid w:val="00F102F0"/>
    <w:rsid w:val="00F21DC1"/>
    <w:rsid w:val="00F26984"/>
    <w:rsid w:val="00F3405D"/>
    <w:rsid w:val="00F609CF"/>
    <w:rsid w:val="00FB6876"/>
    <w:rsid w:val="00FC056C"/>
    <w:rsid w:val="00FE4EE8"/>
    <w:rsid w:val="00FE6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571B1"/>
  <w15:chartTrackingRefBased/>
  <w15:docId w15:val="{EAD9BACA-A544-448B-8F35-F47250A74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0650"/>
    <w:pPr>
      <w:spacing w:after="0" w:line="240" w:lineRule="auto"/>
    </w:pPr>
    <w:rPr>
      <w:rFonts w:ascii="Times New Roman" w:eastAsia="Times New Roman" w:hAnsi="Times New Roman" w:cs="Times New Roman"/>
      <w:kern w:val="0"/>
      <w:lang w:val="ru-RU" w:eastAsia="ru-RU" w:bidi="ru-RU"/>
      <w14:ligatures w14:val="none"/>
    </w:rPr>
  </w:style>
  <w:style w:type="paragraph" w:styleId="Heading1">
    <w:name w:val="heading 1"/>
    <w:basedOn w:val="Normal"/>
    <w:next w:val="Normal"/>
    <w:link w:val="Heading1Char"/>
    <w:qFormat/>
    <w:rsid w:val="001B163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1B163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nhideWhenUsed/>
    <w:qFormat/>
    <w:rsid w:val="001B163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1B163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1B163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1B163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1B163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1B163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1B163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B163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1B163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1B163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1B1633"/>
    <w:rPr>
      <w:rFonts w:eastAsiaTheme="majorEastAsia" w:cstheme="majorBidi"/>
      <w:i/>
      <w:iCs/>
      <w:color w:val="2F5496" w:themeColor="accent1" w:themeShade="BF"/>
    </w:rPr>
  </w:style>
  <w:style w:type="character" w:customStyle="1" w:styleId="Heading5Char">
    <w:name w:val="Heading 5 Char"/>
    <w:basedOn w:val="DefaultParagraphFont"/>
    <w:link w:val="Heading5"/>
    <w:rsid w:val="001B1633"/>
    <w:rPr>
      <w:rFonts w:eastAsiaTheme="majorEastAsia" w:cstheme="majorBidi"/>
      <w:color w:val="2F5496" w:themeColor="accent1" w:themeShade="BF"/>
    </w:rPr>
  </w:style>
  <w:style w:type="character" w:customStyle="1" w:styleId="Heading6Char">
    <w:name w:val="Heading 6 Char"/>
    <w:basedOn w:val="DefaultParagraphFont"/>
    <w:link w:val="Heading6"/>
    <w:rsid w:val="001B1633"/>
    <w:rPr>
      <w:rFonts w:eastAsiaTheme="majorEastAsia" w:cstheme="majorBidi"/>
      <w:i/>
      <w:iCs/>
      <w:color w:val="595959" w:themeColor="text1" w:themeTint="A6"/>
    </w:rPr>
  </w:style>
  <w:style w:type="character" w:customStyle="1" w:styleId="Heading7Char">
    <w:name w:val="Heading 7 Char"/>
    <w:basedOn w:val="DefaultParagraphFont"/>
    <w:link w:val="Heading7"/>
    <w:rsid w:val="001B1633"/>
    <w:rPr>
      <w:rFonts w:eastAsiaTheme="majorEastAsia" w:cstheme="majorBidi"/>
      <w:color w:val="595959" w:themeColor="text1" w:themeTint="A6"/>
    </w:rPr>
  </w:style>
  <w:style w:type="character" w:customStyle="1" w:styleId="Heading8Char">
    <w:name w:val="Heading 8 Char"/>
    <w:basedOn w:val="DefaultParagraphFont"/>
    <w:link w:val="Heading8"/>
    <w:rsid w:val="001B1633"/>
    <w:rPr>
      <w:rFonts w:eastAsiaTheme="majorEastAsia" w:cstheme="majorBidi"/>
      <w:i/>
      <w:iCs/>
      <w:color w:val="272727" w:themeColor="text1" w:themeTint="D8"/>
    </w:rPr>
  </w:style>
  <w:style w:type="character" w:customStyle="1" w:styleId="Heading9Char">
    <w:name w:val="Heading 9 Char"/>
    <w:basedOn w:val="DefaultParagraphFont"/>
    <w:link w:val="Heading9"/>
    <w:rsid w:val="001B1633"/>
    <w:rPr>
      <w:rFonts w:eastAsiaTheme="majorEastAsia" w:cstheme="majorBidi"/>
      <w:color w:val="272727" w:themeColor="text1" w:themeTint="D8"/>
    </w:rPr>
  </w:style>
  <w:style w:type="paragraph" w:styleId="Title">
    <w:name w:val="Title"/>
    <w:basedOn w:val="Normal"/>
    <w:next w:val="Normal"/>
    <w:link w:val="TitleChar"/>
    <w:qFormat/>
    <w:rsid w:val="001B163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B16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16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16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1633"/>
    <w:pPr>
      <w:spacing w:before="160"/>
      <w:jc w:val="center"/>
    </w:pPr>
    <w:rPr>
      <w:i/>
      <w:iCs/>
      <w:color w:val="404040" w:themeColor="text1" w:themeTint="BF"/>
    </w:rPr>
  </w:style>
  <w:style w:type="character" w:customStyle="1" w:styleId="QuoteChar">
    <w:name w:val="Quote Char"/>
    <w:basedOn w:val="DefaultParagraphFont"/>
    <w:link w:val="Quote"/>
    <w:uiPriority w:val="29"/>
    <w:rsid w:val="001B1633"/>
    <w:rPr>
      <w:i/>
      <w:iCs/>
      <w:color w:val="404040" w:themeColor="text1" w:themeTint="BF"/>
    </w:rPr>
  </w:style>
  <w:style w:type="paragraph" w:styleId="ListParagraph">
    <w:name w:val="List Paragraph"/>
    <w:aliases w:val="List_Paragraph,Multilevel para_II,List Paragraph-ExecSummary,Citation List,본문(내용),List Paragraph (numbered (a)),Para number,Titulo 2,Report Para,Number Bullets,Resume Title,heading 4,WinDForce-Letter,Heading 2_sj,En tête 1,List Paragraph1"/>
    <w:basedOn w:val="Normal"/>
    <w:link w:val="ListParagraphChar"/>
    <w:qFormat/>
    <w:rsid w:val="001B1633"/>
    <w:pPr>
      <w:ind w:left="720"/>
      <w:contextualSpacing/>
    </w:pPr>
  </w:style>
  <w:style w:type="character" w:styleId="IntenseEmphasis">
    <w:name w:val="Intense Emphasis"/>
    <w:basedOn w:val="DefaultParagraphFont"/>
    <w:uiPriority w:val="21"/>
    <w:qFormat/>
    <w:rsid w:val="001B1633"/>
    <w:rPr>
      <w:i/>
      <w:iCs/>
      <w:color w:val="2F5496" w:themeColor="accent1" w:themeShade="BF"/>
    </w:rPr>
  </w:style>
  <w:style w:type="paragraph" w:styleId="IntenseQuote">
    <w:name w:val="Intense Quote"/>
    <w:basedOn w:val="Normal"/>
    <w:next w:val="Normal"/>
    <w:link w:val="IntenseQuoteChar"/>
    <w:uiPriority w:val="30"/>
    <w:qFormat/>
    <w:rsid w:val="001B163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B1633"/>
    <w:rPr>
      <w:i/>
      <w:iCs/>
      <w:color w:val="2F5496" w:themeColor="accent1" w:themeShade="BF"/>
    </w:rPr>
  </w:style>
  <w:style w:type="character" w:styleId="IntenseReference">
    <w:name w:val="Intense Reference"/>
    <w:basedOn w:val="DefaultParagraphFont"/>
    <w:uiPriority w:val="32"/>
    <w:qFormat/>
    <w:rsid w:val="001B1633"/>
    <w:rPr>
      <w:b/>
      <w:bCs/>
      <w:smallCaps/>
      <w:color w:val="2F5496" w:themeColor="accent1" w:themeShade="BF"/>
      <w:spacing w:val="5"/>
    </w:rPr>
  </w:style>
  <w:style w:type="paragraph" w:styleId="BodyTextIndent">
    <w:name w:val="Body Text Indent"/>
    <w:aliases w:val=" Char, Char Char Char Char,Char Char Char Char, Char Char46"/>
    <w:basedOn w:val="Normal"/>
    <w:link w:val="BodyTextIndentChar"/>
    <w:rsid w:val="00D2065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Char Char46 Char"/>
    <w:basedOn w:val="DefaultParagraphFont"/>
    <w:link w:val="BodyTextIndent"/>
    <w:rsid w:val="00D20650"/>
    <w:rPr>
      <w:rFonts w:ascii="Arial LatArm" w:eastAsia="Times New Roman" w:hAnsi="Arial LatArm" w:cs="Times New Roman"/>
      <w:i/>
      <w:kern w:val="0"/>
      <w:sz w:val="20"/>
      <w:szCs w:val="20"/>
      <w:lang w:val="ru-RU" w:eastAsia="ru-RU" w:bidi="ru-RU"/>
      <w14:ligatures w14:val="none"/>
    </w:rPr>
  </w:style>
  <w:style w:type="paragraph" w:styleId="Footer">
    <w:name w:val="footer"/>
    <w:basedOn w:val="Normal"/>
    <w:link w:val="FooterChar"/>
    <w:uiPriority w:val="99"/>
    <w:rsid w:val="00D20650"/>
    <w:pPr>
      <w:tabs>
        <w:tab w:val="center" w:pos="4320"/>
        <w:tab w:val="right" w:pos="8640"/>
      </w:tabs>
    </w:pPr>
    <w:rPr>
      <w:sz w:val="20"/>
      <w:szCs w:val="20"/>
    </w:rPr>
  </w:style>
  <w:style w:type="character" w:customStyle="1" w:styleId="FooterChar">
    <w:name w:val="Footer Char"/>
    <w:basedOn w:val="DefaultParagraphFont"/>
    <w:link w:val="Footer"/>
    <w:uiPriority w:val="99"/>
    <w:rsid w:val="00D20650"/>
    <w:rPr>
      <w:rFonts w:ascii="Times New Roman" w:eastAsia="Times New Roman" w:hAnsi="Times New Roman" w:cs="Times New Roman"/>
      <w:kern w:val="0"/>
      <w:sz w:val="20"/>
      <w:szCs w:val="20"/>
      <w:lang w:val="ru-RU" w:eastAsia="ru-RU" w:bidi="ru-RU"/>
      <w14:ligatures w14:val="none"/>
    </w:rPr>
  </w:style>
  <w:style w:type="paragraph" w:styleId="BodyTextIndent3">
    <w:name w:val="Body Text Indent 3"/>
    <w:basedOn w:val="Normal"/>
    <w:link w:val="BodyTextIndent3Char"/>
    <w:rsid w:val="00D2065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D20650"/>
    <w:rPr>
      <w:rFonts w:ascii="Times Armenian" w:eastAsia="Times New Roman" w:hAnsi="Times Armenian" w:cs="Times New Roman"/>
      <w:kern w:val="0"/>
      <w:sz w:val="20"/>
      <w:szCs w:val="20"/>
      <w:lang w:val="ru-RU" w:eastAsia="ru-RU" w:bidi="ru-RU"/>
      <w14:ligatures w14:val="none"/>
    </w:rPr>
  </w:style>
  <w:style w:type="paragraph" w:styleId="BodyText2">
    <w:name w:val="Body Text 2"/>
    <w:basedOn w:val="Normal"/>
    <w:link w:val="BodyText2Char"/>
    <w:rsid w:val="00D2065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D20650"/>
    <w:rPr>
      <w:rFonts w:ascii="Arial LatArm" w:eastAsia="Times New Roman" w:hAnsi="Arial LatArm" w:cs="Times New Roman"/>
      <w:kern w:val="0"/>
      <w:sz w:val="20"/>
      <w:szCs w:val="20"/>
      <w:lang w:val="ru-RU" w:eastAsia="ru-RU" w:bidi="ru-RU"/>
      <w14:ligatures w14:val="none"/>
    </w:rPr>
  </w:style>
  <w:style w:type="paragraph" w:styleId="BodyTextIndent2">
    <w:name w:val="Body Text Indent 2"/>
    <w:basedOn w:val="Normal"/>
    <w:link w:val="BodyTextIndent2Char"/>
    <w:rsid w:val="00D20650"/>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D20650"/>
    <w:rPr>
      <w:rFonts w:ascii="Baltica" w:eastAsia="Times New Roman" w:hAnsi="Baltica" w:cs="Times New Roman"/>
      <w:kern w:val="0"/>
      <w:sz w:val="20"/>
      <w:szCs w:val="20"/>
      <w:lang w:val="ru-RU" w:eastAsia="ru-RU" w:bidi="ru-RU"/>
      <w14:ligatures w14:val="none"/>
    </w:rPr>
  </w:style>
  <w:style w:type="paragraph" w:customStyle="1" w:styleId="Char">
    <w:name w:val="Char"/>
    <w:basedOn w:val="Normal"/>
    <w:semiHidden/>
    <w:rsid w:val="00D20650"/>
    <w:pPr>
      <w:spacing w:after="160" w:line="360" w:lineRule="auto"/>
      <w:ind w:firstLine="709"/>
      <w:jc w:val="both"/>
    </w:pPr>
    <w:rPr>
      <w:rFonts w:ascii="Arial AMU" w:hAnsi="Arial AMU" w:cs="Arial"/>
      <w:sz w:val="22"/>
      <w:szCs w:val="20"/>
    </w:rPr>
  </w:style>
  <w:style w:type="paragraph" w:customStyle="1" w:styleId="Default">
    <w:name w:val="Default"/>
    <w:rsid w:val="00D20650"/>
    <w:pPr>
      <w:autoSpaceDE w:val="0"/>
      <w:autoSpaceDN w:val="0"/>
      <w:adjustRightInd w:val="0"/>
      <w:spacing w:after="0" w:line="240" w:lineRule="auto"/>
    </w:pPr>
    <w:rPr>
      <w:rFonts w:ascii="Arial Unicode" w:eastAsia="Times New Roman" w:hAnsi="Arial Unicode" w:cs="Arial Unicode"/>
      <w:color w:val="000000"/>
      <w:kern w:val="0"/>
      <w:lang w:val="ru-RU" w:eastAsia="ru-RU" w:bidi="ru-RU"/>
      <w14:ligatures w14:val="none"/>
    </w:rPr>
  </w:style>
  <w:style w:type="paragraph" w:styleId="BalloonText">
    <w:name w:val="Balloon Text"/>
    <w:basedOn w:val="Normal"/>
    <w:link w:val="BalloonTextChar"/>
    <w:rsid w:val="00D20650"/>
    <w:rPr>
      <w:rFonts w:ascii="Tahoma" w:hAnsi="Tahoma"/>
      <w:sz w:val="16"/>
      <w:szCs w:val="16"/>
    </w:rPr>
  </w:style>
  <w:style w:type="character" w:customStyle="1" w:styleId="BalloonTextChar">
    <w:name w:val="Balloon Text Char"/>
    <w:basedOn w:val="DefaultParagraphFont"/>
    <w:link w:val="BalloonText"/>
    <w:rsid w:val="00D20650"/>
    <w:rPr>
      <w:rFonts w:ascii="Tahoma" w:eastAsia="Times New Roman" w:hAnsi="Tahoma" w:cs="Times New Roman"/>
      <w:kern w:val="0"/>
      <w:sz w:val="16"/>
      <w:szCs w:val="16"/>
      <w:lang w:val="ru-RU" w:eastAsia="ru-RU" w:bidi="ru-RU"/>
      <w14:ligatures w14:val="none"/>
    </w:rPr>
  </w:style>
  <w:style w:type="character" w:styleId="Hyperlink">
    <w:name w:val="Hyperlink"/>
    <w:rsid w:val="00D20650"/>
    <w:rPr>
      <w:color w:val="0000FF"/>
      <w:u w:val="single"/>
    </w:rPr>
  </w:style>
  <w:style w:type="character" w:customStyle="1" w:styleId="CharChar1">
    <w:name w:val="Char Char1"/>
    <w:locked/>
    <w:rsid w:val="00D20650"/>
    <w:rPr>
      <w:rFonts w:ascii="Arial LatArm" w:hAnsi="Arial LatArm"/>
      <w:i/>
      <w:lang w:val="ru-RU" w:eastAsia="ru-RU" w:bidi="ru-RU"/>
    </w:rPr>
  </w:style>
  <w:style w:type="paragraph" w:styleId="BodyText">
    <w:name w:val="Body Text"/>
    <w:basedOn w:val="Normal"/>
    <w:link w:val="BodyTextChar"/>
    <w:rsid w:val="00D20650"/>
    <w:pPr>
      <w:spacing w:after="120"/>
    </w:pPr>
  </w:style>
  <w:style w:type="character" w:customStyle="1" w:styleId="BodyTextChar">
    <w:name w:val="Body Text Char"/>
    <w:basedOn w:val="DefaultParagraphFont"/>
    <w:link w:val="BodyText"/>
    <w:rsid w:val="00D20650"/>
    <w:rPr>
      <w:rFonts w:ascii="Times New Roman" w:eastAsia="Times New Roman" w:hAnsi="Times New Roman" w:cs="Times New Roman"/>
      <w:kern w:val="0"/>
      <w:lang w:val="ru-RU" w:eastAsia="ru-RU" w:bidi="ru-RU"/>
      <w14:ligatures w14:val="none"/>
    </w:rPr>
  </w:style>
  <w:style w:type="paragraph" w:styleId="Index1">
    <w:name w:val="index 1"/>
    <w:basedOn w:val="Normal"/>
    <w:next w:val="Normal"/>
    <w:autoRedefine/>
    <w:semiHidden/>
    <w:rsid w:val="00D20650"/>
    <w:pPr>
      <w:ind w:left="240" w:hanging="240"/>
    </w:pPr>
  </w:style>
  <w:style w:type="paragraph" w:styleId="IndexHeading">
    <w:name w:val="index heading"/>
    <w:basedOn w:val="Normal"/>
    <w:next w:val="Index1"/>
    <w:semiHidden/>
    <w:rsid w:val="00D20650"/>
    <w:rPr>
      <w:sz w:val="20"/>
      <w:szCs w:val="20"/>
    </w:rPr>
  </w:style>
  <w:style w:type="paragraph" w:styleId="Header">
    <w:name w:val="header"/>
    <w:basedOn w:val="Normal"/>
    <w:link w:val="HeaderChar"/>
    <w:rsid w:val="00D20650"/>
    <w:pPr>
      <w:tabs>
        <w:tab w:val="center" w:pos="4153"/>
        <w:tab w:val="right" w:pos="8306"/>
      </w:tabs>
    </w:pPr>
    <w:rPr>
      <w:sz w:val="20"/>
      <w:szCs w:val="20"/>
    </w:rPr>
  </w:style>
  <w:style w:type="character" w:customStyle="1" w:styleId="HeaderChar">
    <w:name w:val="Header Char"/>
    <w:basedOn w:val="DefaultParagraphFont"/>
    <w:link w:val="Header"/>
    <w:rsid w:val="00D20650"/>
    <w:rPr>
      <w:rFonts w:ascii="Times New Roman" w:eastAsia="Times New Roman" w:hAnsi="Times New Roman" w:cs="Times New Roman"/>
      <w:kern w:val="0"/>
      <w:sz w:val="20"/>
      <w:szCs w:val="20"/>
      <w:lang w:val="ru-RU" w:eastAsia="ru-RU" w:bidi="ru-RU"/>
      <w14:ligatures w14:val="none"/>
    </w:rPr>
  </w:style>
  <w:style w:type="paragraph" w:styleId="BodyText3">
    <w:name w:val="Body Text 3"/>
    <w:basedOn w:val="Normal"/>
    <w:link w:val="BodyText3Char"/>
    <w:rsid w:val="00D20650"/>
    <w:pPr>
      <w:jc w:val="both"/>
    </w:pPr>
    <w:rPr>
      <w:rFonts w:ascii="Arial LatArm" w:hAnsi="Arial LatArm"/>
      <w:sz w:val="20"/>
      <w:szCs w:val="20"/>
    </w:rPr>
  </w:style>
  <w:style w:type="character" w:customStyle="1" w:styleId="BodyText3Char">
    <w:name w:val="Body Text 3 Char"/>
    <w:basedOn w:val="DefaultParagraphFont"/>
    <w:link w:val="BodyText3"/>
    <w:rsid w:val="00D20650"/>
    <w:rPr>
      <w:rFonts w:ascii="Arial LatArm" w:eastAsia="Times New Roman" w:hAnsi="Arial LatArm" w:cs="Times New Roman"/>
      <w:kern w:val="0"/>
      <w:sz w:val="20"/>
      <w:szCs w:val="20"/>
      <w:lang w:val="ru-RU" w:eastAsia="ru-RU" w:bidi="ru-RU"/>
      <w14:ligatures w14:val="none"/>
    </w:rPr>
  </w:style>
  <w:style w:type="character" w:styleId="PageNumber">
    <w:name w:val="page number"/>
    <w:basedOn w:val="DefaultParagraphFont"/>
    <w:rsid w:val="00D20650"/>
  </w:style>
  <w:style w:type="paragraph" w:styleId="FootnoteText">
    <w:name w:val="footnote text"/>
    <w:basedOn w:val="Normal"/>
    <w:link w:val="FootnoteTextChar"/>
    <w:rsid w:val="00D20650"/>
    <w:rPr>
      <w:rFonts w:ascii="Times Armenian" w:hAnsi="Times Armenian"/>
      <w:sz w:val="20"/>
      <w:szCs w:val="20"/>
    </w:rPr>
  </w:style>
  <w:style w:type="character" w:customStyle="1" w:styleId="FootnoteTextChar">
    <w:name w:val="Footnote Text Char"/>
    <w:basedOn w:val="DefaultParagraphFont"/>
    <w:link w:val="FootnoteText"/>
    <w:rsid w:val="00D20650"/>
    <w:rPr>
      <w:rFonts w:ascii="Times Armenian" w:eastAsia="Times New Roman" w:hAnsi="Times Armenian" w:cs="Times New Roman"/>
      <w:kern w:val="0"/>
      <w:sz w:val="20"/>
      <w:szCs w:val="20"/>
      <w:lang w:val="ru-RU" w:eastAsia="ru-RU" w:bidi="ru-RU"/>
      <w14:ligatures w14:val="none"/>
    </w:rPr>
  </w:style>
  <w:style w:type="paragraph" w:customStyle="1" w:styleId="CharCharCharCharCharCharCharCharCharCharCharChar">
    <w:name w:val="Char Char Char Char Char Char Char Char Char Char Char Char"/>
    <w:basedOn w:val="Normal"/>
    <w:rsid w:val="00D20650"/>
    <w:pPr>
      <w:spacing w:after="160" w:line="240" w:lineRule="exact"/>
    </w:pPr>
    <w:rPr>
      <w:rFonts w:ascii="Arial" w:hAnsi="Arial" w:cs="Arial"/>
      <w:sz w:val="20"/>
      <w:szCs w:val="20"/>
    </w:rPr>
  </w:style>
  <w:style w:type="paragraph" w:customStyle="1" w:styleId="norm">
    <w:name w:val="norm"/>
    <w:basedOn w:val="Normal"/>
    <w:rsid w:val="00D20650"/>
    <w:pPr>
      <w:spacing w:line="480" w:lineRule="auto"/>
      <w:ind w:firstLine="709"/>
      <w:jc w:val="both"/>
    </w:pPr>
    <w:rPr>
      <w:rFonts w:ascii="Arial Armenian" w:hAnsi="Arial Armenian"/>
      <w:sz w:val="22"/>
      <w:szCs w:val="20"/>
    </w:rPr>
  </w:style>
  <w:style w:type="character" w:customStyle="1" w:styleId="normChar">
    <w:name w:val="norm Char"/>
    <w:locked/>
    <w:rsid w:val="00D20650"/>
    <w:rPr>
      <w:rFonts w:ascii="Arial Armenian" w:hAnsi="Arial Armenian"/>
      <w:sz w:val="22"/>
      <w:lang w:val="ru-RU" w:eastAsia="ru-RU" w:bidi="ru-RU"/>
    </w:rPr>
  </w:style>
  <w:style w:type="character" w:customStyle="1" w:styleId="CharCharChar">
    <w:name w:val="Char Char Char"/>
    <w:rsid w:val="00D20650"/>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D20650"/>
    <w:pPr>
      <w:spacing w:before="100" w:beforeAutospacing="1" w:after="100" w:afterAutospacing="1"/>
    </w:pPr>
  </w:style>
  <w:style w:type="character" w:styleId="Strong">
    <w:name w:val="Strong"/>
    <w:qFormat/>
    <w:rsid w:val="00D20650"/>
    <w:rPr>
      <w:b/>
      <w:bCs/>
    </w:rPr>
  </w:style>
  <w:style w:type="character" w:styleId="FootnoteReference">
    <w:name w:val="footnote reference"/>
    <w:rsid w:val="00D20650"/>
    <w:rPr>
      <w:vertAlign w:val="superscript"/>
    </w:rPr>
  </w:style>
  <w:style w:type="character" w:customStyle="1" w:styleId="CharChar22">
    <w:name w:val="Char Char22"/>
    <w:rsid w:val="00D20650"/>
    <w:rPr>
      <w:rFonts w:ascii="Arial Armenian" w:hAnsi="Arial Armenian"/>
      <w:sz w:val="28"/>
      <w:lang w:val="ru-RU"/>
    </w:rPr>
  </w:style>
  <w:style w:type="character" w:customStyle="1" w:styleId="CharChar20">
    <w:name w:val="Char Char20"/>
    <w:rsid w:val="00D20650"/>
    <w:rPr>
      <w:rFonts w:ascii="Times LatArm" w:hAnsi="Times LatArm"/>
      <w:b/>
      <w:sz w:val="28"/>
      <w:lang w:val="ru-RU"/>
    </w:rPr>
  </w:style>
  <w:style w:type="character" w:customStyle="1" w:styleId="CharChar16">
    <w:name w:val="Char Char16"/>
    <w:rsid w:val="00D20650"/>
    <w:rPr>
      <w:rFonts w:ascii="Times Armenian" w:hAnsi="Times Armenian"/>
      <w:b/>
      <w:lang w:val="ru-RU"/>
    </w:rPr>
  </w:style>
  <w:style w:type="character" w:customStyle="1" w:styleId="CharChar15">
    <w:name w:val="Char Char15"/>
    <w:rsid w:val="00D20650"/>
    <w:rPr>
      <w:rFonts w:ascii="Times Armenian" w:hAnsi="Times Armenian"/>
      <w:i/>
      <w:lang w:val="ru-RU"/>
    </w:rPr>
  </w:style>
  <w:style w:type="character" w:customStyle="1" w:styleId="CharChar13">
    <w:name w:val="Char Char13"/>
    <w:rsid w:val="00D20650"/>
    <w:rPr>
      <w:rFonts w:ascii="Arial Armenian" w:hAnsi="Arial Armenian"/>
      <w:lang w:val="ru-RU"/>
    </w:rPr>
  </w:style>
  <w:style w:type="character" w:styleId="CommentReference">
    <w:name w:val="annotation reference"/>
    <w:semiHidden/>
    <w:rsid w:val="00D20650"/>
    <w:rPr>
      <w:sz w:val="16"/>
      <w:szCs w:val="16"/>
    </w:rPr>
  </w:style>
  <w:style w:type="paragraph" w:styleId="CommentText">
    <w:name w:val="annotation text"/>
    <w:basedOn w:val="Normal"/>
    <w:link w:val="CommentTextChar"/>
    <w:semiHidden/>
    <w:rsid w:val="00D20650"/>
    <w:rPr>
      <w:rFonts w:ascii="Times Armenian" w:hAnsi="Times Armenian"/>
      <w:sz w:val="20"/>
      <w:szCs w:val="20"/>
    </w:rPr>
  </w:style>
  <w:style w:type="character" w:customStyle="1" w:styleId="CommentTextChar">
    <w:name w:val="Comment Text Char"/>
    <w:basedOn w:val="DefaultParagraphFont"/>
    <w:link w:val="CommentText"/>
    <w:semiHidden/>
    <w:rsid w:val="00D20650"/>
    <w:rPr>
      <w:rFonts w:ascii="Times Armenian" w:eastAsia="Times New Roman" w:hAnsi="Times Armenian" w:cs="Times New Roman"/>
      <w:kern w:val="0"/>
      <w:sz w:val="20"/>
      <w:szCs w:val="20"/>
      <w:lang w:val="ru-RU" w:eastAsia="ru-RU" w:bidi="ru-RU"/>
      <w14:ligatures w14:val="none"/>
    </w:rPr>
  </w:style>
  <w:style w:type="paragraph" w:styleId="CommentSubject">
    <w:name w:val="annotation subject"/>
    <w:basedOn w:val="CommentText"/>
    <w:next w:val="CommentText"/>
    <w:link w:val="CommentSubjectChar"/>
    <w:semiHidden/>
    <w:rsid w:val="00D20650"/>
    <w:rPr>
      <w:b/>
      <w:bCs/>
    </w:rPr>
  </w:style>
  <w:style w:type="character" w:customStyle="1" w:styleId="CommentSubjectChar">
    <w:name w:val="Comment Subject Char"/>
    <w:basedOn w:val="CommentTextChar"/>
    <w:link w:val="CommentSubject"/>
    <w:semiHidden/>
    <w:rsid w:val="00D20650"/>
    <w:rPr>
      <w:rFonts w:ascii="Times Armenian" w:eastAsia="Times New Roman" w:hAnsi="Times Armenian" w:cs="Times New Roman"/>
      <w:b/>
      <w:bCs/>
      <w:kern w:val="0"/>
      <w:sz w:val="20"/>
      <w:szCs w:val="20"/>
      <w:lang w:val="ru-RU" w:eastAsia="ru-RU" w:bidi="ru-RU"/>
      <w14:ligatures w14:val="none"/>
    </w:rPr>
  </w:style>
  <w:style w:type="paragraph" w:styleId="EndnoteText">
    <w:name w:val="endnote text"/>
    <w:basedOn w:val="Normal"/>
    <w:link w:val="EndnoteTextChar"/>
    <w:semiHidden/>
    <w:rsid w:val="00D20650"/>
    <w:rPr>
      <w:rFonts w:ascii="Times Armenian" w:hAnsi="Times Armenian"/>
      <w:sz w:val="20"/>
      <w:szCs w:val="20"/>
    </w:rPr>
  </w:style>
  <w:style w:type="character" w:customStyle="1" w:styleId="EndnoteTextChar">
    <w:name w:val="Endnote Text Char"/>
    <w:basedOn w:val="DefaultParagraphFont"/>
    <w:link w:val="EndnoteText"/>
    <w:semiHidden/>
    <w:rsid w:val="00D20650"/>
    <w:rPr>
      <w:rFonts w:ascii="Times Armenian" w:eastAsia="Times New Roman" w:hAnsi="Times Armenian" w:cs="Times New Roman"/>
      <w:kern w:val="0"/>
      <w:sz w:val="20"/>
      <w:szCs w:val="20"/>
      <w:lang w:val="ru-RU" w:eastAsia="ru-RU" w:bidi="ru-RU"/>
      <w14:ligatures w14:val="none"/>
    </w:rPr>
  </w:style>
  <w:style w:type="character" w:styleId="EndnoteReference">
    <w:name w:val="endnote reference"/>
    <w:semiHidden/>
    <w:rsid w:val="00D20650"/>
    <w:rPr>
      <w:vertAlign w:val="superscript"/>
    </w:rPr>
  </w:style>
  <w:style w:type="paragraph" w:styleId="DocumentMap">
    <w:name w:val="Document Map"/>
    <w:basedOn w:val="Normal"/>
    <w:link w:val="DocumentMapChar"/>
    <w:semiHidden/>
    <w:rsid w:val="00D2065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20650"/>
    <w:rPr>
      <w:rFonts w:ascii="Tahoma" w:eastAsia="Times New Roman" w:hAnsi="Tahoma" w:cs="Tahoma"/>
      <w:kern w:val="0"/>
      <w:sz w:val="20"/>
      <w:szCs w:val="20"/>
      <w:shd w:val="clear" w:color="auto" w:fill="000080"/>
      <w:lang w:val="ru-RU" w:eastAsia="ru-RU" w:bidi="ru-RU"/>
      <w14:ligatures w14:val="none"/>
    </w:rPr>
  </w:style>
  <w:style w:type="paragraph" w:styleId="Revision">
    <w:name w:val="Revision"/>
    <w:hidden/>
    <w:semiHidden/>
    <w:rsid w:val="00D20650"/>
    <w:pPr>
      <w:spacing w:after="0" w:line="240" w:lineRule="auto"/>
    </w:pPr>
    <w:rPr>
      <w:rFonts w:ascii="Times Armenian" w:eastAsia="Times New Roman" w:hAnsi="Times Armenian" w:cs="Times New Roman"/>
      <w:kern w:val="0"/>
      <w:szCs w:val="20"/>
      <w:lang w:val="ru-RU" w:eastAsia="ru-RU" w:bidi="ru-RU"/>
      <w14:ligatures w14:val="none"/>
    </w:rPr>
  </w:style>
  <w:style w:type="table" w:styleId="TableGrid">
    <w:name w:val="Table Grid"/>
    <w:basedOn w:val="TableNormal"/>
    <w:uiPriority w:val="59"/>
    <w:rsid w:val="00D20650"/>
    <w:pPr>
      <w:spacing w:after="0" w:line="240" w:lineRule="auto"/>
    </w:pPr>
    <w:rPr>
      <w:rFonts w:ascii="Times New Roman" w:eastAsia="Times New Roman" w:hAnsi="Times New Roman" w:cs="Times New Roman"/>
      <w:kern w:val="0"/>
      <w:sz w:val="20"/>
      <w:szCs w:val="20"/>
      <w:lang w:val="ru-RU" w:eastAsia="ru-RU" w:bidi="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D20650"/>
    <w:pPr>
      <w:spacing w:after="160" w:line="240" w:lineRule="exact"/>
    </w:pPr>
    <w:rPr>
      <w:rFonts w:ascii="Verdana" w:hAnsi="Verdana"/>
      <w:sz w:val="20"/>
      <w:szCs w:val="20"/>
    </w:rPr>
  </w:style>
  <w:style w:type="paragraph" w:customStyle="1" w:styleId="Style2">
    <w:name w:val="Style2"/>
    <w:basedOn w:val="Normal"/>
    <w:rsid w:val="00D20650"/>
    <w:pPr>
      <w:jc w:val="center"/>
    </w:pPr>
    <w:rPr>
      <w:rFonts w:ascii="Arial Armenian" w:hAnsi="Arial Armenian"/>
      <w:w w:val="90"/>
      <w:sz w:val="22"/>
      <w:szCs w:val="20"/>
    </w:rPr>
  </w:style>
  <w:style w:type="character" w:customStyle="1" w:styleId="CharChar23">
    <w:name w:val="Char Char23"/>
    <w:rsid w:val="00D20650"/>
    <w:rPr>
      <w:rFonts w:ascii="Arial Armenian" w:hAnsi="Arial Armenian"/>
      <w:sz w:val="28"/>
      <w:lang w:val="ru-RU" w:eastAsia="ru-RU" w:bidi="ru-RU"/>
    </w:rPr>
  </w:style>
  <w:style w:type="character" w:customStyle="1" w:styleId="CharChar21">
    <w:name w:val="Char Char21"/>
    <w:rsid w:val="00D20650"/>
    <w:rPr>
      <w:rFonts w:ascii="Arial LatArm" w:hAnsi="Arial LatArm"/>
      <w:b/>
      <w:color w:val="0000FF"/>
      <w:lang w:val="ru-RU" w:eastAsia="ru-RU" w:bidi="ru-RU"/>
    </w:rPr>
  </w:style>
  <w:style w:type="character" w:customStyle="1" w:styleId="CharChar25">
    <w:name w:val="Char Char25"/>
    <w:rsid w:val="00D20650"/>
    <w:rPr>
      <w:rFonts w:ascii="Arial Armenian" w:hAnsi="Arial Armenian"/>
      <w:sz w:val="28"/>
      <w:lang w:val="ru-RU" w:eastAsia="ru-RU" w:bidi="ru-RU"/>
    </w:rPr>
  </w:style>
  <w:style w:type="character" w:customStyle="1" w:styleId="CharChar24">
    <w:name w:val="Char Char24"/>
    <w:rsid w:val="00D20650"/>
    <w:rPr>
      <w:rFonts w:ascii="Arial LatArm" w:hAnsi="Arial LatArm"/>
      <w:b/>
      <w:color w:val="0000FF"/>
      <w:lang w:val="ru-RU" w:eastAsia="ru-RU" w:bidi="ru-RU"/>
    </w:rPr>
  </w:style>
  <w:style w:type="paragraph" w:styleId="BlockText">
    <w:name w:val="Block Text"/>
    <w:basedOn w:val="Normal"/>
    <w:rsid w:val="00D20650"/>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D20650"/>
    <w:pPr>
      <w:autoSpaceDE w:val="0"/>
      <w:autoSpaceDN w:val="0"/>
      <w:adjustRightInd w:val="0"/>
    </w:pPr>
    <w:rPr>
      <w:rFonts w:ascii="Times Armenian" w:hAnsi="Times Armenian"/>
    </w:rPr>
  </w:style>
  <w:style w:type="paragraph" w:customStyle="1" w:styleId="Normal2">
    <w:name w:val="Normal+2"/>
    <w:basedOn w:val="Normal"/>
    <w:next w:val="Normal"/>
    <w:rsid w:val="00D20650"/>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D20650"/>
    <w:pPr>
      <w:widowControl w:val="0"/>
      <w:adjustRightInd w:val="0"/>
      <w:spacing w:after="160" w:line="240" w:lineRule="exact"/>
    </w:pPr>
    <w:rPr>
      <w:sz w:val="20"/>
      <w:szCs w:val="20"/>
    </w:rPr>
  </w:style>
  <w:style w:type="paragraph" w:customStyle="1" w:styleId="xl63">
    <w:name w:val="xl63"/>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D20650"/>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D2065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D2065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D2065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D2065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D20650"/>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D20650"/>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D20650"/>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D20650"/>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D20650"/>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D20650"/>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D20650"/>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D20650"/>
    <w:pPr>
      <w:spacing w:before="100" w:beforeAutospacing="1" w:after="100" w:afterAutospacing="1"/>
    </w:pPr>
    <w:rPr>
      <w:rFonts w:eastAsia="Arial Unicode MS"/>
      <w:sz w:val="16"/>
      <w:szCs w:val="16"/>
    </w:rPr>
  </w:style>
  <w:style w:type="paragraph" w:customStyle="1" w:styleId="font13">
    <w:name w:val="font13"/>
    <w:basedOn w:val="Normal"/>
    <w:rsid w:val="00D20650"/>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D2065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D2065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D2065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D20650"/>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D20650"/>
    <w:pPr>
      <w:suppressAutoHyphens/>
      <w:spacing w:line="100" w:lineRule="atLeast"/>
    </w:pPr>
    <w:rPr>
      <w:kern w:val="1"/>
      <w:sz w:val="20"/>
      <w:szCs w:val="20"/>
    </w:rPr>
  </w:style>
  <w:style w:type="character" w:styleId="FollowedHyperlink">
    <w:name w:val="FollowedHyperlink"/>
    <w:rsid w:val="00D20650"/>
    <w:rPr>
      <w:color w:val="800080"/>
      <w:u w:val="single"/>
    </w:rPr>
  </w:style>
  <w:style w:type="character" w:customStyle="1" w:styleId="CharCharCharChar1">
    <w:name w:val="Char Char Char Char1"/>
    <w:aliases w:val=" Char Char Char Char Char Char"/>
    <w:rsid w:val="00D20650"/>
    <w:rPr>
      <w:rFonts w:ascii="Arial LatArm" w:hAnsi="Arial LatArm"/>
      <w:sz w:val="24"/>
      <w:lang w:val="ru-RU" w:eastAsia="ru-RU" w:bidi="ru-RU"/>
    </w:rPr>
  </w:style>
  <w:style w:type="character" w:customStyle="1" w:styleId="CharChar">
    <w:name w:val="Char Char"/>
    <w:locked/>
    <w:rsid w:val="00D20650"/>
    <w:rPr>
      <w:lang w:val="ru-RU" w:eastAsia="ru-RU" w:bidi="ru-RU"/>
    </w:rPr>
  </w:style>
  <w:style w:type="paragraph" w:customStyle="1" w:styleId="Char3CharCharChar">
    <w:name w:val="Char3 Char Char Char"/>
    <w:basedOn w:val="Normal"/>
    <w:next w:val="Normal"/>
    <w:semiHidden/>
    <w:rsid w:val="00D20650"/>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ExecSummary Char,Citation List Char,본문(내용) Char,List Paragraph (numbered (a)) Char,Para number Char,Titulo 2 Char,Report Para Char,Number Bullets Char,Resume Title Char"/>
    <w:link w:val="ListParagraph"/>
    <w:locked/>
    <w:rsid w:val="00D20650"/>
  </w:style>
  <w:style w:type="character" w:styleId="Emphasis">
    <w:name w:val="Emphasis"/>
    <w:qFormat/>
    <w:rsid w:val="00D20650"/>
    <w:rPr>
      <w:i/>
      <w:iCs/>
    </w:rPr>
  </w:style>
  <w:style w:type="character" w:customStyle="1" w:styleId="ezkurwreuab5ozgtqnkl">
    <w:name w:val="ezkurwreuab5ozgtqnkl"/>
    <w:basedOn w:val="DefaultParagraphFont"/>
    <w:rsid w:val="00D20650"/>
  </w:style>
  <w:style w:type="paragraph" w:styleId="HTMLPreformatted">
    <w:name w:val="HTML Preformatted"/>
    <w:basedOn w:val="Normal"/>
    <w:link w:val="HTMLPreformattedChar"/>
    <w:uiPriority w:val="99"/>
    <w:semiHidden/>
    <w:unhideWhenUsed/>
    <w:rsid w:val="00D20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D20650"/>
    <w:rPr>
      <w:rFonts w:ascii="Courier New" w:eastAsia="Times New Roman" w:hAnsi="Courier New" w:cs="Courier New"/>
      <w:kern w:val="0"/>
      <w:sz w:val="20"/>
      <w:szCs w:val="20"/>
      <w14:ligatures w14:val="none"/>
    </w:rPr>
  </w:style>
  <w:style w:type="character" w:customStyle="1" w:styleId="y2iqfc">
    <w:name w:val="y2iqfc"/>
    <w:basedOn w:val="DefaultParagraphFont"/>
    <w:rsid w:val="00D20650"/>
  </w:style>
  <w:style w:type="table" w:customStyle="1" w:styleId="TableGrid1">
    <w:name w:val="Table Grid1"/>
    <w:basedOn w:val="TableNormal"/>
    <w:next w:val="TableGrid"/>
    <w:uiPriority w:val="39"/>
    <w:rsid w:val="00D0083E"/>
    <w:pPr>
      <w:spacing w:after="0" w:line="240" w:lineRule="auto"/>
    </w:pPr>
    <w:rPr>
      <w:rFonts w:ascii="Times New Roman" w:eastAsia="Times New Roman" w:hAnsi="Times New Roman" w:cs="Times New Roman"/>
      <w:kern w:val="0"/>
      <w:sz w:val="20"/>
      <w:szCs w:val="20"/>
      <w:lang w:val="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DefaultParagraphFont"/>
    <w:rsid w:val="00DA5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F480B-8BE4-46AF-AD65-26793C6D2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96</Pages>
  <Words>23086</Words>
  <Characters>131594</Characters>
  <Application>Microsoft Office Word</Application>
  <DocSecurity>0</DocSecurity>
  <Lines>1096</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165</cp:revision>
  <dcterms:created xsi:type="dcterms:W3CDTF">2025-06-26T06:05:00Z</dcterms:created>
  <dcterms:modified xsi:type="dcterms:W3CDTF">2026-02-10T07:41:00Z</dcterms:modified>
</cp:coreProperties>
</file>